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D98A0" w14:textId="42A51149" w:rsidR="00353C3C" w:rsidRDefault="00353C3C"/>
    <w:p w14:paraId="5910AB0B" w14:textId="5B848E7C" w:rsidR="00353C3C" w:rsidRPr="007975FC" w:rsidRDefault="00353C3C" w:rsidP="00353C3C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2</w:t>
      </w:r>
      <w:r w:rsidR="00DA357E">
        <w:rPr>
          <w:sz w:val="28"/>
          <w:szCs w:val="28"/>
          <w:lang w:val="pl-PL"/>
        </w:rPr>
        <w:t>0</w:t>
      </w:r>
      <w:r w:rsidRPr="007975FC">
        <w:rPr>
          <w:sz w:val="28"/>
          <w:szCs w:val="28"/>
          <w:lang w:val="pl-PL"/>
        </w:rPr>
        <w:t>. pielikums</w:t>
      </w:r>
    </w:p>
    <w:p w14:paraId="6F7EADD1" w14:textId="77777777" w:rsidR="00353C3C" w:rsidRPr="007975FC" w:rsidRDefault="00353C3C" w:rsidP="00353C3C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Ministru kabineta</w:t>
      </w:r>
    </w:p>
    <w:p w14:paraId="69DF2F8C" w14:textId="77777777" w:rsidR="00353C3C" w:rsidRPr="007975FC" w:rsidRDefault="00353C3C" w:rsidP="00353C3C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2019. gada __.______</w:t>
      </w:r>
    </w:p>
    <w:p w14:paraId="322FFB2E" w14:textId="77777777" w:rsidR="00353C3C" w:rsidRPr="007975FC" w:rsidRDefault="00353C3C" w:rsidP="00353C3C">
      <w:pPr>
        <w:jc w:val="right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>noteikumiem Nr.___</w:t>
      </w:r>
    </w:p>
    <w:p w14:paraId="75C3EE12" w14:textId="77777777" w:rsidR="00353C3C" w:rsidRPr="007975FC" w:rsidRDefault="00353C3C" w:rsidP="00353C3C">
      <w:pPr>
        <w:tabs>
          <w:tab w:val="right" w:pos="9992"/>
        </w:tabs>
        <w:jc w:val="right"/>
        <w:rPr>
          <w:sz w:val="28"/>
          <w:szCs w:val="28"/>
        </w:rPr>
      </w:pPr>
    </w:p>
    <w:p w14:paraId="78912AFC" w14:textId="0FF8E506" w:rsidR="00353C3C" w:rsidRPr="007975FC" w:rsidRDefault="00353C3C" w:rsidP="00353C3C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,,</w:t>
      </w:r>
      <w:r>
        <w:rPr>
          <w:sz w:val="28"/>
          <w:szCs w:val="28"/>
        </w:rPr>
        <w:t>112</w:t>
      </w:r>
      <w:r w:rsidRPr="007975FC">
        <w:rPr>
          <w:sz w:val="28"/>
          <w:szCs w:val="28"/>
        </w:rPr>
        <w:t>. pielikums</w:t>
      </w:r>
    </w:p>
    <w:p w14:paraId="742B0EE3" w14:textId="77777777" w:rsidR="00353C3C" w:rsidRPr="007975FC" w:rsidRDefault="00353C3C" w:rsidP="00353C3C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Ministru kabineta</w:t>
      </w:r>
    </w:p>
    <w:p w14:paraId="32E718B8" w14:textId="77777777" w:rsidR="00353C3C" w:rsidRPr="007975FC" w:rsidRDefault="00353C3C" w:rsidP="00353C3C">
      <w:pPr>
        <w:tabs>
          <w:tab w:val="right" w:pos="9992"/>
        </w:tabs>
        <w:jc w:val="right"/>
        <w:rPr>
          <w:sz w:val="28"/>
          <w:szCs w:val="28"/>
        </w:rPr>
      </w:pPr>
      <w:r w:rsidRPr="007975FC">
        <w:rPr>
          <w:sz w:val="28"/>
          <w:szCs w:val="28"/>
        </w:rPr>
        <w:t>2016. gada 20. decembra</w:t>
      </w:r>
    </w:p>
    <w:p w14:paraId="66AC273A" w14:textId="77777777" w:rsidR="00353C3C" w:rsidRPr="007975FC" w:rsidRDefault="00353C3C" w:rsidP="00353C3C">
      <w:pPr>
        <w:jc w:val="right"/>
        <w:rPr>
          <w:sz w:val="28"/>
          <w:szCs w:val="28"/>
        </w:rPr>
      </w:pPr>
      <w:r w:rsidRPr="007975FC">
        <w:rPr>
          <w:sz w:val="28"/>
          <w:szCs w:val="28"/>
        </w:rPr>
        <w:t>noteikumiem Nr. 812</w:t>
      </w:r>
    </w:p>
    <w:p w14:paraId="7569DAD9" w14:textId="77777777" w:rsidR="00353C3C" w:rsidRPr="007975FC" w:rsidRDefault="00353C3C" w:rsidP="00353C3C">
      <w:pPr>
        <w:jc w:val="right"/>
        <w:rPr>
          <w:sz w:val="28"/>
          <w:szCs w:val="28"/>
        </w:rPr>
      </w:pPr>
    </w:p>
    <w:p w14:paraId="5194EB38" w14:textId="00BA7D40" w:rsidR="00353C3C" w:rsidRDefault="00353C3C" w:rsidP="00353C3C">
      <w:pPr>
        <w:jc w:val="center"/>
        <w:rPr>
          <w:sz w:val="28"/>
          <w:szCs w:val="28"/>
          <w:lang w:val="pl-PL"/>
        </w:rPr>
      </w:pPr>
      <w:r w:rsidRPr="007975FC">
        <w:rPr>
          <w:sz w:val="28"/>
          <w:szCs w:val="28"/>
          <w:lang w:val="pl-PL"/>
        </w:rPr>
        <w:t xml:space="preserve">Veidlapas Nr. </w:t>
      </w:r>
      <w:r>
        <w:rPr>
          <w:sz w:val="28"/>
          <w:szCs w:val="28"/>
          <w:lang w:val="pl-PL"/>
        </w:rPr>
        <w:t>3-EU-SILC</w:t>
      </w:r>
      <w:r w:rsidRPr="007975FC">
        <w:rPr>
          <w:sz w:val="28"/>
          <w:szCs w:val="28"/>
          <w:lang w:val="pl-PL"/>
        </w:rPr>
        <w:t xml:space="preserve"> “</w:t>
      </w:r>
      <w:r>
        <w:rPr>
          <w:bCs/>
          <w:sz w:val="28"/>
          <w:szCs w:val="28"/>
        </w:rPr>
        <w:t>Individuālā veidlapa</w:t>
      </w:r>
      <w:r w:rsidRPr="007975FC">
        <w:rPr>
          <w:sz w:val="28"/>
          <w:szCs w:val="28"/>
          <w:lang w:val="pl-PL"/>
        </w:rPr>
        <w:t>” paraugs.</w:t>
      </w:r>
    </w:p>
    <w:p w14:paraId="5DB00CD4" w14:textId="77777777" w:rsidR="00353C3C" w:rsidRDefault="00353C3C" w:rsidP="00353C3C">
      <w:pPr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6367"/>
        <w:gridCol w:w="3255"/>
      </w:tblGrid>
      <w:tr w:rsidR="00D31781" w14:paraId="7BE35CC7" w14:textId="77777777" w:rsidTr="002628A0">
        <w:trPr>
          <w:gridBefore w:val="1"/>
          <w:wBefore w:w="17" w:type="dxa"/>
          <w:trHeight w:val="724"/>
        </w:trPr>
        <w:tc>
          <w:tcPr>
            <w:tcW w:w="9622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771033B8" w14:textId="77777777" w:rsidR="00D31781" w:rsidRDefault="00D31781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  <w:sz w:val="22"/>
              </w:rPr>
              <w:t>CENTRĀLĀ STATISTIKAS PĀRVALDE</w:t>
            </w:r>
          </w:p>
          <w:p w14:paraId="439D12B4" w14:textId="45E90F76" w:rsidR="00D31781" w:rsidRDefault="00D31781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2F41B5" w14:paraId="6A4B4489" w14:textId="77777777" w:rsidTr="002628A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134"/>
        </w:trPr>
        <w:tc>
          <w:tcPr>
            <w:tcW w:w="6384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</w:tcBorders>
            <w:vAlign w:val="center"/>
          </w:tcPr>
          <w:p w14:paraId="5C6B32E1" w14:textId="77777777" w:rsidR="002F41B5" w:rsidRDefault="002A6CE2" w:rsidP="002A6CE2">
            <w:pPr>
              <w:jc w:val="center"/>
              <w:rPr>
                <w:b/>
                <w:bCs/>
                <w:sz w:val="36"/>
              </w:rPr>
            </w:pPr>
            <w:r>
              <w:rPr>
                <w:b/>
                <w:bCs/>
                <w:sz w:val="36"/>
              </w:rPr>
              <w:t xml:space="preserve">INDIVIDUĀLĀ </w:t>
            </w:r>
            <w:r w:rsidRPr="00E579E2">
              <w:rPr>
                <w:b/>
                <w:bCs/>
                <w:sz w:val="36"/>
              </w:rPr>
              <w:t>VEIDLAPA</w:t>
            </w:r>
          </w:p>
        </w:tc>
        <w:tc>
          <w:tcPr>
            <w:tcW w:w="3255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178BD3DB" w14:textId="77777777" w:rsidR="002F41B5" w:rsidRDefault="002F41B5">
            <w:pPr>
              <w:jc w:val="center"/>
              <w:rPr>
                <w:b/>
                <w:i/>
                <w:sz w:val="60"/>
              </w:rPr>
            </w:pPr>
            <w:r>
              <w:rPr>
                <w:b/>
                <w:i/>
                <w:noProof/>
                <w:sz w:val="52"/>
              </w:rPr>
              <w:t>3-EU-SILC</w:t>
            </w:r>
          </w:p>
        </w:tc>
      </w:tr>
    </w:tbl>
    <w:p w14:paraId="64911CA6" w14:textId="1902F1AB" w:rsidR="002F41B5" w:rsidRPr="0057470B" w:rsidRDefault="002F41B5" w:rsidP="002628A0">
      <w:pPr>
        <w:tabs>
          <w:tab w:val="right" w:pos="9638"/>
        </w:tabs>
        <w:spacing w:before="60"/>
        <w:rPr>
          <w:rFonts w:ascii="Arial" w:hAnsi="Arial"/>
          <w:b/>
          <w:caps/>
          <w:outline/>
          <w:sz w:val="22"/>
          <w:szCs w:val="22"/>
        </w:rPr>
      </w:pPr>
    </w:p>
    <w:p w14:paraId="2E050730" w14:textId="77777777" w:rsidR="002F41B5" w:rsidRPr="0057470B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28"/>
        </w:rPr>
      </w:pPr>
    </w:p>
    <w:p w14:paraId="11F19215" w14:textId="77777777" w:rsidR="002F41B5" w:rsidRPr="0057470B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16"/>
        </w:rPr>
      </w:pPr>
    </w:p>
    <w:p w14:paraId="7B7DFAB4" w14:textId="77777777" w:rsidR="002F41B5" w:rsidRPr="0057470B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16"/>
        </w:rPr>
      </w:pPr>
    </w:p>
    <w:p w14:paraId="2B07CBBF" w14:textId="77777777" w:rsidR="002F41B5" w:rsidRPr="0057470B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28"/>
        </w:rPr>
      </w:pPr>
    </w:p>
    <w:p w14:paraId="652017B4" w14:textId="77777777" w:rsidR="002F41B5" w:rsidRPr="006472D6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color w:val="000000"/>
          <w:sz w:val="28"/>
          <w:szCs w:val="20"/>
        </w:rPr>
      </w:pPr>
      <w:r w:rsidRPr="0057470B">
        <w:rPr>
          <w:rFonts w:ascii="Arial" w:hAnsi="Arial"/>
          <w:b/>
          <w:caps/>
          <w:outline/>
          <w:shadow/>
          <w:color w:val="000000"/>
          <w:sz w:val="28"/>
        </w:rPr>
        <w:t xml:space="preserve">EU-SILC </w:t>
      </w:r>
      <w:r w:rsidR="008A662F" w:rsidRPr="006472D6">
        <w:rPr>
          <w:rFonts w:ascii="Arial" w:hAnsi="Arial"/>
          <w:b/>
          <w:caps/>
          <w:outline/>
          <w:shadow/>
          <w:sz w:val="28"/>
        </w:rPr>
        <w:t>APSEKOJUMS</w:t>
      </w:r>
      <w:r w:rsidR="008B2FCD">
        <w:rPr>
          <w:rFonts w:ascii="Arial" w:hAnsi="Arial"/>
          <w:b/>
          <w:caps/>
          <w:outline/>
          <w:shadow/>
          <w:sz w:val="28"/>
        </w:rPr>
        <w:t xml:space="preserve"> </w:t>
      </w:r>
      <w:r w:rsidR="00216101" w:rsidRPr="000F6DD5">
        <w:rPr>
          <w:rFonts w:ascii="Arial" w:hAnsi="Arial"/>
          <w:b/>
          <w:caps/>
          <w:outline/>
          <w:shadow/>
          <w:sz w:val="28"/>
        </w:rPr>
        <w:t>20</w:t>
      </w:r>
      <w:r w:rsidR="000F6DD5" w:rsidRPr="00E36737">
        <w:rPr>
          <w:rFonts w:ascii="Arial" w:hAnsi="Arial"/>
          <w:b/>
          <w:caps/>
          <w:outline/>
          <w:shadow/>
          <w:sz w:val="28"/>
        </w:rPr>
        <w:t>_ _</w:t>
      </w:r>
    </w:p>
    <w:p w14:paraId="1B3A52DF" w14:textId="77777777" w:rsidR="002F41B5" w:rsidRPr="006472D6" w:rsidRDefault="005F0DC1" w:rsidP="00886F94">
      <w:pPr>
        <w:pStyle w:val="Heading1"/>
        <w:shd w:val="clear" w:color="auto" w:fill="auto"/>
      </w:pPr>
      <w:r w:rsidRPr="006472D6">
        <w:t>„</w:t>
      </w:r>
      <w:r w:rsidR="002F41B5" w:rsidRPr="006472D6">
        <w:t xml:space="preserve">Statistika par ienākumiem </w:t>
      </w:r>
    </w:p>
    <w:p w14:paraId="2789FFDE" w14:textId="77777777" w:rsidR="002F41B5" w:rsidRPr="006472D6" w:rsidRDefault="002F41B5" w:rsidP="00886F94">
      <w:pPr>
        <w:pStyle w:val="Heading1"/>
        <w:shd w:val="clear" w:color="auto" w:fill="auto"/>
        <w:rPr>
          <w:rFonts w:eastAsia="Times New Roman"/>
          <w:szCs w:val="24"/>
        </w:rPr>
      </w:pPr>
      <w:r w:rsidRPr="006472D6">
        <w:rPr>
          <w:rFonts w:eastAsia="Times New Roman"/>
          <w:szCs w:val="24"/>
        </w:rPr>
        <w:t>un dzīves apstākĻiem”</w:t>
      </w:r>
    </w:p>
    <w:p w14:paraId="7429ACBB" w14:textId="77777777" w:rsidR="002F41B5" w:rsidRPr="006472D6" w:rsidRDefault="002F41B5" w:rsidP="00886F94">
      <w:pPr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32"/>
        </w:rPr>
      </w:pPr>
    </w:p>
    <w:p w14:paraId="7DD46DE7" w14:textId="77777777" w:rsidR="002F41B5" w:rsidRPr="006472D6" w:rsidRDefault="002F41B5" w:rsidP="00886F94">
      <w:pPr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32"/>
        </w:rPr>
      </w:pPr>
    </w:p>
    <w:p w14:paraId="59892D61" w14:textId="77777777" w:rsidR="002F41B5" w:rsidRPr="006472D6" w:rsidRDefault="002F41B5" w:rsidP="00886F94">
      <w:pPr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32"/>
        </w:rPr>
      </w:pPr>
    </w:p>
    <w:p w14:paraId="7E9EC2D1" w14:textId="77777777" w:rsidR="002F41B5" w:rsidRPr="006472D6" w:rsidRDefault="002F41B5" w:rsidP="00886F94">
      <w:pPr>
        <w:tabs>
          <w:tab w:val="left" w:pos="2694"/>
        </w:tabs>
        <w:rPr>
          <w:rFonts w:ascii="Arial" w:hAnsi="Arial"/>
          <w:b/>
          <w:caps/>
          <w:outline/>
          <w:noProof/>
          <w:color w:val="000000"/>
          <w:sz w:val="16"/>
        </w:rPr>
      </w:pPr>
    </w:p>
    <w:p w14:paraId="2BA4D14D" w14:textId="77777777" w:rsidR="002F41B5" w:rsidRPr="006472D6" w:rsidRDefault="002F41B5" w:rsidP="00886F94">
      <w:pPr>
        <w:rPr>
          <w:sz w:val="20"/>
          <w:szCs w:val="20"/>
        </w:rPr>
      </w:pPr>
    </w:p>
    <w:p w14:paraId="6CFE36BC" w14:textId="77777777" w:rsidR="002F41B5" w:rsidRPr="006472D6" w:rsidRDefault="002F41B5" w:rsidP="00886F94">
      <w:r w:rsidRPr="006472D6">
        <w:rPr>
          <w:color w:val="000000"/>
          <w:sz w:val="28"/>
        </w:rPr>
        <w:t xml:space="preserve">Personām, </w:t>
      </w:r>
      <w:r w:rsidRPr="006472D6">
        <w:rPr>
          <w:sz w:val="28"/>
        </w:rPr>
        <w:t xml:space="preserve">kurām </w:t>
      </w:r>
      <w:r w:rsidRPr="006472D6">
        <w:rPr>
          <w:sz w:val="28"/>
          <w:u w:val="single"/>
        </w:rPr>
        <w:t>iepriekšējā kalendārā gada</w:t>
      </w:r>
      <w:r w:rsidRPr="006472D6">
        <w:rPr>
          <w:sz w:val="28"/>
        </w:rPr>
        <w:t xml:space="preserve"> 31.</w:t>
      </w:r>
      <w:r w:rsidR="00C82820">
        <w:rPr>
          <w:sz w:val="28"/>
        </w:rPr>
        <w:t xml:space="preserve"> </w:t>
      </w:r>
      <w:r w:rsidRPr="006472D6">
        <w:rPr>
          <w:sz w:val="28"/>
        </w:rPr>
        <w:t>dec</w:t>
      </w:r>
      <w:r w:rsidRPr="006472D6">
        <w:rPr>
          <w:color w:val="000000"/>
          <w:sz w:val="28"/>
        </w:rPr>
        <w:t>embrī bija 16 un vairāk gadu</w:t>
      </w:r>
    </w:p>
    <w:p w14:paraId="6F86BA3D" w14:textId="77777777" w:rsidR="002F41B5" w:rsidRPr="006472D6" w:rsidRDefault="002F41B5" w:rsidP="00886F94"/>
    <w:p w14:paraId="1EA39E63" w14:textId="77777777" w:rsidR="002F41B5" w:rsidRPr="006472D6" w:rsidRDefault="002F41B5" w:rsidP="00886F94">
      <w:pPr>
        <w:tabs>
          <w:tab w:val="left" w:pos="2694"/>
        </w:tabs>
        <w:spacing w:line="360" w:lineRule="auto"/>
        <w:jc w:val="center"/>
        <w:rPr>
          <w:rFonts w:ascii="Arial" w:hAnsi="Arial"/>
          <w:b/>
          <w:caps/>
          <w:outline/>
          <w:shadow/>
          <w:color w:val="000000"/>
          <w:sz w:val="8"/>
        </w:rPr>
      </w:pPr>
    </w:p>
    <w:p w14:paraId="060008EC" w14:textId="77777777" w:rsidR="002F41B5" w:rsidRPr="006472D6" w:rsidRDefault="002F41B5" w:rsidP="00886F94">
      <w:pPr>
        <w:pStyle w:val="CommentText"/>
        <w:rPr>
          <w:sz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707"/>
        <w:gridCol w:w="707"/>
        <w:gridCol w:w="567"/>
        <w:gridCol w:w="567"/>
        <w:gridCol w:w="567"/>
        <w:gridCol w:w="567"/>
        <w:gridCol w:w="567"/>
      </w:tblGrid>
      <w:tr w:rsidR="002F41B5" w:rsidRPr="006472D6" w14:paraId="78B9D3DB" w14:textId="77777777">
        <w:trPr>
          <w:cantSplit/>
          <w:trHeight w:val="370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62E7C0" w14:textId="77777777" w:rsidR="002F41B5" w:rsidRPr="000F6DD5" w:rsidRDefault="002F41B5" w:rsidP="00886F94">
            <w:pPr>
              <w:pStyle w:val="Heading8"/>
              <w:rPr>
                <w:rFonts w:ascii="Times New Roman" w:hAnsi="Times New Roman"/>
                <w:b w:val="0"/>
                <w:color w:val="C0C0C0"/>
              </w:rPr>
            </w:pPr>
            <w:r w:rsidRPr="000F6DD5">
              <w:rPr>
                <w:rFonts w:ascii="Times New Roman" w:hAnsi="Times New Roman"/>
              </w:rPr>
              <w:t>Intervijas datums: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9C6C" w14:textId="77777777" w:rsidR="002F41B5" w:rsidRPr="000F6DD5" w:rsidRDefault="002F41B5" w:rsidP="00886F94">
            <w:pPr>
              <w:pStyle w:val="Heading8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B5BF" w14:textId="77777777" w:rsidR="002F41B5" w:rsidRPr="000F6DD5" w:rsidRDefault="002F41B5" w:rsidP="00886F94">
            <w:pPr>
              <w:spacing w:before="60" w:after="60"/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DB4A6A" w14:textId="77777777" w:rsidR="002F41B5" w:rsidRPr="000F6DD5" w:rsidRDefault="002F41B5" w:rsidP="00886F94"/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78E1" w14:textId="77777777" w:rsidR="002F41B5" w:rsidRPr="000F6DD5" w:rsidRDefault="002F41B5" w:rsidP="00886F94"/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4EAB" w14:textId="77777777" w:rsidR="002F41B5" w:rsidRPr="000F6DD5" w:rsidRDefault="002F41B5" w:rsidP="00886F94"/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AC492" w14:textId="77777777" w:rsidR="002F41B5" w:rsidRPr="000F6DD5" w:rsidRDefault="002F41B5" w:rsidP="00886F9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F5B2" w14:textId="77777777" w:rsidR="002F41B5" w:rsidRPr="00E36737" w:rsidRDefault="00360703" w:rsidP="00886F94">
            <w:pPr>
              <w:spacing w:before="60" w:after="60"/>
              <w:jc w:val="center"/>
              <w:rPr>
                <w:b/>
              </w:rPr>
            </w:pPr>
            <w:r w:rsidRPr="00E36737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93A5" w14:textId="77777777" w:rsidR="002F41B5" w:rsidRPr="00E36737" w:rsidRDefault="00360703" w:rsidP="00886F94">
            <w:pPr>
              <w:spacing w:before="60" w:after="60"/>
              <w:jc w:val="center"/>
              <w:rPr>
                <w:b/>
              </w:rPr>
            </w:pPr>
            <w:r w:rsidRPr="00E36737">
              <w:rPr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DCAA" w14:textId="77777777" w:rsidR="002F41B5" w:rsidRPr="000F6DD5" w:rsidRDefault="002F41B5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1051" w14:textId="77777777" w:rsidR="002F41B5" w:rsidRPr="000F6DD5" w:rsidRDefault="002F41B5" w:rsidP="00886F94">
            <w:pPr>
              <w:spacing w:before="60" w:after="60"/>
              <w:jc w:val="center"/>
              <w:rPr>
                <w:b/>
              </w:rPr>
            </w:pPr>
          </w:p>
        </w:tc>
      </w:tr>
      <w:tr w:rsidR="002F41B5" w:rsidRPr="006472D6" w14:paraId="7BB5F707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016FFF" w14:textId="77777777" w:rsidR="002F41B5" w:rsidRPr="006472D6" w:rsidRDefault="002F41B5" w:rsidP="00886F94">
            <w:pPr>
              <w:rPr>
                <w:color w:val="C0C0C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251CB" w14:textId="77777777" w:rsidR="002F41B5" w:rsidRPr="006472D6" w:rsidRDefault="002F41B5" w:rsidP="00886F94">
            <w:pPr>
              <w:spacing w:before="60"/>
              <w:jc w:val="center"/>
              <w:rPr>
                <w:i/>
                <w:sz w:val="20"/>
              </w:rPr>
            </w:pPr>
            <w:r w:rsidRPr="006472D6">
              <w:rPr>
                <w:i/>
                <w:sz w:val="20"/>
              </w:rPr>
              <w:t>Diena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78AF83" w14:textId="77777777" w:rsidR="002F41B5" w:rsidRPr="006472D6" w:rsidRDefault="002F41B5" w:rsidP="00886F9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21B77" w14:textId="77777777" w:rsidR="002F41B5" w:rsidRPr="006472D6" w:rsidRDefault="002F41B5" w:rsidP="00886F94">
            <w:pPr>
              <w:spacing w:before="60"/>
              <w:jc w:val="center"/>
              <w:rPr>
                <w:i/>
                <w:sz w:val="20"/>
              </w:rPr>
            </w:pPr>
            <w:r w:rsidRPr="006472D6">
              <w:rPr>
                <w:i/>
                <w:sz w:val="20"/>
              </w:rPr>
              <w:t>Mēnesis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148D21" w14:textId="77777777" w:rsidR="002F41B5" w:rsidRPr="006472D6" w:rsidRDefault="002F41B5" w:rsidP="00886F9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771038" w14:textId="77777777" w:rsidR="002F41B5" w:rsidRPr="006472D6" w:rsidRDefault="002F41B5" w:rsidP="00886F94">
            <w:pPr>
              <w:spacing w:before="60"/>
              <w:jc w:val="center"/>
              <w:rPr>
                <w:i/>
                <w:sz w:val="20"/>
              </w:rPr>
            </w:pPr>
            <w:r w:rsidRPr="006472D6">
              <w:rPr>
                <w:i/>
                <w:sz w:val="20"/>
              </w:rPr>
              <w:t>Gads</w:t>
            </w:r>
          </w:p>
        </w:tc>
      </w:tr>
      <w:tr w:rsidR="002F41B5" w:rsidRPr="006472D6" w14:paraId="7B3A61ED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D2BAB6" w14:textId="77777777" w:rsidR="002F41B5" w:rsidRPr="006472D6" w:rsidRDefault="002F41B5" w:rsidP="00886F94">
            <w:pPr>
              <w:rPr>
                <w:color w:val="C0C0C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192A3" w14:textId="77777777" w:rsidR="002F41B5" w:rsidRPr="006472D6" w:rsidRDefault="002F41B5" w:rsidP="00886F94">
            <w:pPr>
              <w:jc w:val="center"/>
              <w:rPr>
                <w:i/>
                <w:sz w:val="20"/>
              </w:rPr>
            </w:pPr>
            <w:r w:rsidRPr="006472D6">
              <w:rPr>
                <w:color w:val="C0C0C0"/>
                <w:sz w:val="16"/>
              </w:rPr>
              <w:t>PB090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734BBB" w14:textId="77777777" w:rsidR="002F41B5" w:rsidRPr="006472D6" w:rsidRDefault="002F41B5" w:rsidP="00886F94">
            <w:pPr>
              <w:jc w:val="center"/>
              <w:rPr>
                <w:sz w:val="20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D40F1" w14:textId="77777777" w:rsidR="002F41B5" w:rsidRPr="006472D6" w:rsidRDefault="002F41B5" w:rsidP="00886F94">
            <w:pPr>
              <w:pStyle w:val="Heading8"/>
              <w:jc w:val="center"/>
              <w:rPr>
                <w:rFonts w:ascii="Times New Roman" w:hAnsi="Times New Roman"/>
                <w:b w:val="0"/>
                <w:color w:val="C0C0C0"/>
              </w:rPr>
            </w:pPr>
            <w:r w:rsidRPr="006472D6">
              <w:rPr>
                <w:rFonts w:ascii="Times New Roman" w:hAnsi="Times New Roman"/>
                <w:b w:val="0"/>
                <w:color w:val="C0C0C0"/>
                <w:sz w:val="16"/>
              </w:rPr>
              <w:t>PB100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2128A1" w14:textId="77777777" w:rsidR="002F41B5" w:rsidRPr="006472D6" w:rsidRDefault="002F41B5" w:rsidP="00886F94">
            <w:pPr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208279" w14:textId="77777777" w:rsidR="002F41B5" w:rsidRPr="006472D6" w:rsidRDefault="002F41B5" w:rsidP="00886F94">
            <w:pPr>
              <w:jc w:val="center"/>
              <w:rPr>
                <w:i/>
                <w:sz w:val="20"/>
              </w:rPr>
            </w:pPr>
            <w:r w:rsidRPr="006472D6">
              <w:rPr>
                <w:color w:val="C0C0C0"/>
                <w:sz w:val="16"/>
              </w:rPr>
              <w:t>PB110</w:t>
            </w:r>
          </w:p>
        </w:tc>
      </w:tr>
    </w:tbl>
    <w:p w14:paraId="09CBB89D" w14:textId="77777777" w:rsidR="002F41B5" w:rsidRPr="006472D6" w:rsidRDefault="002F41B5" w:rsidP="00886F94">
      <w:pPr>
        <w:pStyle w:val="CommentText"/>
      </w:pPr>
    </w:p>
    <w:tbl>
      <w:tblPr>
        <w:tblW w:w="7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567"/>
      </w:tblGrid>
      <w:tr w:rsidR="007A030A" w:rsidRPr="0057470B" w14:paraId="37378DDF" w14:textId="77777777" w:rsidTr="007A030A">
        <w:trPr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607B8" w14:textId="77777777" w:rsidR="007A030A" w:rsidRPr="0057470B" w:rsidRDefault="007A030A" w:rsidP="00886F94">
            <w:pPr>
              <w:spacing w:before="60" w:after="60"/>
              <w:ind w:right="-108"/>
              <w:rPr>
                <w:b/>
                <w:color w:val="C0C0C0"/>
                <w:sz w:val="20"/>
              </w:rPr>
            </w:pPr>
            <w:r w:rsidRPr="006472D6">
              <w:rPr>
                <w:b/>
                <w:sz w:val="20"/>
              </w:rPr>
              <w:t>ATVK: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0FE3" w14:textId="77777777" w:rsidR="007A030A" w:rsidRPr="0057470B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3C7A" w14:textId="77777777" w:rsidR="007A030A" w:rsidRPr="0057470B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D2F6" w14:textId="77777777" w:rsidR="007A030A" w:rsidRPr="0057470B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FB83" w14:textId="77777777" w:rsidR="007A030A" w:rsidRPr="0057470B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A9C0" w14:textId="77777777" w:rsidR="007A030A" w:rsidRPr="0057470B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30CB" w14:textId="77777777" w:rsidR="007A030A" w:rsidRPr="0057470B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4A04DA4D" w14:textId="77777777" w:rsidR="007A030A" w:rsidRPr="0057470B" w:rsidRDefault="007A030A" w:rsidP="00886F94">
            <w:pPr>
              <w:spacing w:before="60" w:after="60"/>
              <w:jc w:val="center"/>
              <w:rPr>
                <w:b/>
              </w:rPr>
            </w:pPr>
          </w:p>
        </w:tc>
      </w:tr>
      <w:tr w:rsidR="00E57FA5" w:rsidRPr="0057470B" w14:paraId="75632065" w14:textId="77777777" w:rsidTr="007A030A">
        <w:trPr>
          <w:cantSplit/>
          <w:trHeight w:val="213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6BF1" w14:textId="77777777" w:rsidR="00E57FA5" w:rsidRPr="0057470B" w:rsidRDefault="00E57FA5" w:rsidP="00886F94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BE4C6" w14:textId="77777777" w:rsidR="00E57FA5" w:rsidRPr="0057470B" w:rsidRDefault="00E57FA5" w:rsidP="00886F94">
            <w:pPr>
              <w:spacing w:before="60" w:after="60"/>
              <w:jc w:val="center"/>
              <w:rPr>
                <w:b/>
              </w:rPr>
            </w:pPr>
            <w:r w:rsidRPr="0057470B">
              <w:rPr>
                <w:color w:val="C0C0C0"/>
                <w:sz w:val="16"/>
              </w:rPr>
              <w:t>DB040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4732C" w14:textId="77777777" w:rsidR="00E57FA5" w:rsidRPr="0057470B" w:rsidRDefault="00E57FA5" w:rsidP="00886F94">
            <w:pPr>
              <w:spacing w:before="60" w:after="60"/>
              <w:jc w:val="center"/>
              <w:rPr>
                <w:color w:val="C0C0C0"/>
                <w:sz w:val="16"/>
              </w:rPr>
            </w:pPr>
          </w:p>
        </w:tc>
      </w:tr>
    </w:tbl>
    <w:p w14:paraId="76DEB27B" w14:textId="77777777" w:rsidR="002F41B5" w:rsidRPr="0057470B" w:rsidRDefault="002F41B5">
      <w:pPr>
        <w:pStyle w:val="CommentText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284"/>
        <w:gridCol w:w="737"/>
        <w:gridCol w:w="737"/>
        <w:gridCol w:w="227"/>
        <w:gridCol w:w="566"/>
      </w:tblGrid>
      <w:tr w:rsidR="002F41B5" w:rsidRPr="0057470B" w14:paraId="78C2B36E" w14:textId="77777777">
        <w:trPr>
          <w:gridAfter w:val="2"/>
          <w:wAfter w:w="793" w:type="dxa"/>
          <w:cantSplit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5872192F" w14:textId="77777777" w:rsidR="002F41B5" w:rsidRPr="0057470B" w:rsidRDefault="002F41B5">
            <w:pPr>
              <w:tabs>
                <w:tab w:val="left" w:pos="34"/>
              </w:tabs>
              <w:rPr>
                <w:b/>
                <w:sz w:val="20"/>
              </w:rPr>
            </w:pPr>
            <w:r w:rsidRPr="0057470B">
              <w:rPr>
                <w:b/>
                <w:sz w:val="20"/>
              </w:rPr>
              <w:t xml:space="preserve">Mājsaimniecības </w:t>
            </w:r>
          </w:p>
          <w:p w14:paraId="491F526A" w14:textId="77777777" w:rsidR="002F41B5" w:rsidRDefault="002F41B5">
            <w:pPr>
              <w:spacing w:before="60" w:after="60"/>
              <w:ind w:right="-108"/>
              <w:rPr>
                <w:b/>
                <w:sz w:val="20"/>
              </w:rPr>
            </w:pPr>
            <w:r w:rsidRPr="0057470B">
              <w:rPr>
                <w:b/>
                <w:sz w:val="20"/>
              </w:rPr>
              <w:t>identifikācija:</w:t>
            </w:r>
          </w:p>
          <w:p w14:paraId="775DAD5A" w14:textId="77777777" w:rsidR="00DA357E" w:rsidRDefault="00DA357E" w:rsidP="00DA357E"/>
          <w:p w14:paraId="2C3D0DB2" w14:textId="3DB8D8B0" w:rsidR="001D0EA6" w:rsidRPr="001D0EA6" w:rsidRDefault="001D0EA6" w:rsidP="001D0EA6"/>
        </w:tc>
        <w:tc>
          <w:tcPr>
            <w:tcW w:w="567" w:type="dxa"/>
            <w:tcBorders>
              <w:bottom w:val="single" w:sz="4" w:space="0" w:color="auto"/>
            </w:tcBorders>
          </w:tcPr>
          <w:p w14:paraId="3D43358A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669BABC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12DA2B4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EC79627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9D829F1" w14:textId="77777777" w:rsidR="002F41B5" w:rsidRPr="0057470B" w:rsidRDefault="002F41B5">
            <w:pPr>
              <w:spacing w:before="60" w:after="60"/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44CDB8E0" w14:textId="77777777" w:rsidR="002F41B5" w:rsidRPr="0057470B" w:rsidRDefault="002F41B5">
            <w:pPr>
              <w:spacing w:before="60" w:after="60"/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33A374D" w14:textId="77777777" w:rsidR="002F41B5" w:rsidRPr="0057470B" w:rsidRDefault="002F41B5">
            <w:pPr>
              <w:spacing w:before="60" w:after="6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5B38" w14:textId="77777777" w:rsidR="002F41B5" w:rsidRPr="0057470B" w:rsidRDefault="002F41B5">
            <w:pPr>
              <w:spacing w:before="60" w:after="6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971" w14:textId="77777777" w:rsidR="002F41B5" w:rsidRPr="0057470B" w:rsidRDefault="002F41B5">
            <w:pPr>
              <w:spacing w:before="60" w:after="60"/>
            </w:pPr>
          </w:p>
        </w:tc>
      </w:tr>
      <w:tr w:rsidR="002F41B5" w:rsidRPr="0057470B" w14:paraId="23D777E7" w14:textId="77777777">
        <w:trPr>
          <w:cantSplit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A8BEE" w14:textId="77777777" w:rsidR="002F41B5" w:rsidRPr="0057470B" w:rsidRDefault="002F41B5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8704CC" w14:textId="77777777" w:rsidR="002F41B5" w:rsidRPr="0057470B" w:rsidRDefault="002F41B5">
            <w:pPr>
              <w:spacing w:before="60"/>
              <w:jc w:val="center"/>
              <w:rPr>
                <w:i/>
                <w:sz w:val="20"/>
              </w:rPr>
            </w:pPr>
            <w:r w:rsidRPr="0057470B">
              <w:rPr>
                <w:i/>
                <w:sz w:val="20"/>
              </w:rPr>
              <w:t>Mājsaimniecības numurs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CFF00F" w14:textId="77777777" w:rsidR="002F41B5" w:rsidRPr="0057470B" w:rsidRDefault="002F41B5">
            <w:pPr>
              <w:spacing w:before="60"/>
              <w:rPr>
                <w:sz w:val="20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39434C" w14:textId="77777777" w:rsidR="002F41B5" w:rsidRPr="0057470B" w:rsidRDefault="002F41B5">
            <w:pPr>
              <w:spacing w:before="60"/>
              <w:ind w:left="-108"/>
              <w:rPr>
                <w:i/>
                <w:sz w:val="20"/>
              </w:rPr>
            </w:pPr>
            <w:r w:rsidRPr="0057470B">
              <w:rPr>
                <w:i/>
                <w:sz w:val="20"/>
              </w:rPr>
              <w:t>Atdalīšanās numurs</w:t>
            </w:r>
          </w:p>
        </w:tc>
      </w:tr>
      <w:tr w:rsidR="002F41B5" w:rsidRPr="0057470B" w14:paraId="35ED441E" w14:textId="77777777">
        <w:trPr>
          <w:gridAfter w:val="1"/>
          <w:wAfter w:w="566" w:type="dxa"/>
          <w:cantSplit/>
          <w:trHeight w:val="225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FA2BA" w14:textId="77777777" w:rsidR="002F41B5" w:rsidRPr="0057470B" w:rsidRDefault="002F41B5">
            <w:pPr>
              <w:ind w:right="-108"/>
              <w:rPr>
                <w:color w:val="C0C0C0"/>
              </w:rPr>
            </w:pPr>
          </w:p>
        </w:tc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B269D4" w14:textId="77777777" w:rsidR="002F41B5" w:rsidRPr="0057470B" w:rsidRDefault="002F41B5">
            <w:pPr>
              <w:jc w:val="center"/>
              <w:rPr>
                <w:i/>
              </w:rPr>
            </w:pPr>
            <w:r w:rsidRPr="0057470B">
              <w:rPr>
                <w:color w:val="C0C0C0"/>
                <w:sz w:val="16"/>
              </w:rPr>
              <w:t>DB030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929C98" w14:textId="77777777" w:rsidR="002F41B5" w:rsidRPr="0057470B" w:rsidRDefault="002F41B5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E3DFF" w14:textId="77777777" w:rsidR="002F41B5" w:rsidRPr="0057470B" w:rsidRDefault="002F41B5">
            <w:pPr>
              <w:ind w:left="-108"/>
              <w:jc w:val="center"/>
              <w:rPr>
                <w:i/>
              </w:rPr>
            </w:pPr>
            <w:r w:rsidRPr="0057470B">
              <w:rPr>
                <w:color w:val="C0C0C0"/>
                <w:sz w:val="16"/>
              </w:rPr>
              <w:t>HQ01</w:t>
            </w:r>
          </w:p>
        </w:tc>
      </w:tr>
    </w:tbl>
    <w:p w14:paraId="6A5AFCA0" w14:textId="77777777" w:rsidR="002F41B5" w:rsidRPr="0057470B" w:rsidRDefault="002F41B5">
      <w:pPr>
        <w:pStyle w:val="CommentText"/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268"/>
      </w:tblGrid>
      <w:tr w:rsidR="002F41B5" w:rsidRPr="0057470B" w14:paraId="2297C7B3" w14:textId="77777777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A7C23" w14:textId="77777777" w:rsidR="002F41B5" w:rsidRPr="0057470B" w:rsidRDefault="002F41B5">
            <w:pPr>
              <w:spacing w:before="60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9927C7" w14:textId="77777777" w:rsidR="002F41B5" w:rsidRPr="0057470B" w:rsidRDefault="002F41B5">
            <w:pPr>
              <w:spacing w:before="60"/>
              <w:jc w:val="center"/>
              <w:rPr>
                <w:b/>
                <w:sz w:val="16"/>
              </w:rPr>
            </w:pPr>
          </w:p>
        </w:tc>
      </w:tr>
    </w:tbl>
    <w:p w14:paraId="33D4DFAA" w14:textId="77777777" w:rsidR="002F41B5" w:rsidRPr="0057470B" w:rsidRDefault="002F41B5">
      <w:pPr>
        <w:pStyle w:val="CommentText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9"/>
        <w:gridCol w:w="709"/>
        <w:gridCol w:w="284"/>
        <w:gridCol w:w="282"/>
      </w:tblGrid>
      <w:tr w:rsidR="002F41B5" w:rsidRPr="0057470B" w14:paraId="282B2B1D" w14:textId="77777777">
        <w:trPr>
          <w:gridAfter w:val="1"/>
          <w:wAfter w:w="282" w:type="dxa"/>
          <w:cantSplit/>
          <w:trHeight w:val="293"/>
        </w:trPr>
        <w:tc>
          <w:tcPr>
            <w:tcW w:w="3119" w:type="dxa"/>
            <w:vMerge w:val="restart"/>
            <w:tcBorders>
              <w:top w:val="nil"/>
              <w:left w:val="nil"/>
              <w:bottom w:val="nil"/>
            </w:tcBorders>
          </w:tcPr>
          <w:p w14:paraId="08955B19" w14:textId="77777777" w:rsidR="002F41B5" w:rsidRPr="0057470B" w:rsidRDefault="002F41B5">
            <w:pPr>
              <w:rPr>
                <w:b/>
                <w:sz w:val="20"/>
              </w:rPr>
            </w:pPr>
            <w:r w:rsidRPr="0057470B">
              <w:rPr>
                <w:b/>
                <w:sz w:val="20"/>
              </w:rPr>
              <w:t xml:space="preserve">Respondenta </w:t>
            </w:r>
          </w:p>
          <w:p w14:paraId="64D4757E" w14:textId="77777777" w:rsidR="002F41B5" w:rsidRPr="0057470B" w:rsidRDefault="002F41B5">
            <w:pPr>
              <w:spacing w:before="60" w:after="60"/>
              <w:ind w:right="-108"/>
              <w:rPr>
                <w:color w:val="C0C0C0"/>
              </w:rPr>
            </w:pPr>
            <w:r w:rsidRPr="0057470B">
              <w:rPr>
                <w:b/>
                <w:sz w:val="20"/>
              </w:rPr>
              <w:t>identifikācija: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AC5171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BD40C0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6A0AC0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</w:tr>
      <w:tr w:rsidR="002F41B5" w:rsidRPr="0057470B" w14:paraId="304A7EB9" w14:textId="77777777">
        <w:trPr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1B654" w14:textId="77777777" w:rsidR="002F41B5" w:rsidRPr="0057470B" w:rsidRDefault="002F41B5">
            <w:pPr>
              <w:spacing w:before="60" w:after="60"/>
              <w:ind w:right="-108"/>
              <w:rPr>
                <w:color w:val="C0C0C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5C703B" w14:textId="77777777" w:rsidR="002F41B5" w:rsidRPr="0057470B" w:rsidRDefault="002F41B5">
            <w:pPr>
              <w:spacing w:before="60"/>
              <w:ind w:left="-108"/>
              <w:rPr>
                <w:i/>
                <w:sz w:val="20"/>
              </w:rPr>
            </w:pPr>
            <w:r w:rsidRPr="0057470B">
              <w:rPr>
                <w:i/>
                <w:sz w:val="20"/>
              </w:rPr>
              <w:t>Personas numurs</w:t>
            </w:r>
          </w:p>
        </w:tc>
      </w:tr>
      <w:tr w:rsidR="002F41B5" w:rsidRPr="0057470B" w14:paraId="02DB82DE" w14:textId="77777777">
        <w:trPr>
          <w:gridAfter w:val="1"/>
          <w:wAfter w:w="282" w:type="dxa"/>
          <w:cantSplit/>
          <w:trHeight w:val="292"/>
        </w:trPr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C3947" w14:textId="77777777" w:rsidR="002F41B5" w:rsidRPr="0057470B" w:rsidRDefault="002F41B5">
            <w:pPr>
              <w:ind w:right="-108"/>
              <w:rPr>
                <w:color w:val="C0C0C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E29DD" w14:textId="77777777" w:rsidR="002F41B5" w:rsidRPr="0057470B" w:rsidRDefault="002F41B5">
            <w:pPr>
              <w:ind w:left="-108"/>
              <w:jc w:val="center"/>
              <w:rPr>
                <w:i/>
              </w:rPr>
            </w:pPr>
            <w:r w:rsidRPr="0057470B">
              <w:rPr>
                <w:color w:val="C0C0C0"/>
                <w:sz w:val="16"/>
              </w:rPr>
              <w:t>HB070R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878F1A7" w14:textId="77777777" w:rsidR="002F41B5" w:rsidRPr="0057470B" w:rsidRDefault="002F41B5">
            <w:pPr>
              <w:ind w:left="-108"/>
              <w:rPr>
                <w:i/>
                <w:sz w:val="16"/>
              </w:rPr>
            </w:pPr>
          </w:p>
        </w:tc>
      </w:tr>
    </w:tbl>
    <w:p w14:paraId="3A38210B" w14:textId="77777777" w:rsidR="002F41B5" w:rsidRPr="0057470B" w:rsidRDefault="002F41B5">
      <w:pPr>
        <w:pStyle w:val="CommentText"/>
        <w:rPr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26"/>
        <w:gridCol w:w="425"/>
        <w:gridCol w:w="567"/>
        <w:gridCol w:w="425"/>
        <w:gridCol w:w="425"/>
        <w:gridCol w:w="1561"/>
        <w:gridCol w:w="1211"/>
      </w:tblGrid>
      <w:tr w:rsidR="002F41B5" w:rsidRPr="0057470B" w14:paraId="6F91471F" w14:textId="77777777"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5864CA" w14:textId="77777777" w:rsidR="002F41B5" w:rsidRPr="0057470B" w:rsidRDefault="002F41B5">
            <w:pPr>
              <w:spacing w:before="60" w:after="60"/>
              <w:ind w:right="-108"/>
              <w:rPr>
                <w:b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4FEE" w14:textId="77777777" w:rsidR="002F41B5" w:rsidRPr="0057470B" w:rsidRDefault="002A6CE2" w:rsidP="002A6CE2">
            <w:pPr>
              <w:spacing w:before="60" w:after="60"/>
              <w:ind w:right="-108"/>
              <w:rPr>
                <w:color w:val="C0C0C0"/>
                <w:sz w:val="20"/>
              </w:rPr>
            </w:pPr>
            <w:r>
              <w:rPr>
                <w:b/>
                <w:sz w:val="20"/>
              </w:rPr>
              <w:t xml:space="preserve">Laiks, kad </w:t>
            </w:r>
            <w:r w:rsidRPr="00E579E2">
              <w:rPr>
                <w:b/>
                <w:sz w:val="20"/>
              </w:rPr>
              <w:t xml:space="preserve">Individuālā veidlapa </w:t>
            </w:r>
            <w:r w:rsidR="000E6BAA" w:rsidRPr="00E579E2">
              <w:rPr>
                <w:b/>
                <w:sz w:val="20"/>
              </w:rPr>
              <w:t>tika</w:t>
            </w:r>
            <w:r w:rsidR="000E6BAA" w:rsidRPr="0057470B">
              <w:rPr>
                <w:b/>
                <w:sz w:val="20"/>
              </w:rPr>
              <w:t xml:space="preserve"> uzsākta 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4A404B" w14:textId="77777777" w:rsidR="002F41B5" w:rsidRPr="0057470B" w:rsidRDefault="002F41B5">
            <w:pPr>
              <w:spacing w:before="60" w:after="60"/>
              <w:ind w:right="-108"/>
              <w:rPr>
                <w:color w:val="C0C0C0"/>
              </w:rPr>
            </w:pPr>
            <w:r w:rsidRPr="0057470B">
              <w:rPr>
                <w:color w:val="C0C0C0"/>
              </w:rPr>
              <w:t xml:space="preserve"> </w:t>
            </w:r>
            <w:r w:rsidRPr="0057470B">
              <w:rPr>
                <w:color w:val="C0C0C0"/>
                <w:sz w:val="16"/>
              </w:rPr>
              <w:t>PB120B</w:t>
            </w:r>
          </w:p>
        </w:tc>
      </w:tr>
      <w:tr w:rsidR="002F41B5" w14:paraId="605F8659" w14:textId="77777777">
        <w:trPr>
          <w:gridAfter w:val="1"/>
          <w:wAfter w:w="1211" w:type="dxa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627436" w14:textId="77777777" w:rsidR="002F41B5" w:rsidRPr="0057470B" w:rsidRDefault="002F41B5">
            <w:pPr>
              <w:spacing w:before="60" w:after="60"/>
              <w:jc w:val="center"/>
              <w:rPr>
                <w:bCs/>
                <w:sz w:val="20"/>
              </w:rPr>
            </w:pPr>
            <w:r w:rsidRPr="0057470B">
              <w:rPr>
                <w:bCs/>
                <w:sz w:val="20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1082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43B7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3979F5" w14:textId="77777777" w:rsidR="002F41B5" w:rsidRPr="0057470B" w:rsidRDefault="002F41B5">
            <w:pPr>
              <w:spacing w:before="60" w:after="60"/>
              <w:ind w:right="-108"/>
              <w:rPr>
                <w:b/>
                <w:sz w:val="20"/>
              </w:rPr>
            </w:pPr>
            <w:r w:rsidRPr="00E36737">
              <w:rPr>
                <w:sz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6180" w14:textId="77777777" w:rsidR="002F41B5" w:rsidRPr="0057470B" w:rsidRDefault="002F41B5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5FDE" w14:textId="77777777" w:rsidR="002F41B5" w:rsidRPr="0057470B" w:rsidRDefault="002F41B5">
            <w:pPr>
              <w:pStyle w:val="CommentText"/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0177E92" w14:textId="77777777" w:rsidR="002F41B5" w:rsidRDefault="002F41B5">
            <w:pPr>
              <w:spacing w:before="60" w:after="60"/>
              <w:ind w:right="-108"/>
              <w:rPr>
                <w:sz w:val="20"/>
              </w:rPr>
            </w:pPr>
          </w:p>
        </w:tc>
      </w:tr>
    </w:tbl>
    <w:p w14:paraId="4BB1DFF8" w14:textId="77777777" w:rsidR="002F41B5" w:rsidRDefault="002F41B5">
      <w:pPr>
        <w:pStyle w:val="CommentText"/>
        <w:rPr>
          <w:sz w:val="32"/>
        </w:rPr>
      </w:pPr>
    </w:p>
    <w:p w14:paraId="01EA0C8E" w14:textId="77777777" w:rsidR="002F41B5" w:rsidRDefault="002F41B5">
      <w:pPr>
        <w:rPr>
          <w:sz w:val="2"/>
          <w:szCs w:val="20"/>
        </w:rPr>
      </w:pPr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</w:tblGrid>
      <w:tr w:rsidR="002F41B5" w14:paraId="43A47754" w14:textId="77777777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AF066CD" w14:textId="77777777" w:rsidR="002F41B5" w:rsidRDefault="002F41B5" w:rsidP="006A78EF">
            <w:pPr>
              <w:spacing w:before="120" w:after="120" w:line="216" w:lineRule="auto"/>
              <w:rPr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>PERSONAS DARBA ATTIECĪBAS</w:t>
            </w:r>
          </w:p>
        </w:tc>
      </w:tr>
    </w:tbl>
    <w:p w14:paraId="1782AC79" w14:textId="77777777" w:rsidR="002F41B5" w:rsidRPr="00F52113" w:rsidRDefault="002F41B5">
      <w:pPr>
        <w:pStyle w:val="CommentText"/>
        <w:spacing w:line="216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647"/>
        <w:gridCol w:w="709"/>
      </w:tblGrid>
      <w:tr w:rsidR="003C09B5" w:rsidRPr="005478AA" w14:paraId="172FB688" w14:textId="77777777" w:rsidTr="000102AC">
        <w:trPr>
          <w:cantSplit/>
          <w:trHeight w:val="2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55C8" w14:textId="77777777" w:rsidR="003C09B5" w:rsidRPr="00D9163C" w:rsidRDefault="003C09B5" w:rsidP="000102AC">
            <w:pPr>
              <w:spacing w:line="216" w:lineRule="auto"/>
              <w:jc w:val="center"/>
              <w:rPr>
                <w:b/>
                <w:sz w:val="20"/>
                <w:szCs w:val="20"/>
              </w:rPr>
            </w:pPr>
            <w:r w:rsidRPr="00D9163C">
              <w:rPr>
                <w:b/>
                <w:sz w:val="20"/>
              </w:rPr>
              <w:t>1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2A997F" w14:textId="77777777" w:rsidR="003C09B5" w:rsidRPr="00D9163C" w:rsidRDefault="003C09B5" w:rsidP="000102AC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D9163C">
              <w:rPr>
                <w:b/>
                <w:sz w:val="20"/>
              </w:rPr>
              <w:t xml:space="preserve">Kā Jūs pats raksturotu/noteiktu savu </w:t>
            </w:r>
            <w:r w:rsidRPr="00D9163C">
              <w:rPr>
                <w:b/>
                <w:sz w:val="20"/>
                <w:u w:val="single"/>
              </w:rPr>
              <w:t>pašreizējo</w:t>
            </w:r>
            <w:r w:rsidRPr="00D9163C">
              <w:rPr>
                <w:b/>
                <w:sz w:val="20"/>
              </w:rPr>
              <w:t xml:space="preserve"> </w:t>
            </w:r>
            <w:r w:rsidRPr="00E579E2">
              <w:rPr>
                <w:b/>
                <w:sz w:val="20"/>
              </w:rPr>
              <w:t>ekonomiskās aktivitātes</w:t>
            </w:r>
            <w:r w:rsidRPr="00D9163C">
              <w:rPr>
                <w:b/>
                <w:sz w:val="20"/>
              </w:rPr>
              <w:t xml:space="preserve"> statusu?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4F6DB0" w14:textId="77777777" w:rsidR="003C09B5" w:rsidRPr="005478AA" w:rsidRDefault="003C09B5" w:rsidP="000102AC">
            <w:pPr>
              <w:spacing w:line="216" w:lineRule="auto"/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5478AA">
              <w:rPr>
                <w:color w:val="808080"/>
                <w:sz w:val="16"/>
              </w:rPr>
              <w:t>PL031</w:t>
            </w:r>
          </w:p>
        </w:tc>
      </w:tr>
    </w:tbl>
    <w:p w14:paraId="1C7A3EB9" w14:textId="77777777" w:rsidR="003C09B5" w:rsidRPr="00D9163C" w:rsidRDefault="001D585E" w:rsidP="003C09B5">
      <w:pPr>
        <w:pStyle w:val="BalloonText"/>
        <w:spacing w:line="216" w:lineRule="auto"/>
        <w:rPr>
          <w:rFonts w:ascii="Times New Roman" w:hAnsi="Times New Roman" w:cs="Times New Roman"/>
          <w:sz w:val="6"/>
          <w:szCs w:val="24"/>
        </w:rPr>
      </w:pPr>
      <w:r>
        <w:rPr>
          <w:rFonts w:ascii="Times New Roman" w:hAnsi="Times New Roman" w:cs="Times New Roman"/>
          <w:noProof/>
          <w:sz w:val="6"/>
          <w:szCs w:val="24"/>
        </w:rPr>
        <w:pict w14:anchorId="564DE167">
          <v:roundrect id="_x0000_s1327" style="position:absolute;margin-left:10.8pt;margin-top:11.1pt;width:64.5pt;height:21.1pt;z-index:251667456;mso-position-horizontal-relative:text;mso-position-vertical-relative:text" arcsize="10923f">
            <v:textbox style="mso-next-textbox:#_x0000_s1327">
              <w:txbxContent>
                <w:p w14:paraId="1DED6292" w14:textId="77777777" w:rsidR="003C09B5" w:rsidRDefault="003C09B5" w:rsidP="003C09B5">
                  <w:r w:rsidRPr="007C6E47">
                    <w:rPr>
                      <w:sz w:val="20"/>
                      <w:szCs w:val="20"/>
                    </w:rPr>
                    <w:t>4. kartīte</w:t>
                  </w:r>
                  <w:r>
                    <w:t xml:space="preserve"> karte</w:t>
                  </w:r>
                </w:p>
              </w:txbxContent>
            </v:textbox>
          </v:roundrect>
        </w:pic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79"/>
        <w:gridCol w:w="567"/>
        <w:gridCol w:w="1275"/>
      </w:tblGrid>
      <w:tr w:rsidR="003C09B5" w:rsidRPr="00D9163C" w14:paraId="0D0798D2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50558" w14:textId="77777777" w:rsidR="003C09B5" w:rsidRPr="00D9163C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AB50B" w14:textId="77777777" w:rsidR="003C09B5" w:rsidRPr="00D23259" w:rsidRDefault="003C09B5" w:rsidP="000102AC">
            <w:pPr>
              <w:spacing w:before="80" w:line="216" w:lineRule="auto"/>
              <w:ind w:left="113" w:right="-108"/>
              <w:rPr>
                <w:i/>
                <w:sz w:val="18"/>
                <w:szCs w:val="20"/>
              </w:rPr>
            </w:pPr>
            <w:r w:rsidRPr="00D23259">
              <w:rPr>
                <w:sz w:val="18"/>
              </w:rPr>
              <w:t>Normāla (pilna) darbalaika darbinieks (darba ņēmējs)</w:t>
            </w:r>
            <w:r w:rsidRPr="00D23259">
              <w:rPr>
                <w:i/>
                <w:sz w:val="18"/>
              </w:rPr>
              <w:t xml:space="preserve"> .</w:t>
            </w:r>
            <w:r w:rsidRPr="00D23259">
              <w:rPr>
                <w:sz w:val="18"/>
              </w:rPr>
              <w:t>………..………….…………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B04A0D" w14:textId="77777777" w:rsidR="003C09B5" w:rsidRPr="00D9163C" w:rsidRDefault="003C09B5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1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</w:tcPr>
          <w:p w14:paraId="1F15B382" w14:textId="77777777" w:rsidR="003C09B5" w:rsidRPr="00D9163C" w:rsidRDefault="001D585E" w:rsidP="000102AC">
            <w:pPr>
              <w:spacing w:line="216" w:lineRule="auto"/>
              <w:rPr>
                <w:sz w:val="16"/>
                <w:szCs w:val="20"/>
              </w:rPr>
            </w:pPr>
            <w:r>
              <w:pict w14:anchorId="04CD0AAF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325" type="#_x0000_t88" style="position:absolute;margin-left:-.6pt;margin-top:2.25pt;width:13.25pt;height:68.75pt;z-index:251665408;mso-position-horizontal-relative:text;mso-position-vertical-relative:text"/>
              </w:pict>
            </w:r>
          </w:p>
          <w:p w14:paraId="1E945387" w14:textId="77777777" w:rsidR="003C09B5" w:rsidRPr="00D9163C" w:rsidRDefault="003C09B5" w:rsidP="000102AC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</w:p>
          <w:p w14:paraId="3B551897" w14:textId="77777777" w:rsidR="003C09B5" w:rsidRPr="00D9163C" w:rsidRDefault="003C09B5" w:rsidP="000102AC">
            <w:pPr>
              <w:spacing w:line="216" w:lineRule="auto"/>
              <w:jc w:val="center"/>
              <w:rPr>
                <w:b/>
                <w:sz w:val="6"/>
              </w:rPr>
            </w:pPr>
          </w:p>
          <w:p w14:paraId="4A9D3BB0" w14:textId="77777777" w:rsidR="003C09B5" w:rsidRPr="00D9163C" w:rsidRDefault="003C09B5" w:rsidP="000102AC">
            <w:pPr>
              <w:spacing w:before="12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b/>
                <w:sz w:val="20"/>
              </w:rPr>
              <w:sym w:font="Symbol" w:char="00AE"/>
            </w:r>
            <w:r w:rsidRPr="00D9163C">
              <w:rPr>
                <w:b/>
                <w:sz w:val="20"/>
              </w:rPr>
              <w:t xml:space="preserve"> 2</w:t>
            </w:r>
          </w:p>
        </w:tc>
      </w:tr>
      <w:tr w:rsidR="003C09B5" w:rsidRPr="00D9163C" w14:paraId="0E91AE2B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E6782" w14:textId="77777777" w:rsidR="003C09B5" w:rsidRPr="00D9163C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5E169" w14:textId="77777777" w:rsidR="003C09B5" w:rsidRPr="00D23259" w:rsidRDefault="003C09B5" w:rsidP="000102AC">
            <w:pPr>
              <w:spacing w:before="80" w:line="216" w:lineRule="auto"/>
              <w:ind w:left="113" w:right="-108"/>
              <w:rPr>
                <w:i/>
                <w:sz w:val="18"/>
                <w:szCs w:val="20"/>
              </w:rPr>
            </w:pPr>
            <w:r w:rsidRPr="00D23259">
              <w:rPr>
                <w:sz w:val="18"/>
              </w:rPr>
              <w:t>Nepilna darbalaika darbinieks (darba ņēmējs)</w:t>
            </w:r>
            <w:r w:rsidRPr="00D23259">
              <w:rPr>
                <w:i/>
                <w:sz w:val="18"/>
              </w:rPr>
              <w:t xml:space="preserve"> </w:t>
            </w:r>
            <w:r w:rsidRPr="00D23259">
              <w:rPr>
                <w:sz w:val="18"/>
              </w:rPr>
              <w:t>……………..………….……….…….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B5444C" w14:textId="77777777" w:rsidR="003C09B5" w:rsidRPr="00D9163C" w:rsidRDefault="003C09B5" w:rsidP="000102AC">
            <w:pPr>
              <w:spacing w:before="8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2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vAlign w:val="center"/>
          </w:tcPr>
          <w:p w14:paraId="7909F890" w14:textId="77777777" w:rsidR="003C09B5" w:rsidRPr="00D9163C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3C09B5" w:rsidRPr="00D9163C" w14:paraId="5A0C3284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352DC" w14:textId="77777777" w:rsidR="003C09B5" w:rsidRPr="00D9163C" w:rsidRDefault="003C09B5" w:rsidP="000102AC">
            <w:pPr>
              <w:spacing w:line="216" w:lineRule="auto"/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6DFC" w14:textId="77777777" w:rsidR="003C09B5" w:rsidRPr="00D23259" w:rsidRDefault="003C09B5" w:rsidP="000102AC">
            <w:pPr>
              <w:spacing w:before="80" w:line="216" w:lineRule="auto"/>
              <w:ind w:left="113" w:right="-108"/>
              <w:rPr>
                <w:sz w:val="18"/>
              </w:rPr>
            </w:pPr>
            <w:r w:rsidRPr="00D23259">
              <w:rPr>
                <w:sz w:val="18"/>
              </w:rPr>
              <w:t>Normāla (pilna) darbalaika darba devējs vai pašnodarbinātā persona (ieskaitot neapmaksātu darbu ģimenes saimniecībā/uzņēmumā)………………………….……..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6E0889" w14:textId="77777777" w:rsidR="003C09B5" w:rsidRPr="00D9163C" w:rsidRDefault="003C09B5" w:rsidP="000102AC">
            <w:pPr>
              <w:spacing w:before="280" w:line="216" w:lineRule="auto"/>
              <w:jc w:val="center"/>
              <w:rPr>
                <w:sz w:val="20"/>
              </w:rPr>
            </w:pPr>
            <w:r w:rsidRPr="00D9163C">
              <w:rPr>
                <w:sz w:val="20"/>
              </w:rPr>
              <w:t>3</w:t>
            </w:r>
          </w:p>
        </w:tc>
        <w:tc>
          <w:tcPr>
            <w:tcW w:w="1275" w:type="dxa"/>
            <w:vMerge/>
            <w:tcBorders>
              <w:left w:val="nil"/>
              <w:right w:val="nil"/>
            </w:tcBorders>
          </w:tcPr>
          <w:p w14:paraId="694A14C8" w14:textId="77777777" w:rsidR="003C09B5" w:rsidRPr="00D9163C" w:rsidRDefault="003C09B5" w:rsidP="000102AC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3C09B5" w:rsidRPr="00D9163C" w14:paraId="69C9CB96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AE771" w14:textId="77777777" w:rsidR="003C09B5" w:rsidRPr="00D9163C" w:rsidRDefault="003C09B5" w:rsidP="000102AC">
            <w:pPr>
              <w:spacing w:line="216" w:lineRule="auto"/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DACB2" w14:textId="77777777" w:rsidR="003C09B5" w:rsidRPr="00D23259" w:rsidRDefault="003C09B5" w:rsidP="000102AC">
            <w:pPr>
              <w:spacing w:before="80" w:line="216" w:lineRule="auto"/>
              <w:ind w:left="113" w:right="-108"/>
              <w:rPr>
                <w:sz w:val="18"/>
              </w:rPr>
            </w:pPr>
            <w:r w:rsidRPr="00D23259">
              <w:rPr>
                <w:sz w:val="18"/>
              </w:rPr>
              <w:t>Nepilna darbalaika darba devējs vai pašnodarbinātā persona (ieskaitot neapmaksātu darbu ģimenes saimniecībā/uzņēmumā)…..……………………………………......….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70FEA" w14:textId="77777777" w:rsidR="003C09B5" w:rsidRPr="00D9163C" w:rsidRDefault="003C09B5" w:rsidP="000102AC">
            <w:pPr>
              <w:spacing w:before="200" w:line="216" w:lineRule="auto"/>
              <w:jc w:val="center"/>
              <w:rPr>
                <w:sz w:val="20"/>
              </w:rPr>
            </w:pPr>
            <w:r w:rsidRPr="00D9163C">
              <w:rPr>
                <w:sz w:val="20"/>
              </w:rPr>
              <w:t>4</w:t>
            </w:r>
          </w:p>
        </w:tc>
        <w:tc>
          <w:tcPr>
            <w:tcW w:w="1275" w:type="dxa"/>
            <w:vMerge/>
            <w:tcBorders>
              <w:left w:val="nil"/>
              <w:bottom w:val="nil"/>
              <w:right w:val="nil"/>
            </w:tcBorders>
          </w:tcPr>
          <w:p w14:paraId="279A6963" w14:textId="77777777" w:rsidR="003C09B5" w:rsidRPr="00D9163C" w:rsidRDefault="003C09B5" w:rsidP="000102AC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3C09B5" w:rsidRPr="00D9163C" w14:paraId="322EB36C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42469" w14:textId="77777777" w:rsidR="003C09B5" w:rsidRPr="00D9163C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5D811" w14:textId="77777777" w:rsidR="003C09B5" w:rsidRPr="00E579E2" w:rsidRDefault="003C09B5" w:rsidP="000102AC">
            <w:pPr>
              <w:spacing w:before="80" w:line="216" w:lineRule="auto"/>
              <w:ind w:left="113" w:right="-108"/>
              <w:rPr>
                <w:i/>
                <w:sz w:val="18"/>
                <w:szCs w:val="20"/>
              </w:rPr>
            </w:pPr>
            <w:r w:rsidRPr="00E579E2">
              <w:rPr>
                <w:sz w:val="18"/>
              </w:rPr>
              <w:t>Bezdarbnieks/-ce …………..…………….......…...…………………………</w:t>
            </w:r>
            <w:r>
              <w:rPr>
                <w:sz w:val="18"/>
              </w:rPr>
              <w:t>.</w:t>
            </w:r>
            <w:r w:rsidRPr="00E579E2">
              <w:rPr>
                <w:sz w:val="18"/>
              </w:rPr>
              <w:t>…</w:t>
            </w:r>
            <w:r>
              <w:rPr>
                <w:sz w:val="18"/>
              </w:rPr>
              <w:t>.</w:t>
            </w:r>
            <w:r w:rsidRPr="00E579E2">
              <w:rPr>
                <w:sz w:val="18"/>
              </w:rPr>
              <w:t>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7ECAD6" w14:textId="77777777" w:rsidR="003C09B5" w:rsidRPr="00D9163C" w:rsidRDefault="003C09B5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5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438323B" w14:textId="77777777" w:rsidR="003C09B5" w:rsidRPr="00D9163C" w:rsidRDefault="001D585E" w:rsidP="000102AC">
            <w:pPr>
              <w:spacing w:line="216" w:lineRule="auto"/>
              <w:rPr>
                <w:sz w:val="16"/>
                <w:szCs w:val="20"/>
              </w:rPr>
            </w:pPr>
            <w:r>
              <w:rPr>
                <w:noProof/>
                <w:lang w:eastAsia="lv-LV"/>
              </w:rPr>
              <w:pict w14:anchorId="491F7C05">
                <v:shape id="_x0000_s1326" type="#_x0000_t88" style="position:absolute;margin-left:-.6pt;margin-top:2.7pt;width:13.25pt;height:97.15pt;z-index:251666432;mso-position-horizontal-relative:text;mso-position-vertical-relative:text"/>
              </w:pict>
            </w:r>
          </w:p>
          <w:p w14:paraId="0AEBEE02" w14:textId="77777777" w:rsidR="003C09B5" w:rsidRPr="00D9163C" w:rsidRDefault="003C09B5" w:rsidP="000102AC">
            <w:pPr>
              <w:spacing w:line="216" w:lineRule="auto"/>
              <w:rPr>
                <w:sz w:val="16"/>
                <w:szCs w:val="20"/>
              </w:rPr>
            </w:pPr>
          </w:p>
          <w:p w14:paraId="18167DC6" w14:textId="77777777" w:rsidR="003C09B5" w:rsidRPr="00D9163C" w:rsidRDefault="003C09B5" w:rsidP="000102AC">
            <w:pPr>
              <w:spacing w:line="216" w:lineRule="auto"/>
              <w:rPr>
                <w:sz w:val="16"/>
                <w:szCs w:val="20"/>
              </w:rPr>
            </w:pPr>
          </w:p>
          <w:p w14:paraId="31E3CD80" w14:textId="77777777" w:rsidR="003C09B5" w:rsidRPr="00D9163C" w:rsidRDefault="003C09B5" w:rsidP="000102AC">
            <w:pPr>
              <w:spacing w:line="216" w:lineRule="auto"/>
              <w:rPr>
                <w:sz w:val="16"/>
                <w:szCs w:val="16"/>
              </w:rPr>
            </w:pPr>
          </w:p>
          <w:p w14:paraId="0B4F86AA" w14:textId="77777777" w:rsidR="003C09B5" w:rsidRPr="00D9163C" w:rsidRDefault="003C09B5" w:rsidP="000102AC">
            <w:pPr>
              <w:pStyle w:val="BalloonText"/>
              <w:spacing w:line="216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14:paraId="04EDCF19" w14:textId="77777777" w:rsidR="003C09B5" w:rsidRPr="00D9163C" w:rsidRDefault="003C09B5" w:rsidP="000102AC">
            <w:pPr>
              <w:spacing w:line="216" w:lineRule="auto"/>
              <w:rPr>
                <w:sz w:val="20"/>
                <w:szCs w:val="20"/>
              </w:rPr>
            </w:pPr>
            <w:r w:rsidRPr="00D9163C">
              <w:rPr>
                <w:b/>
              </w:rPr>
              <w:t xml:space="preserve">     </w:t>
            </w:r>
            <w:r w:rsidRPr="00D9163C">
              <w:rPr>
                <w:b/>
                <w:sz w:val="20"/>
              </w:rPr>
              <w:sym w:font="Symbol" w:char="00AE"/>
            </w:r>
            <w:r w:rsidRPr="00D9163C">
              <w:rPr>
                <w:b/>
                <w:sz w:val="20"/>
              </w:rPr>
              <w:t xml:space="preserve"> 18</w:t>
            </w:r>
          </w:p>
        </w:tc>
      </w:tr>
      <w:tr w:rsidR="003C09B5" w:rsidRPr="00D9163C" w14:paraId="3C389815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5F8B2" w14:textId="77777777" w:rsidR="003C09B5" w:rsidRPr="00D9163C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2A2ED" w14:textId="77777777" w:rsidR="003C09B5" w:rsidRPr="00E579E2" w:rsidRDefault="003C09B5" w:rsidP="000102AC">
            <w:pPr>
              <w:spacing w:before="80" w:line="216" w:lineRule="auto"/>
              <w:ind w:left="113" w:right="-108"/>
              <w:rPr>
                <w:i/>
                <w:sz w:val="18"/>
                <w:szCs w:val="20"/>
              </w:rPr>
            </w:pPr>
            <w:r w:rsidRPr="00E579E2">
              <w:rPr>
                <w:sz w:val="18"/>
              </w:rPr>
              <w:t>Skolēns, audzēknis vai students (ieskaitot neapmaksātu praksi)  …….………</w:t>
            </w:r>
            <w:r>
              <w:rPr>
                <w:sz w:val="18"/>
              </w:rPr>
              <w:t>..</w:t>
            </w:r>
            <w:r w:rsidRPr="00E579E2">
              <w:rPr>
                <w:sz w:val="18"/>
              </w:rPr>
              <w:t>...…....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7124E8" w14:textId="77777777" w:rsidR="003C09B5" w:rsidRPr="00D9163C" w:rsidRDefault="003C09B5" w:rsidP="000102AC">
            <w:pPr>
              <w:spacing w:before="10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6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1A4B6" w14:textId="77777777" w:rsidR="003C09B5" w:rsidRPr="00D9163C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3C09B5" w:rsidRPr="00D9163C" w14:paraId="12EF41A1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3FC9" w14:textId="77777777" w:rsidR="003C09B5" w:rsidRPr="00D9163C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ED9E9" w14:textId="77777777" w:rsidR="003C09B5" w:rsidRPr="00E579E2" w:rsidRDefault="003C09B5" w:rsidP="000102AC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E579E2">
              <w:rPr>
                <w:sz w:val="18"/>
              </w:rPr>
              <w:t xml:space="preserve">Vecuma pensionārs, priekšlaicīgi pensionējies vai pārtraucis uzņēmējdarbību (t.sk. izdienas pensijas saņēmēji un invaliditātes pensijas saņēmēji vecumā virs </w:t>
            </w:r>
            <w:r w:rsidR="00711EED" w:rsidRPr="006A0466">
              <w:rPr>
                <w:sz w:val="18"/>
                <w:highlight w:val="yellow"/>
              </w:rPr>
              <w:t>63</w:t>
            </w:r>
            <w:r w:rsidR="00711EED" w:rsidRPr="00E579E2">
              <w:rPr>
                <w:sz w:val="18"/>
              </w:rPr>
              <w:t xml:space="preserve"> </w:t>
            </w:r>
            <w:r w:rsidRPr="00E579E2">
              <w:rPr>
                <w:sz w:val="18"/>
              </w:rPr>
              <w:t>gadiem)………………………………………………………………………………...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EA9BF5" w14:textId="77777777" w:rsidR="003C09B5" w:rsidRPr="00D9163C" w:rsidRDefault="003C09B5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DD773" w14:textId="77777777" w:rsidR="003C09B5" w:rsidRPr="00D9163C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3C09B5" w:rsidRPr="00D9163C" w14:paraId="689432FC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571B6" w14:textId="77777777" w:rsidR="003C09B5" w:rsidRPr="00D9163C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8441B" w14:textId="77777777" w:rsidR="003C09B5" w:rsidRPr="00E579E2" w:rsidRDefault="003C09B5" w:rsidP="000102AC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E579E2">
              <w:rPr>
                <w:sz w:val="18"/>
                <w:szCs w:val="20"/>
              </w:rPr>
              <w:t>Persona ar invaliditāti vai ilgstoši darbnespējīga persona</w:t>
            </w:r>
            <w:r w:rsidRPr="00E579E2">
              <w:rPr>
                <w:sz w:val="18"/>
              </w:rPr>
              <w:t xml:space="preserve"> ………………………</w:t>
            </w:r>
            <w:r>
              <w:rPr>
                <w:sz w:val="18"/>
              </w:rPr>
              <w:t>.</w:t>
            </w:r>
            <w:r w:rsidRPr="00E579E2">
              <w:rPr>
                <w:sz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B9BCB6" w14:textId="77777777" w:rsidR="003C09B5" w:rsidRPr="00D9163C" w:rsidRDefault="003C09B5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8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98A86" w14:textId="77777777" w:rsidR="003C09B5" w:rsidRPr="00D9163C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3C09B5" w:rsidRPr="00D9163C" w14:paraId="01B7251A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4D480" w14:textId="77777777" w:rsidR="003C09B5" w:rsidRPr="00D9163C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8FC01" w14:textId="77777777" w:rsidR="003C09B5" w:rsidRPr="00D9163C" w:rsidRDefault="003C09B5" w:rsidP="000102AC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Mājsaimnieks/-ce……………………………...……………………………………….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89378" w14:textId="77777777" w:rsidR="003C09B5" w:rsidRPr="00D9163C" w:rsidRDefault="003C09B5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9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E4C05" w14:textId="77777777" w:rsidR="003C09B5" w:rsidRPr="00D9163C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3C09B5" w14:paraId="5DB93BA5" w14:textId="77777777" w:rsidTr="000102AC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6FC48" w14:textId="77777777" w:rsidR="003C09B5" w:rsidRPr="00D9163C" w:rsidRDefault="003C09B5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94BF3" w14:textId="77777777" w:rsidR="003C09B5" w:rsidRPr="00D9163C" w:rsidRDefault="003C09B5" w:rsidP="000102AC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Cita neaktīva persona….………..…………………………………………………..….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6213" w14:textId="77777777" w:rsidR="003C09B5" w:rsidRDefault="003C09B5" w:rsidP="000102AC">
            <w:pPr>
              <w:spacing w:before="40" w:after="40" w:line="216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10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6409A" w14:textId="77777777" w:rsidR="003C09B5" w:rsidRDefault="003C09B5" w:rsidP="000102AC">
            <w:pPr>
              <w:spacing w:line="216" w:lineRule="auto"/>
              <w:rPr>
                <w:sz w:val="20"/>
                <w:szCs w:val="20"/>
              </w:rPr>
            </w:pPr>
          </w:p>
        </w:tc>
      </w:tr>
    </w:tbl>
    <w:p w14:paraId="263211C5" w14:textId="77777777" w:rsidR="002F41B5" w:rsidRPr="00F52113" w:rsidRDefault="002F41B5">
      <w:pPr>
        <w:spacing w:line="216" w:lineRule="auto"/>
        <w:rPr>
          <w:rFonts w:cs="Arial"/>
          <w:b/>
          <w:bCs/>
          <w:i/>
          <w:iCs/>
          <w:sz w:val="48"/>
          <w:szCs w:val="48"/>
        </w:rPr>
      </w:pPr>
    </w:p>
    <w:p w14:paraId="69E06A76" w14:textId="77777777" w:rsidR="002F41B5" w:rsidRDefault="005F226B" w:rsidP="005F226B">
      <w:pPr>
        <w:spacing w:after="120" w:line="216" w:lineRule="auto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STRĀDĀ</w:t>
      </w:r>
      <w:r w:rsidR="002F41B5">
        <w:rPr>
          <w:rFonts w:cs="Arial"/>
          <w:b/>
          <w:bCs/>
          <w:i/>
          <w:iCs/>
        </w:rPr>
        <w:t>JOŠĀM PERSONĀM</w:t>
      </w:r>
    </w:p>
    <w:p w14:paraId="61611E09" w14:textId="77777777" w:rsidR="002F41B5" w:rsidRDefault="002F41B5">
      <w:pPr>
        <w:spacing w:line="216" w:lineRule="auto"/>
        <w:rPr>
          <w:rFonts w:cs="Arial"/>
          <w:b/>
          <w:bCs/>
          <w:iCs/>
          <w:sz w:val="2"/>
          <w:szCs w:val="1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1984"/>
        <w:gridCol w:w="993"/>
        <w:gridCol w:w="708"/>
        <w:gridCol w:w="284"/>
        <w:gridCol w:w="425"/>
      </w:tblGrid>
      <w:tr w:rsidR="002F41B5" w14:paraId="0315ECAC" w14:textId="77777777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320F" w14:textId="77777777" w:rsidR="002F41B5" w:rsidRDefault="002F41B5">
            <w:pPr>
              <w:spacing w:line="216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EF4DC8" w14:textId="77777777" w:rsidR="002F41B5" w:rsidRDefault="002F41B5">
            <w:pPr>
              <w:spacing w:line="21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Cik gadu vecumā Jūs sākāt strādāt pirmajā </w:t>
            </w:r>
            <w:r>
              <w:rPr>
                <w:b/>
                <w:sz w:val="20"/>
                <w:u w:val="single"/>
              </w:rPr>
              <w:t xml:space="preserve">pastāvīgajā </w:t>
            </w:r>
            <w:r>
              <w:rPr>
                <w:b/>
                <w:sz w:val="20"/>
              </w:rPr>
              <w:t>darbā?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7AD73" w14:textId="77777777" w:rsidR="002F41B5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PL190a</w:t>
            </w:r>
          </w:p>
        </w:tc>
      </w:tr>
      <w:tr w:rsidR="002F41B5" w14:paraId="421A4865" w14:textId="77777777">
        <w:trPr>
          <w:gridBefore w:val="2"/>
          <w:gridAfter w:val="1"/>
          <w:wBefore w:w="5387" w:type="dxa"/>
          <w:wAfter w:w="425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5386E" w14:textId="77777777" w:rsidR="002F41B5" w:rsidRDefault="002F41B5" w:rsidP="005F226B">
            <w:pPr>
              <w:spacing w:before="100" w:after="40" w:line="216" w:lineRule="auto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Vecums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CBC6" w14:textId="77777777" w:rsidR="002F41B5" w:rsidRDefault="002F41B5" w:rsidP="005F226B">
            <w:pPr>
              <w:spacing w:before="120" w:after="60" w:line="21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0466B" w14:textId="77777777" w:rsidR="002F41B5" w:rsidRDefault="002F41B5" w:rsidP="005F226B">
            <w:pPr>
              <w:spacing w:before="120" w:after="60" w:line="216" w:lineRule="auto"/>
              <w:rPr>
                <w:sz w:val="16"/>
                <w:szCs w:val="20"/>
              </w:rPr>
            </w:pPr>
          </w:p>
        </w:tc>
      </w:tr>
    </w:tbl>
    <w:p w14:paraId="05581626" w14:textId="77777777" w:rsidR="002F41B5" w:rsidRPr="004E7F5E" w:rsidRDefault="002F41B5">
      <w:pPr>
        <w:pStyle w:val="CommentText"/>
        <w:spacing w:line="216" w:lineRule="auto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1984"/>
        <w:gridCol w:w="993"/>
        <w:gridCol w:w="708"/>
        <w:gridCol w:w="284"/>
        <w:gridCol w:w="425"/>
      </w:tblGrid>
      <w:tr w:rsidR="002F41B5" w14:paraId="105B52E3" w14:textId="77777777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5FE9" w14:textId="77777777" w:rsidR="002F41B5" w:rsidRDefault="002F41B5">
            <w:pPr>
              <w:spacing w:line="216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AA38A6" w14:textId="77777777" w:rsidR="002F41B5" w:rsidRDefault="002F41B5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Cik gadus </w:t>
            </w:r>
            <w:r>
              <w:rPr>
                <w:b/>
                <w:sz w:val="20"/>
                <w:u w:val="single"/>
              </w:rPr>
              <w:t>pavisam</w:t>
            </w:r>
            <w:r>
              <w:rPr>
                <w:b/>
                <w:sz w:val="20"/>
              </w:rPr>
              <w:t xml:space="preserve"> Jūs esat nostrādāj</w:t>
            </w:r>
            <w:r w:rsidRPr="00C336C3">
              <w:rPr>
                <w:b/>
                <w:sz w:val="20"/>
              </w:rPr>
              <w:t>is</w:t>
            </w:r>
            <w:r>
              <w:rPr>
                <w:b/>
                <w:sz w:val="20"/>
              </w:rPr>
              <w:t>, kopš uzsākāt pirmo pastāvīgo darbu?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C0B53" w14:textId="77777777" w:rsidR="002F41B5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PL200a</w:t>
            </w:r>
          </w:p>
        </w:tc>
      </w:tr>
      <w:tr w:rsidR="002F41B5" w14:paraId="0EE824C7" w14:textId="77777777">
        <w:trPr>
          <w:gridBefore w:val="2"/>
          <w:gridAfter w:val="1"/>
          <w:wBefore w:w="5387" w:type="dxa"/>
          <w:wAfter w:w="425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778E0" w14:textId="77777777" w:rsidR="002F41B5" w:rsidRDefault="002F41B5" w:rsidP="00FE24D8">
            <w:pPr>
              <w:spacing w:before="120" w:after="60" w:line="216" w:lineRule="auto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Gadu skaits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FBDF" w14:textId="77777777" w:rsidR="002F41B5" w:rsidRDefault="002F41B5" w:rsidP="00FE24D8">
            <w:pPr>
              <w:spacing w:before="120" w:after="60" w:line="21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F7354" w14:textId="77777777" w:rsidR="002F41B5" w:rsidRDefault="002F41B5" w:rsidP="00FE24D8">
            <w:pPr>
              <w:spacing w:before="120" w:after="60" w:line="216" w:lineRule="auto"/>
              <w:rPr>
                <w:sz w:val="16"/>
                <w:szCs w:val="20"/>
              </w:rPr>
            </w:pPr>
          </w:p>
        </w:tc>
      </w:tr>
    </w:tbl>
    <w:p w14:paraId="7AD78FCD" w14:textId="77777777" w:rsidR="002F41B5" w:rsidRDefault="002F41B5">
      <w:pPr>
        <w:spacing w:line="216" w:lineRule="auto"/>
        <w:jc w:val="center"/>
        <w:rPr>
          <w:b/>
          <w:sz w:val="4"/>
        </w:rPr>
      </w:pPr>
    </w:p>
    <w:p w14:paraId="3AB49D70" w14:textId="77777777" w:rsidR="002F41B5" w:rsidRDefault="002F41B5" w:rsidP="006E1E43">
      <w:pPr>
        <w:spacing w:before="360" w:after="20" w:line="216" w:lineRule="auto"/>
        <w:jc w:val="center"/>
        <w:rPr>
          <w:b/>
          <w:szCs w:val="20"/>
        </w:rPr>
      </w:pPr>
      <w:r>
        <w:rPr>
          <w:b/>
        </w:rPr>
        <w:t xml:space="preserve">Nākamie jautājumi </w:t>
      </w:r>
      <w:r w:rsidR="00216101" w:rsidRPr="007555A8">
        <w:rPr>
          <w:b/>
        </w:rPr>
        <w:t>būs</w:t>
      </w:r>
      <w:r w:rsidR="00216101">
        <w:rPr>
          <w:b/>
        </w:rPr>
        <w:t xml:space="preserve"> </w:t>
      </w:r>
      <w:r>
        <w:rPr>
          <w:b/>
        </w:rPr>
        <w:t>par Jūsu pašreizējo pamatdarbu!</w:t>
      </w:r>
    </w:p>
    <w:p w14:paraId="3E08B62B" w14:textId="77777777" w:rsidR="002F41B5" w:rsidRDefault="001D585E">
      <w:pPr>
        <w:spacing w:line="216" w:lineRule="auto"/>
        <w:ind w:left="113"/>
        <w:rPr>
          <w:b/>
          <w:sz w:val="6"/>
          <w:szCs w:val="6"/>
        </w:rPr>
      </w:pPr>
      <w:r>
        <w:pict w14:anchorId="57E5983E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in;margin-top:3pt;width:345.6pt;height:33.6pt;z-index:251632640">
            <v:textbox style="mso-next-textbox:#_x0000_s1035">
              <w:txbxContent>
                <w:p w14:paraId="78B7805D" w14:textId="77777777" w:rsidR="002F41B5" w:rsidRPr="000B76CE" w:rsidRDefault="00216101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i/>
                      <w:color w:val="000000"/>
                      <w:sz w:val="19"/>
                      <w:szCs w:val="19"/>
                    </w:rPr>
                    <w:t>J</w:t>
                  </w:r>
                  <w:r w:rsidR="002F41B5"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a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respondentam</w:t>
                  </w:r>
                  <w:r w:rsidR="002F41B5"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 ir vairāki darbi un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nav nepārprotami skaidrs, kurš ir pamatdarbs, tad par pamatdarbu uzskata to,</w:t>
                  </w:r>
                  <w:r w:rsidR="002F41B5"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 kurā parasti strādā vislielāko stundu skaitu!</w:t>
                  </w:r>
                </w:p>
              </w:txbxContent>
            </v:textbox>
            <w10:wrap anchorx="page"/>
          </v:shape>
        </w:pict>
      </w:r>
    </w:p>
    <w:p w14:paraId="6F415959" w14:textId="77777777" w:rsidR="002F41B5" w:rsidRDefault="002F41B5">
      <w:pPr>
        <w:spacing w:line="216" w:lineRule="auto"/>
        <w:ind w:left="113"/>
        <w:rPr>
          <w:b/>
          <w:sz w:val="20"/>
          <w:szCs w:val="20"/>
        </w:rPr>
      </w:pPr>
    </w:p>
    <w:p w14:paraId="390DA158" w14:textId="77777777" w:rsidR="002F41B5" w:rsidRDefault="002F41B5">
      <w:pPr>
        <w:pStyle w:val="CommentText"/>
        <w:spacing w:line="216" w:lineRule="auto"/>
      </w:pPr>
    </w:p>
    <w:p w14:paraId="5AF38A1A" w14:textId="77777777" w:rsidR="002F41B5" w:rsidRDefault="002F41B5">
      <w:pPr>
        <w:pStyle w:val="CommentText"/>
        <w:spacing w:line="216" w:lineRule="auto"/>
        <w:rPr>
          <w:sz w:val="10"/>
          <w:szCs w:val="10"/>
        </w:rPr>
      </w:pPr>
    </w:p>
    <w:p w14:paraId="4C05FF2E" w14:textId="77777777" w:rsidR="002F41B5" w:rsidRPr="004E7F5E" w:rsidRDefault="002F41B5">
      <w:pPr>
        <w:pStyle w:val="CommentText"/>
        <w:spacing w:line="216" w:lineRule="auto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646"/>
        <w:gridCol w:w="709"/>
      </w:tblGrid>
      <w:tr w:rsidR="002F41B5" w14:paraId="103F6942" w14:textId="77777777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6B98" w14:textId="77777777" w:rsidR="002F41B5" w:rsidRDefault="002F41B5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64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3FFB5E91" w14:textId="77777777" w:rsidR="002F41B5" w:rsidRDefault="002F41B5" w:rsidP="00970CDA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4E6A66">
              <w:rPr>
                <w:b/>
                <w:sz w:val="20"/>
              </w:rPr>
              <w:t xml:space="preserve">Kāds ir </w:t>
            </w:r>
            <w:r w:rsidR="00216101">
              <w:rPr>
                <w:b/>
                <w:sz w:val="20"/>
              </w:rPr>
              <w:t>Jūsu pamatdarba</w:t>
            </w:r>
            <w:r w:rsidRPr="004E6A66">
              <w:rPr>
                <w:b/>
                <w:sz w:val="20"/>
              </w:rPr>
              <w:t xml:space="preserve"> </w:t>
            </w:r>
            <w:r w:rsidRPr="004E6A66">
              <w:rPr>
                <w:b/>
                <w:sz w:val="20"/>
                <w:u w:val="single"/>
              </w:rPr>
              <w:t xml:space="preserve">vietējās </w:t>
            </w:r>
            <w:r w:rsidR="00970CDA" w:rsidRPr="004E6A66">
              <w:rPr>
                <w:b/>
                <w:sz w:val="20"/>
                <w:u w:val="single"/>
              </w:rPr>
              <w:t>vienība</w:t>
            </w:r>
            <w:r w:rsidRPr="004E6A66">
              <w:rPr>
                <w:b/>
                <w:sz w:val="20"/>
                <w:u w:val="single"/>
              </w:rPr>
              <w:t>s</w:t>
            </w:r>
            <w:r w:rsidR="00970CDA" w:rsidRPr="004E6A66">
              <w:rPr>
                <w:b/>
                <w:sz w:val="20"/>
              </w:rPr>
              <w:t xml:space="preserve"> </w:t>
            </w:r>
            <w:r w:rsidRPr="004E6A66">
              <w:rPr>
                <w:b/>
                <w:sz w:val="20"/>
              </w:rPr>
              <w:t>saimnieciskās darbības veids</w:t>
            </w:r>
            <w:r w:rsidR="00970CDA" w:rsidRPr="004E6A66">
              <w:rPr>
                <w:b/>
                <w:sz w:val="20"/>
              </w:rPr>
              <w:t xml:space="preserve"> (nozare)</w:t>
            </w:r>
            <w:r w:rsidRPr="004E6A66">
              <w:rPr>
                <w:b/>
                <w:sz w:val="20"/>
              </w:rPr>
              <w:t>?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14:paraId="2967AAEE" w14:textId="77777777" w:rsidR="002F41B5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PL111</w:t>
            </w:r>
          </w:p>
          <w:p w14:paraId="09154687" w14:textId="77777777" w:rsidR="002F41B5" w:rsidRDefault="002F41B5">
            <w:pPr>
              <w:rPr>
                <w:sz w:val="16"/>
                <w:szCs w:val="20"/>
              </w:rPr>
            </w:pPr>
          </w:p>
        </w:tc>
      </w:tr>
      <w:tr w:rsidR="002F41B5" w14:paraId="143A3EE2" w14:textId="77777777">
        <w:trPr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B5D600" w14:textId="77777777" w:rsidR="002F41B5" w:rsidRDefault="002F41B5">
            <w:pPr>
              <w:spacing w:line="216" w:lineRule="auto"/>
              <w:ind w:left="-108" w:right="-108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8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9DFB3B7" w14:textId="77777777" w:rsidR="002F41B5" w:rsidRDefault="002F41B5">
            <w:pPr>
              <w:spacing w:line="216" w:lineRule="auto"/>
              <w:jc w:val="both"/>
              <w:rPr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14:paraId="55FE34BE" w14:textId="77777777" w:rsidR="002F41B5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</w:tbl>
    <w:p w14:paraId="198B201F" w14:textId="77777777" w:rsidR="002F41B5" w:rsidRDefault="002F41B5">
      <w:pPr>
        <w:spacing w:line="216" w:lineRule="auto"/>
        <w:rPr>
          <w:sz w:val="2"/>
          <w:szCs w:val="20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0"/>
        <w:gridCol w:w="236"/>
        <w:gridCol w:w="1242"/>
        <w:gridCol w:w="992"/>
      </w:tblGrid>
      <w:tr w:rsidR="002F41B5" w14:paraId="0093445C" w14:textId="77777777" w:rsidTr="007555A8">
        <w:trPr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95C0BB3" w14:textId="77777777" w:rsidR="002F41B5" w:rsidRDefault="002F41B5">
            <w:pPr>
              <w:pStyle w:val="BodyTextIndent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397B9D" w14:textId="77777777" w:rsidR="002F41B5" w:rsidRDefault="002F41B5">
            <w:pPr>
              <w:pStyle w:val="BodyTextIndent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089B" w14:textId="77777777" w:rsidR="002F41B5" w:rsidRDefault="002F41B5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  <w:r w:rsidR="00216101">
              <w:rPr>
                <w:b/>
                <w:sz w:val="20"/>
              </w:rPr>
              <w:t>__|__|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F0298" w14:textId="77777777" w:rsidR="002F41B5" w:rsidRDefault="002F41B5">
            <w:pPr>
              <w:pStyle w:val="CommentText"/>
              <w:spacing w:line="216" w:lineRule="auto"/>
            </w:pPr>
          </w:p>
        </w:tc>
      </w:tr>
      <w:tr w:rsidR="002F41B5" w14:paraId="1A9EC000" w14:textId="77777777" w:rsidTr="007555A8">
        <w:trPr>
          <w:cantSplit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B2274F" w14:textId="77777777" w:rsidR="002F41B5" w:rsidRDefault="00216101">
            <w:pPr>
              <w:pStyle w:val="BodyTextIndent"/>
              <w:spacing w:line="216" w:lineRule="auto"/>
              <w:ind w:left="0" w:right="-108"/>
              <w:jc w:val="center"/>
              <w:rPr>
                <w:sz w:val="20"/>
                <w:lang w:val="lv-LV"/>
              </w:rPr>
            </w:pPr>
            <w:r w:rsidRPr="007555A8">
              <w:rPr>
                <w:sz w:val="20"/>
                <w:lang w:val="lv-LV"/>
              </w:rPr>
              <w:t>Saimnieciskās darbības veidu kodē, izmantojot</w:t>
            </w:r>
            <w:r w:rsidR="002F41B5" w:rsidRPr="007555A8">
              <w:rPr>
                <w:sz w:val="20"/>
                <w:lang w:val="lv-LV"/>
              </w:rPr>
              <w:t xml:space="preserve"> NACE 2.red.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9AD547" w14:textId="77777777" w:rsidR="002F41B5" w:rsidRDefault="002F41B5">
            <w:pPr>
              <w:spacing w:line="216" w:lineRule="auto"/>
              <w:rPr>
                <w:sz w:val="18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F299" w14:textId="77777777" w:rsidR="002F41B5" w:rsidRDefault="002F41B5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BCC04" w14:textId="77777777" w:rsidR="002F41B5" w:rsidRDefault="002F41B5">
            <w:pPr>
              <w:spacing w:line="216" w:lineRule="auto"/>
              <w:rPr>
                <w:sz w:val="20"/>
                <w:szCs w:val="20"/>
              </w:rPr>
            </w:pPr>
          </w:p>
        </w:tc>
      </w:tr>
    </w:tbl>
    <w:p w14:paraId="57386DEE" w14:textId="77777777" w:rsidR="002F41B5" w:rsidRDefault="002F41B5">
      <w:pPr>
        <w:spacing w:line="216" w:lineRule="auto"/>
        <w:rPr>
          <w:sz w:val="4"/>
          <w:szCs w:val="20"/>
        </w:rPr>
      </w:pPr>
    </w:p>
    <w:p w14:paraId="2ADE2A90" w14:textId="77777777" w:rsidR="002F41B5" w:rsidRDefault="001D585E">
      <w:pPr>
        <w:spacing w:line="216" w:lineRule="auto"/>
        <w:rPr>
          <w:sz w:val="10"/>
          <w:szCs w:val="20"/>
        </w:rPr>
      </w:pPr>
      <w:r>
        <w:pict w14:anchorId="1E0E66DB">
          <v:shape id="_x0000_s1146" type="#_x0000_t202" style="position:absolute;margin-left:0;margin-top:1.75pt;width:495pt;height:32pt;z-index:251642880">
            <v:textbox style="mso-next-textbox:#_x0000_s1146">
              <w:txbxContent>
                <w:p w14:paraId="31153C2E" w14:textId="77777777" w:rsidR="002F41B5" w:rsidRPr="000B76CE" w:rsidRDefault="00216101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i/>
                      <w:color w:val="000000"/>
                      <w:sz w:val="19"/>
                      <w:szCs w:val="19"/>
                    </w:rPr>
                    <w:t>J</w:t>
                  </w:r>
                  <w:r w:rsidR="002F41B5"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a uzņēmumam vai iestādei ir vairākas darbības jomas, tad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norāda</w:t>
                  </w:r>
                  <w:r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 </w:t>
                  </w:r>
                  <w:r w:rsidR="002F41B5" w:rsidRPr="000B76CE">
                    <w:rPr>
                      <w:i/>
                      <w:color w:val="000000"/>
                      <w:sz w:val="19"/>
                      <w:szCs w:val="19"/>
                    </w:rPr>
                    <w:t>to darbības jomu, kurā strādā respondent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 xml:space="preserve">s, piemēram, </w:t>
                  </w:r>
                  <w:r>
                    <w:rPr>
                      <w:i/>
                      <w:iCs/>
                      <w:color w:val="000000"/>
                      <w:sz w:val="19"/>
                      <w:szCs w:val="19"/>
                    </w:rPr>
                    <w:t>j</w:t>
                  </w:r>
                  <w:r w:rsidR="002F41B5" w:rsidRPr="000B76CE">
                    <w:rPr>
                      <w:i/>
                      <w:iCs/>
                      <w:color w:val="000000"/>
                      <w:sz w:val="19"/>
                      <w:szCs w:val="19"/>
                    </w:rPr>
                    <w:t xml:space="preserve">a respondents strādā </w:t>
                  </w:r>
                  <w:r w:rsidR="000F6DD5" w:rsidRPr="006A0466">
                    <w:rPr>
                      <w:i/>
                      <w:iCs/>
                      <w:sz w:val="19"/>
                      <w:szCs w:val="19"/>
                      <w:highlight w:val="yellow"/>
                    </w:rPr>
                    <w:t>ražošanas uzņēmuma</w:t>
                  </w:r>
                  <w:r w:rsidR="002F41B5" w:rsidRPr="000F6DD5">
                    <w:rPr>
                      <w:i/>
                      <w:iCs/>
                      <w:sz w:val="19"/>
                      <w:szCs w:val="19"/>
                    </w:rPr>
                    <w:t xml:space="preserve"> ēdnīcā,</w:t>
                  </w:r>
                  <w:r w:rsidR="002F41B5" w:rsidRPr="000B76CE">
                    <w:rPr>
                      <w:i/>
                      <w:iCs/>
                      <w:color w:val="000000"/>
                      <w:sz w:val="19"/>
                      <w:szCs w:val="19"/>
                    </w:rPr>
                    <w:t xml:space="preserve"> tad pamatdarba vietas vietējā vienība ir ēdnīca nevis </w:t>
                  </w:r>
                  <w:r w:rsidR="002F41B5" w:rsidRPr="006A0466">
                    <w:rPr>
                      <w:i/>
                      <w:iCs/>
                      <w:color w:val="000000"/>
                      <w:sz w:val="19"/>
                      <w:szCs w:val="19"/>
                      <w:highlight w:val="yellow"/>
                    </w:rPr>
                    <w:t>r</w:t>
                  </w:r>
                  <w:r w:rsidR="000F6DD5" w:rsidRPr="006A0466">
                    <w:rPr>
                      <w:i/>
                      <w:iCs/>
                      <w:color w:val="000000"/>
                      <w:sz w:val="19"/>
                      <w:szCs w:val="19"/>
                      <w:highlight w:val="yellow"/>
                    </w:rPr>
                    <w:t>ažošanas uzņēmums</w:t>
                  </w:r>
                  <w:r w:rsidR="002F41B5" w:rsidRPr="000B76CE">
                    <w:rPr>
                      <w:color w:val="000000"/>
                      <w:sz w:val="19"/>
                      <w:szCs w:val="19"/>
                    </w:rPr>
                    <w:t>.</w:t>
                  </w:r>
                </w:p>
              </w:txbxContent>
            </v:textbox>
          </v:shape>
        </w:pict>
      </w:r>
    </w:p>
    <w:p w14:paraId="2813ADC1" w14:textId="77777777" w:rsidR="002F41B5" w:rsidRDefault="002F41B5">
      <w:pPr>
        <w:spacing w:line="216" w:lineRule="auto"/>
        <w:rPr>
          <w:sz w:val="10"/>
          <w:szCs w:val="20"/>
        </w:rPr>
      </w:pPr>
    </w:p>
    <w:p w14:paraId="15FD9DFB" w14:textId="77777777" w:rsidR="002F41B5" w:rsidRDefault="002F41B5">
      <w:pPr>
        <w:spacing w:line="216" w:lineRule="auto"/>
        <w:rPr>
          <w:sz w:val="10"/>
          <w:szCs w:val="20"/>
        </w:rPr>
      </w:pPr>
    </w:p>
    <w:p w14:paraId="3DA269FF" w14:textId="77777777" w:rsidR="002F41B5" w:rsidRDefault="002F41B5">
      <w:pPr>
        <w:spacing w:line="216" w:lineRule="auto"/>
        <w:rPr>
          <w:sz w:val="10"/>
          <w:szCs w:val="20"/>
        </w:rPr>
      </w:pPr>
    </w:p>
    <w:p w14:paraId="1AC91DE0" w14:textId="77777777" w:rsidR="002F41B5" w:rsidRDefault="002F41B5">
      <w:pPr>
        <w:spacing w:line="216" w:lineRule="auto"/>
        <w:rPr>
          <w:sz w:val="10"/>
          <w:szCs w:val="20"/>
        </w:rPr>
      </w:pPr>
    </w:p>
    <w:p w14:paraId="308BE3BB" w14:textId="77777777" w:rsidR="002F41B5" w:rsidRPr="00FE24D8" w:rsidRDefault="002F41B5">
      <w:pPr>
        <w:pStyle w:val="CommentText"/>
        <w:spacing w:line="216" w:lineRule="auto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646"/>
        <w:gridCol w:w="709"/>
      </w:tblGrid>
      <w:tr w:rsidR="002F41B5" w14:paraId="29FFD26D" w14:textId="77777777">
        <w:trPr>
          <w:cantSplit/>
          <w:trHeight w:val="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AC501C" w14:textId="77777777" w:rsidR="002F41B5" w:rsidRDefault="002F41B5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864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89E71C" w14:textId="77777777" w:rsidR="002F41B5" w:rsidRDefault="002F41B5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Kāda ir Jūsu </w:t>
            </w:r>
            <w:r>
              <w:rPr>
                <w:b/>
                <w:sz w:val="20"/>
                <w:u w:val="single"/>
              </w:rPr>
              <w:t>pašreizējā</w:t>
            </w:r>
            <w:r>
              <w:rPr>
                <w:b/>
                <w:sz w:val="20"/>
              </w:rPr>
              <w:t xml:space="preserve"> profesija/amats pamatdarbā? Lūdzu, pēc iespējas pilnīgāk raksturojiet savu darbu!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740C12" w14:textId="77777777" w:rsidR="002F41B5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PL050a</w:t>
            </w:r>
          </w:p>
        </w:tc>
      </w:tr>
      <w:tr w:rsidR="002F41B5" w14:paraId="1F498DC7" w14:textId="77777777">
        <w:trPr>
          <w:cantSplit/>
          <w:trHeight w:val="270"/>
        </w:trPr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63868CD" w14:textId="77777777" w:rsidR="002F41B5" w:rsidRDefault="002F41B5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96C12" w14:textId="77777777" w:rsidR="002F41B5" w:rsidRDefault="002F41B5">
            <w:pPr>
              <w:spacing w:line="216" w:lineRule="auto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3C215" w14:textId="77777777" w:rsidR="002F41B5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</w:tbl>
    <w:p w14:paraId="63D0BF37" w14:textId="77777777" w:rsidR="002F41B5" w:rsidRDefault="002F41B5">
      <w:pPr>
        <w:pStyle w:val="CommentText"/>
        <w:spacing w:line="216" w:lineRule="auto"/>
        <w:rPr>
          <w:sz w:val="6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0"/>
        <w:gridCol w:w="236"/>
        <w:gridCol w:w="1809"/>
        <w:gridCol w:w="458"/>
      </w:tblGrid>
      <w:tr w:rsidR="002F41B5" w14:paraId="7300CED2" w14:textId="77777777" w:rsidTr="007555A8">
        <w:trPr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A449C76" w14:textId="77777777" w:rsidR="002F41B5" w:rsidRDefault="002F41B5">
            <w:pPr>
              <w:pStyle w:val="BodyTextIndent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3341E6" w14:textId="77777777" w:rsidR="002F41B5" w:rsidRDefault="002F41B5">
            <w:pPr>
              <w:pStyle w:val="BodyTextIndent"/>
              <w:spacing w:before="60" w:line="216" w:lineRule="auto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BEAA" w14:textId="77777777" w:rsidR="002F41B5" w:rsidRDefault="002F41B5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|__|__|__|__|</w:t>
            </w:r>
            <w:r w:rsidR="00216101">
              <w:rPr>
                <w:b/>
                <w:sz w:val="20"/>
              </w:rPr>
              <w:t>__|__|</w:t>
            </w:r>
          </w:p>
        </w:tc>
        <w:tc>
          <w:tcPr>
            <w:tcW w:w="45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65CBE" w14:textId="77777777" w:rsidR="002F41B5" w:rsidRDefault="002F41B5">
            <w:pPr>
              <w:spacing w:before="40" w:line="216" w:lineRule="auto"/>
              <w:rPr>
                <w:sz w:val="18"/>
                <w:szCs w:val="20"/>
              </w:rPr>
            </w:pPr>
          </w:p>
        </w:tc>
      </w:tr>
      <w:tr w:rsidR="002F41B5" w14:paraId="7A882B06" w14:textId="77777777" w:rsidTr="007555A8">
        <w:trPr>
          <w:cantSplit/>
          <w:trHeight w:val="74"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0B3A6A" w14:textId="77777777" w:rsidR="002F41B5" w:rsidRDefault="00216101">
            <w:pPr>
              <w:pStyle w:val="BodyTextIndent"/>
              <w:spacing w:before="60" w:line="216" w:lineRule="auto"/>
              <w:ind w:left="0" w:right="-108"/>
              <w:jc w:val="center"/>
              <w:rPr>
                <w:sz w:val="18"/>
                <w:lang w:val="lv-LV"/>
              </w:rPr>
            </w:pPr>
            <w:r w:rsidRPr="007555A8">
              <w:rPr>
                <w:bCs/>
                <w:iCs/>
                <w:color w:val="000000"/>
                <w:sz w:val="18"/>
                <w:lang w:val="lv-LV"/>
              </w:rPr>
              <w:t>Profesiju kodē, izmantojot</w:t>
            </w:r>
            <w:r w:rsidR="002F41B5" w:rsidRPr="007555A8">
              <w:rPr>
                <w:bCs/>
                <w:iCs/>
                <w:color w:val="000000"/>
                <w:sz w:val="18"/>
                <w:lang w:val="lv-LV"/>
              </w:rPr>
              <w:t xml:space="preserve"> Profesiju klasifikator</w:t>
            </w:r>
            <w:r w:rsidR="00E5168D" w:rsidRPr="007555A8">
              <w:rPr>
                <w:bCs/>
                <w:iCs/>
                <w:color w:val="000000"/>
                <w:sz w:val="18"/>
                <w:lang w:val="lv-LV"/>
              </w:rPr>
              <w:t>u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CCAC2E" w14:textId="77777777" w:rsidR="002F41B5" w:rsidRDefault="002F41B5">
            <w:pPr>
              <w:spacing w:line="216" w:lineRule="auto"/>
              <w:rPr>
                <w:sz w:val="18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38FB" w14:textId="77777777" w:rsidR="002F41B5" w:rsidRDefault="002F41B5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4B31D" w14:textId="77777777" w:rsidR="002F41B5" w:rsidRDefault="002F41B5">
            <w:pPr>
              <w:spacing w:line="216" w:lineRule="auto"/>
              <w:rPr>
                <w:sz w:val="20"/>
                <w:szCs w:val="20"/>
              </w:rPr>
            </w:pPr>
          </w:p>
        </w:tc>
      </w:tr>
    </w:tbl>
    <w:p w14:paraId="54E77246" w14:textId="77777777" w:rsidR="002F41B5" w:rsidRPr="00FE24D8" w:rsidRDefault="002F41B5">
      <w:pPr>
        <w:spacing w:line="216" w:lineRule="auto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567"/>
        <w:gridCol w:w="6379"/>
        <w:gridCol w:w="567"/>
        <w:gridCol w:w="708"/>
        <w:gridCol w:w="567"/>
        <w:gridCol w:w="142"/>
      </w:tblGrid>
      <w:tr w:rsidR="002F41B5" w14:paraId="0B0C1A9E" w14:textId="7777777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D340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646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1026B4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Cik </w:t>
            </w:r>
            <w:r w:rsidRPr="004E6A66">
              <w:rPr>
                <w:b/>
                <w:sz w:val="20"/>
              </w:rPr>
              <w:t xml:space="preserve">cilvēku </w:t>
            </w:r>
            <w:r>
              <w:rPr>
                <w:b/>
                <w:sz w:val="20"/>
              </w:rPr>
              <w:t>strādā Jūsu pamatdarba vietējā vienībā?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982D0" w14:textId="77777777" w:rsidR="002F41B5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PL130</w:t>
            </w:r>
          </w:p>
        </w:tc>
      </w:tr>
      <w:tr w:rsidR="002F41B5" w14:paraId="6C043E94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5DA97" w14:textId="77777777" w:rsidR="002F41B5" w:rsidRDefault="002F41B5">
            <w:pPr>
              <w:spacing w:before="120"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FBFBA" w14:textId="77777777" w:rsidR="002F41B5" w:rsidRDefault="002F41B5" w:rsidP="009408D9">
            <w:pPr>
              <w:spacing w:before="100" w:line="216" w:lineRule="auto"/>
              <w:ind w:left="176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 xml:space="preserve">No 1 līdz 10 </w:t>
            </w:r>
            <w:r>
              <w:rPr>
                <w:i/>
                <w:sz w:val="18"/>
              </w:rPr>
              <w:t>(norādiet precīzu skaitu)</w:t>
            </w:r>
            <w:r>
              <w:rPr>
                <w:sz w:val="18"/>
              </w:rPr>
              <w:t>…………………………………………….….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EB197D" w14:textId="77777777" w:rsidR="002F41B5" w:rsidRDefault="002F41B5" w:rsidP="009408D9">
            <w:pPr>
              <w:spacing w:before="100" w:line="216" w:lineRule="auto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  <w:r w:rsidR="006845EF">
              <w:rPr>
                <w:sz w:val="20"/>
              </w:rPr>
              <w:t>–</w:t>
            </w:r>
            <w:r>
              <w:rPr>
                <w:sz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9EDD" w14:textId="77777777" w:rsidR="002F41B5" w:rsidRDefault="002F41B5" w:rsidP="009408D9">
            <w:pPr>
              <w:spacing w:before="120" w:after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|__|__|</w:t>
            </w:r>
          </w:p>
        </w:tc>
      </w:tr>
      <w:tr w:rsidR="002F41B5" w14:paraId="0DAD4B1D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199BD" w14:textId="77777777" w:rsidR="002F41B5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3F01A" w14:textId="77777777" w:rsidR="002F41B5" w:rsidRDefault="002F41B5" w:rsidP="009408D9">
            <w:pPr>
              <w:spacing w:before="60" w:line="216" w:lineRule="auto"/>
              <w:ind w:left="176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 xml:space="preserve">11 līdz 19 </w:t>
            </w:r>
            <w:r w:rsidRPr="004E6A66">
              <w:rPr>
                <w:sz w:val="18"/>
              </w:rPr>
              <w:t>personas</w:t>
            </w:r>
            <w:r>
              <w:rPr>
                <w:sz w:val="18"/>
              </w:rPr>
              <w:t>…………………….….…………………………………………..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AF0CCF" w14:textId="77777777" w:rsidR="002F41B5" w:rsidRDefault="002F41B5" w:rsidP="009408D9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8B223C" w14:textId="77777777" w:rsidR="002F41B5" w:rsidRDefault="002F41B5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2F41B5" w14:paraId="05625078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75FFE" w14:textId="77777777" w:rsidR="002F41B5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A5F8E" w14:textId="77777777" w:rsidR="002F41B5" w:rsidRDefault="002F41B5" w:rsidP="009408D9">
            <w:pPr>
              <w:spacing w:before="60" w:line="216" w:lineRule="auto"/>
              <w:ind w:left="176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20 līdz 49 personas ………..………………………………………………………….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507A9D" w14:textId="77777777" w:rsidR="002F41B5" w:rsidRDefault="002F41B5" w:rsidP="009408D9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87CC370" w14:textId="77777777" w:rsidR="002F41B5" w:rsidRDefault="002F41B5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2F41B5" w14:paraId="10A06242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5C896" w14:textId="77777777" w:rsidR="002F41B5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CF6CA" w14:textId="77777777" w:rsidR="002F41B5" w:rsidRDefault="002F41B5" w:rsidP="009408D9">
            <w:pPr>
              <w:spacing w:before="60" w:line="216" w:lineRule="auto"/>
              <w:ind w:left="176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50 un vairāk personu ………………………………………………………………...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F4641F" w14:textId="77777777" w:rsidR="002F41B5" w:rsidRDefault="002F41B5" w:rsidP="009408D9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B1D0B5" w14:textId="77777777" w:rsidR="002F41B5" w:rsidRDefault="002F41B5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2F41B5" w14:paraId="4A9FC0D7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641C9" w14:textId="77777777" w:rsidR="002F41B5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6A49E" w14:textId="77777777" w:rsidR="002F41B5" w:rsidRDefault="002F41B5" w:rsidP="009408D9">
            <w:pPr>
              <w:spacing w:before="60" w:line="216" w:lineRule="auto"/>
              <w:ind w:left="176" w:right="-108"/>
              <w:rPr>
                <w:sz w:val="18"/>
                <w:szCs w:val="20"/>
              </w:rPr>
            </w:pPr>
            <w:r>
              <w:rPr>
                <w:sz w:val="18"/>
              </w:rPr>
              <w:t>Precīzi nezinu, bet mazāk nekā 11 personas…………………...……………………..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96311E" w14:textId="77777777" w:rsidR="002F41B5" w:rsidRDefault="002F41B5" w:rsidP="009408D9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1E71F11" w14:textId="77777777" w:rsidR="002F41B5" w:rsidRDefault="002F41B5">
            <w:pPr>
              <w:spacing w:line="216" w:lineRule="auto"/>
              <w:rPr>
                <w:sz w:val="16"/>
                <w:szCs w:val="20"/>
              </w:rPr>
            </w:pPr>
          </w:p>
        </w:tc>
      </w:tr>
      <w:tr w:rsidR="002F41B5" w14:paraId="0DAD3133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5E712" w14:textId="77777777" w:rsidR="002F41B5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E9E1D" w14:textId="77777777" w:rsidR="002F41B5" w:rsidRDefault="002F41B5" w:rsidP="009408D9">
            <w:pPr>
              <w:spacing w:before="60" w:line="216" w:lineRule="auto"/>
              <w:ind w:left="176" w:right="-108"/>
              <w:rPr>
                <w:sz w:val="18"/>
                <w:szCs w:val="20"/>
              </w:rPr>
            </w:pPr>
            <w:r>
              <w:rPr>
                <w:sz w:val="18"/>
              </w:rPr>
              <w:t>Precīzi nezinu, bet vairāk nekā 10 personas…………………………………………..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4B30D" w14:textId="77777777" w:rsidR="002F41B5" w:rsidRDefault="002F41B5" w:rsidP="009408D9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45BE96" w14:textId="77777777" w:rsidR="002F41B5" w:rsidRDefault="002F41B5">
            <w:pPr>
              <w:spacing w:line="216" w:lineRule="auto"/>
              <w:rPr>
                <w:sz w:val="16"/>
                <w:szCs w:val="20"/>
              </w:rPr>
            </w:pPr>
          </w:p>
        </w:tc>
      </w:tr>
    </w:tbl>
    <w:p w14:paraId="4845278D" w14:textId="77777777" w:rsidR="002F41B5" w:rsidRDefault="002F41B5">
      <w:pPr>
        <w:spacing w:line="216" w:lineRule="auto"/>
        <w:rPr>
          <w:sz w:val="8"/>
          <w:szCs w:val="20"/>
        </w:rPr>
      </w:pPr>
    </w:p>
    <w:p w14:paraId="200B24A4" w14:textId="77777777" w:rsidR="002F41B5" w:rsidRDefault="001D585E">
      <w:pPr>
        <w:spacing w:line="216" w:lineRule="auto"/>
        <w:rPr>
          <w:sz w:val="8"/>
          <w:szCs w:val="20"/>
        </w:rPr>
      </w:pPr>
      <w:r>
        <w:rPr>
          <w:noProof/>
          <w:sz w:val="20"/>
          <w:szCs w:val="20"/>
          <w:lang w:eastAsia="lv-LV"/>
        </w:rPr>
        <w:pict w14:anchorId="298C9B5A">
          <v:shape id="_x0000_s1174" type="#_x0000_t202" style="position:absolute;margin-left:27pt;margin-top:.05pt;width:6in;height:49.85pt;z-index:251646976">
            <v:textbox style="mso-next-textbox:#_x0000_s1174">
              <w:txbxContent>
                <w:p w14:paraId="5A60360F" w14:textId="77777777" w:rsidR="002F41B5" w:rsidRPr="000B76CE" w:rsidRDefault="00216101" w:rsidP="009408D9">
                  <w:pPr>
                    <w:spacing w:before="40" w:line="216" w:lineRule="auto"/>
                    <w:rPr>
                      <w:i/>
                      <w:color w:val="000000"/>
                      <w:sz w:val="19"/>
                      <w:szCs w:val="19"/>
                    </w:rPr>
                  </w:pPr>
                  <w:r w:rsidRPr="007555A8">
                    <w:rPr>
                      <w:i/>
                      <w:color w:val="000000"/>
                      <w:sz w:val="19"/>
                      <w:szCs w:val="19"/>
                    </w:rPr>
                    <w:t>Nav jāieskaita</w:t>
                  </w:r>
                  <w:r w:rsidR="002F41B5" w:rsidRPr="000B76CE">
                    <w:rPr>
                      <w:i/>
                      <w:color w:val="000000"/>
                      <w:sz w:val="19"/>
                      <w:szCs w:val="19"/>
                    </w:rPr>
                    <w:t xml:space="preserve"> cilvēk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i</w:t>
                  </w:r>
                  <w:r w:rsidR="002F41B5" w:rsidRPr="000B76CE">
                    <w:rPr>
                      <w:i/>
                      <w:color w:val="000000"/>
                      <w:sz w:val="19"/>
                      <w:szCs w:val="19"/>
                    </w:rPr>
                    <w:t>, kuri</w:t>
                  </w:r>
                  <w:r w:rsidR="005F0DC1" w:rsidRPr="000B76CE">
                    <w:rPr>
                      <w:i/>
                      <w:color w:val="000000"/>
                      <w:sz w:val="19"/>
                      <w:szCs w:val="19"/>
                    </w:rPr>
                    <w:t>:</w:t>
                  </w:r>
                </w:p>
                <w:p w14:paraId="3806B591" w14:textId="77777777" w:rsidR="002F41B5" w:rsidRPr="000B76CE" w:rsidRDefault="002F41B5" w:rsidP="000B76CE">
                  <w:pPr>
                    <w:numPr>
                      <w:ilvl w:val="0"/>
                      <w:numId w:val="8"/>
                    </w:numPr>
                    <w:spacing w:before="80" w:line="216" w:lineRule="auto"/>
                    <w:ind w:left="1797" w:hanging="357"/>
                    <w:rPr>
                      <w:i/>
                      <w:color w:val="000000"/>
                      <w:sz w:val="19"/>
                      <w:szCs w:val="19"/>
                    </w:rPr>
                  </w:pPr>
                  <w:r w:rsidRPr="000B76CE">
                    <w:rPr>
                      <w:i/>
                      <w:color w:val="000000"/>
                      <w:sz w:val="19"/>
                      <w:szCs w:val="19"/>
                    </w:rPr>
                    <w:t>strādā citā uzņēmuma vai iestādes filiālē (nodaļā), kas atrodas citā adresē;</w:t>
                  </w:r>
                </w:p>
                <w:p w14:paraId="74704687" w14:textId="77777777" w:rsidR="002F41B5" w:rsidRPr="000B76CE" w:rsidRDefault="002F41B5" w:rsidP="000B76CE">
                  <w:pPr>
                    <w:numPr>
                      <w:ilvl w:val="0"/>
                      <w:numId w:val="8"/>
                    </w:numPr>
                    <w:spacing w:before="100" w:line="216" w:lineRule="auto"/>
                    <w:ind w:left="1797" w:hanging="357"/>
                    <w:rPr>
                      <w:i/>
                      <w:color w:val="000000"/>
                      <w:sz w:val="19"/>
                      <w:szCs w:val="19"/>
                    </w:rPr>
                  </w:pPr>
                  <w:r w:rsidRPr="000B76CE">
                    <w:rPr>
                      <w:i/>
                      <w:sz w:val="19"/>
                      <w:szCs w:val="19"/>
                    </w:rPr>
                    <w:t>strādā citā nozarē (neatkarīgi no darba atrašanās vietas).</w:t>
                  </w:r>
                </w:p>
                <w:p w14:paraId="124E947E" w14:textId="77777777" w:rsidR="002F41B5" w:rsidRDefault="002F41B5">
                  <w:pPr>
                    <w:spacing w:before="40"/>
                    <w:ind w:left="1440"/>
                    <w:rPr>
                      <w:rFonts w:ascii="Arial" w:hAnsi="Arial"/>
                      <w:sz w:val="18"/>
                      <w:szCs w:val="20"/>
                    </w:rPr>
                  </w:pPr>
                </w:p>
              </w:txbxContent>
            </v:textbox>
          </v:shape>
        </w:pict>
      </w:r>
    </w:p>
    <w:p w14:paraId="668967F1" w14:textId="77777777" w:rsidR="002F41B5" w:rsidRDefault="002F41B5">
      <w:pPr>
        <w:rPr>
          <w:sz w:val="8"/>
          <w:szCs w:val="20"/>
        </w:rPr>
      </w:pPr>
    </w:p>
    <w:p w14:paraId="40656384" w14:textId="77777777" w:rsidR="002F41B5" w:rsidRDefault="002F41B5">
      <w:pPr>
        <w:rPr>
          <w:sz w:val="8"/>
          <w:szCs w:val="20"/>
        </w:rPr>
      </w:pPr>
    </w:p>
    <w:p w14:paraId="0CA78610" w14:textId="77777777" w:rsidR="002F41B5" w:rsidRDefault="002F41B5">
      <w:pPr>
        <w:rPr>
          <w:sz w:val="8"/>
          <w:szCs w:val="20"/>
        </w:rPr>
      </w:pPr>
    </w:p>
    <w:p w14:paraId="11CED5C1" w14:textId="77777777" w:rsidR="002F41B5" w:rsidRDefault="002F41B5">
      <w:pPr>
        <w:rPr>
          <w:sz w:val="8"/>
          <w:szCs w:val="20"/>
        </w:rPr>
      </w:pPr>
    </w:p>
    <w:p w14:paraId="46EAFA98" w14:textId="77777777" w:rsidR="002F41B5" w:rsidRDefault="002F41B5">
      <w:pPr>
        <w:rPr>
          <w:sz w:val="8"/>
          <w:szCs w:val="20"/>
        </w:rPr>
      </w:pPr>
    </w:p>
    <w:p w14:paraId="3F9C7CE0" w14:textId="77777777" w:rsidR="002F41B5" w:rsidRDefault="002F41B5">
      <w:pPr>
        <w:rPr>
          <w:sz w:val="8"/>
          <w:szCs w:val="20"/>
        </w:rPr>
      </w:pPr>
    </w:p>
    <w:p w14:paraId="716F672D" w14:textId="77777777" w:rsidR="002F41B5" w:rsidRDefault="002F41B5">
      <w:pPr>
        <w:rPr>
          <w:sz w:val="8"/>
          <w:szCs w:val="20"/>
        </w:rPr>
      </w:pPr>
    </w:p>
    <w:p w14:paraId="59D62654" w14:textId="77777777" w:rsidR="002F41B5" w:rsidRDefault="009408D9">
      <w:pPr>
        <w:pStyle w:val="NormalWeb"/>
        <w:widowControl/>
        <w:snapToGrid/>
        <w:rPr>
          <w:sz w:val="2"/>
          <w:lang w:val="lv-LV"/>
        </w:rPr>
      </w:pPr>
      <w:r>
        <w:rPr>
          <w:sz w:val="2"/>
          <w:lang w:val="lv-LV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2F41B5" w14:paraId="35FFC8F2" w14:textId="77777777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3D76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77C49" w14:textId="77777777" w:rsidR="002F41B5" w:rsidRDefault="002F41B5">
            <w:pPr>
              <w:pStyle w:val="Heading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Kāds ir Jūsu nodarbinātības statuss pašreizējā pamatdarbā?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7BAA3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PL040a</w:t>
            </w:r>
          </w:p>
        </w:tc>
      </w:tr>
      <w:tr w:rsidR="002F41B5" w14:paraId="063FFE16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BB90" w14:textId="77777777" w:rsidR="002F41B5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46060" w14:textId="77777777" w:rsidR="002F41B5" w:rsidRDefault="00EA4313" w:rsidP="009408D9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D23259">
              <w:rPr>
                <w:sz w:val="18"/>
              </w:rPr>
              <w:t>Darbinieks (darba ņēmējs</w:t>
            </w:r>
            <w:r w:rsidR="002F41B5" w:rsidRPr="00D23259">
              <w:rPr>
                <w:sz w:val="18"/>
              </w:rPr>
              <w:t>)</w:t>
            </w:r>
            <w:r w:rsidRPr="00D23259">
              <w:rPr>
                <w:sz w:val="18"/>
              </w:rPr>
              <w:t>……...</w:t>
            </w:r>
            <w:r w:rsidR="002F41B5" w:rsidRPr="00D23259">
              <w:rPr>
                <w:sz w:val="18"/>
              </w:rPr>
              <w:t>…...…………...…….…………....…….……….…..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320D48" w14:textId="77777777" w:rsidR="002F41B5" w:rsidRDefault="002F41B5" w:rsidP="009408D9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444CC" w14:textId="77777777" w:rsidR="002F41B5" w:rsidRDefault="001D585E">
            <w:pPr>
              <w:rPr>
                <w:sz w:val="20"/>
                <w:szCs w:val="20"/>
              </w:rPr>
            </w:pPr>
            <w:r>
              <w:pict w14:anchorId="1230A397">
                <v:shape id="_x0000_s1248" type="#_x0000_t88" style="position:absolute;margin-left:-2.4pt;margin-top:13.35pt;width:10.3pt;height:51.7pt;z-index:251648000;mso-position-horizontal-relative:text;mso-position-vertical-relative:text"/>
              </w:pict>
            </w:r>
            <w:r w:rsidR="002F41B5">
              <w:rPr>
                <w:b/>
                <w:sz w:val="20"/>
              </w:rPr>
              <w:t xml:space="preserve">      </w:t>
            </w:r>
            <w:r w:rsidR="002F41B5">
              <w:rPr>
                <w:b/>
                <w:sz w:val="20"/>
              </w:rPr>
              <w:sym w:font="Symbol" w:char="00AE"/>
            </w:r>
            <w:r w:rsidR="002F41B5">
              <w:rPr>
                <w:b/>
                <w:sz w:val="20"/>
              </w:rPr>
              <w:t xml:space="preserve"> 8</w:t>
            </w:r>
          </w:p>
        </w:tc>
      </w:tr>
      <w:tr w:rsidR="002F41B5" w14:paraId="53CBDB55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33967" w14:textId="77777777" w:rsidR="002F41B5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E1316" w14:textId="77777777" w:rsidR="002F41B5" w:rsidRDefault="002F41B5" w:rsidP="009408D9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Darba devējs (īpašnieks).………………………………..…….………...…..………....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EF17B1" w14:textId="77777777" w:rsidR="002F41B5" w:rsidRDefault="002F41B5" w:rsidP="009408D9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6CE64D" w14:textId="77777777" w:rsidR="002F41B5" w:rsidRDefault="002F41B5">
            <w:pPr>
              <w:rPr>
                <w:sz w:val="20"/>
                <w:szCs w:val="20"/>
              </w:rPr>
            </w:pPr>
          </w:p>
        </w:tc>
      </w:tr>
      <w:tr w:rsidR="002F41B5" w14:paraId="0A492AB7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A3108" w14:textId="77777777" w:rsidR="002F41B5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7E1FC" w14:textId="77777777" w:rsidR="002F41B5" w:rsidRDefault="002F41B5" w:rsidP="009408D9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Pašnodarbināta persona (bez algotiem darbiniekiem)………………………..……..…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1577D4" w14:textId="77777777" w:rsidR="002F41B5" w:rsidRDefault="002F41B5" w:rsidP="009408D9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75A306CF" w14:textId="77777777" w:rsidR="002F41B5" w:rsidRDefault="002F41B5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11</w:t>
            </w:r>
          </w:p>
        </w:tc>
      </w:tr>
      <w:tr w:rsidR="002F41B5" w14:paraId="742CB594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8572B" w14:textId="77777777" w:rsidR="002F41B5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D84C" w14:textId="77777777" w:rsidR="002F41B5" w:rsidRDefault="00874935" w:rsidP="009408D9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C336C3">
              <w:rPr>
                <w:sz w:val="18"/>
              </w:rPr>
              <w:t>N</w:t>
            </w:r>
            <w:r w:rsidR="002F41B5" w:rsidRPr="00C336C3">
              <w:rPr>
                <w:sz w:val="18"/>
              </w:rPr>
              <w:t>eapmaksāt</w:t>
            </w:r>
            <w:r w:rsidR="00A16E46">
              <w:rPr>
                <w:sz w:val="18"/>
              </w:rPr>
              <w:t>a persona, kas palīdz citiem</w:t>
            </w:r>
            <w:r w:rsidR="002F41B5">
              <w:rPr>
                <w:sz w:val="18"/>
              </w:rPr>
              <w:t xml:space="preserve">  ģimenes uzņēmumā, privātpraksē, piemājas vai zemnieku saimniecībā..</w:t>
            </w:r>
            <w:r w:rsidR="00A16E46">
              <w:rPr>
                <w:sz w:val="18"/>
              </w:rPr>
              <w:t>.</w:t>
            </w:r>
            <w:r w:rsidR="002F41B5">
              <w:rPr>
                <w:sz w:val="18"/>
              </w:rPr>
              <w:t>…………………………………………………………...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5B5AC6FB" w14:textId="77777777" w:rsidR="002F41B5" w:rsidRDefault="002F4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vMerge/>
            <w:tcBorders>
              <w:left w:val="nil"/>
              <w:bottom w:val="nil"/>
              <w:right w:val="nil"/>
            </w:tcBorders>
            <w:vAlign w:val="bottom"/>
          </w:tcPr>
          <w:p w14:paraId="44907030" w14:textId="77777777" w:rsidR="002F41B5" w:rsidRDefault="002F41B5">
            <w:pPr>
              <w:rPr>
                <w:sz w:val="20"/>
                <w:szCs w:val="20"/>
              </w:rPr>
            </w:pPr>
          </w:p>
        </w:tc>
      </w:tr>
    </w:tbl>
    <w:p w14:paraId="723EEE4A" w14:textId="77777777" w:rsidR="002F41B5" w:rsidRPr="006E1E43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50"/>
        <w:gridCol w:w="6521"/>
        <w:gridCol w:w="567"/>
        <w:gridCol w:w="708"/>
        <w:gridCol w:w="284"/>
        <w:gridCol w:w="425"/>
      </w:tblGrid>
      <w:tr w:rsidR="009408D9" w:rsidRPr="00886F94" w14:paraId="0C158704" w14:textId="77777777" w:rsidTr="009408D9">
        <w:trPr>
          <w:cantSplit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9314" w14:textId="77777777" w:rsidR="009408D9" w:rsidRPr="00886F94" w:rsidRDefault="009408D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>8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423F4C65" w14:textId="77777777" w:rsidR="009408D9" w:rsidRPr="00886F94" w:rsidRDefault="009408D9">
            <w:pPr>
              <w:jc w:val="both"/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>Kāda veida darba līgums Jums ir pamatdarbā?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14:paraId="11628859" w14:textId="77777777" w:rsidR="009408D9" w:rsidRPr="00886F94" w:rsidRDefault="009408D9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886F94">
              <w:rPr>
                <w:color w:val="C0C0C0"/>
                <w:sz w:val="16"/>
              </w:rPr>
              <w:t>IQ08</w:t>
            </w:r>
          </w:p>
        </w:tc>
      </w:tr>
      <w:tr w:rsidR="002F41B5" w:rsidRPr="00886F94" w14:paraId="6AE480FC" w14:textId="77777777" w:rsidTr="007F7F60">
        <w:trPr>
          <w:gridBefore w:val="2"/>
          <w:gridAfter w:val="1"/>
          <w:wBefore w:w="1276" w:type="dxa"/>
          <w:wAfter w:w="425" w:type="dxa"/>
        </w:trPr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E95F46" w14:textId="77777777" w:rsidR="002F41B5" w:rsidRPr="004E6A66" w:rsidRDefault="00970CDA" w:rsidP="00986EF5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4E6A66">
              <w:rPr>
                <w:sz w:val="18"/>
                <w:lang w:val="lv-LV"/>
              </w:rPr>
              <w:t>U</w:t>
            </w:r>
            <w:r w:rsidR="007F7F60" w:rsidRPr="004E6A66">
              <w:rPr>
                <w:sz w:val="18"/>
                <w:lang w:val="lv-LV"/>
              </w:rPr>
              <w:t>z nenoteiktu laiku (pastāvīgs darbs)</w:t>
            </w:r>
            <w:r w:rsidR="002F41B5" w:rsidRPr="004E6A66">
              <w:rPr>
                <w:sz w:val="18"/>
                <w:lang w:val="lv-LV"/>
              </w:rPr>
              <w:t>…..</w:t>
            </w:r>
          </w:p>
          <w:p w14:paraId="03F8CA76" w14:textId="77777777" w:rsidR="002F41B5" w:rsidRPr="00886F94" w:rsidRDefault="00970CDA" w:rsidP="00986EF5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4E6A66">
              <w:rPr>
                <w:sz w:val="18"/>
                <w:lang w:val="lv-LV"/>
              </w:rPr>
              <w:t>U</w:t>
            </w:r>
            <w:r w:rsidR="007F7F60" w:rsidRPr="004E6A66">
              <w:rPr>
                <w:sz w:val="18"/>
                <w:lang w:val="lv-LV"/>
              </w:rPr>
              <w:t>z note</w:t>
            </w:r>
            <w:r w:rsidR="007F7F60" w:rsidRPr="00886F94">
              <w:rPr>
                <w:sz w:val="18"/>
                <w:lang w:val="lv-LV"/>
              </w:rPr>
              <w:t>iktu laiku vai par noteikta darba izpildi (pagaidu darbs)</w:t>
            </w:r>
            <w:r w:rsidR="002F41B5" w:rsidRPr="00886F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D606" w14:textId="77777777" w:rsidR="002F41B5" w:rsidRPr="00886F94" w:rsidRDefault="002F41B5" w:rsidP="00986EF5">
            <w:pPr>
              <w:spacing w:before="60"/>
              <w:jc w:val="center"/>
              <w:rPr>
                <w:sz w:val="20"/>
                <w:szCs w:val="20"/>
              </w:rPr>
            </w:pPr>
            <w:r w:rsidRPr="00886F94">
              <w:rPr>
                <w:sz w:val="20"/>
              </w:rPr>
              <w:t>1</w:t>
            </w:r>
          </w:p>
          <w:p w14:paraId="7BCE971E" w14:textId="77777777" w:rsidR="002F41B5" w:rsidRPr="00886F94" w:rsidRDefault="002F41B5" w:rsidP="00986EF5">
            <w:pPr>
              <w:spacing w:before="60"/>
              <w:jc w:val="center"/>
              <w:rPr>
                <w:sz w:val="20"/>
                <w:szCs w:val="20"/>
              </w:rPr>
            </w:pPr>
            <w:r w:rsidRPr="00886F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84C50" w14:textId="77777777" w:rsidR="002F41B5" w:rsidRPr="00886F94" w:rsidRDefault="002F41B5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5B354146" w14:textId="77777777" w:rsidR="002F41B5" w:rsidRPr="00886F94" w:rsidRDefault="002F41B5">
      <w:pPr>
        <w:pStyle w:val="CommentText"/>
        <w:rPr>
          <w:sz w:val="2"/>
        </w:rPr>
      </w:pPr>
    </w:p>
    <w:p w14:paraId="251612D7" w14:textId="77777777" w:rsidR="002F41B5" w:rsidRPr="006E1E43" w:rsidRDefault="002F41B5">
      <w:pPr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2F41B5" w:rsidRPr="00886F94" w14:paraId="6FFFBC94" w14:textId="77777777">
        <w:trPr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97F9" w14:textId="77777777" w:rsidR="002F41B5" w:rsidRPr="00886F94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>9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C0B72" w14:textId="77777777" w:rsidR="002F41B5" w:rsidRPr="00886F94" w:rsidRDefault="007F7F60">
            <w:pPr>
              <w:jc w:val="both"/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>Vai Jūsu darba līgums ir noslēgts rakstiski</w:t>
            </w:r>
            <w:r w:rsidR="002F41B5" w:rsidRPr="00886F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FBBAE" w14:textId="77777777" w:rsidR="002F41B5" w:rsidRPr="00886F94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886F94">
              <w:rPr>
                <w:color w:val="C0C0C0"/>
                <w:sz w:val="16"/>
              </w:rPr>
              <w:t>PL140a</w:t>
            </w:r>
          </w:p>
        </w:tc>
      </w:tr>
      <w:tr w:rsidR="002F41B5" w:rsidRPr="00886F94" w14:paraId="2D0251D3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27DB5" w14:textId="77777777" w:rsidR="002F41B5" w:rsidRPr="00886F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D4E5D" w14:textId="77777777" w:rsidR="002F41B5" w:rsidRPr="00886F94" w:rsidRDefault="007F7F60" w:rsidP="006E1E43">
            <w:pPr>
              <w:spacing w:before="60"/>
              <w:ind w:left="176" w:right="-113"/>
              <w:jc w:val="right"/>
              <w:rPr>
                <w:i/>
                <w:sz w:val="18"/>
                <w:szCs w:val="20"/>
              </w:rPr>
            </w:pPr>
            <w:r w:rsidRPr="00886F94">
              <w:rPr>
                <w:sz w:val="18"/>
              </w:rPr>
              <w:t>JĀ</w:t>
            </w:r>
            <w:r w:rsidR="002F41B5" w:rsidRPr="00886F94">
              <w:rPr>
                <w:sz w:val="18"/>
              </w:rPr>
              <w:t>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4415CF" w14:textId="77777777" w:rsidR="002F41B5" w:rsidRPr="00886F94" w:rsidRDefault="002F41B5" w:rsidP="00986EF5">
            <w:pPr>
              <w:spacing w:before="40"/>
              <w:jc w:val="center"/>
              <w:rPr>
                <w:sz w:val="20"/>
                <w:szCs w:val="20"/>
              </w:rPr>
            </w:pPr>
            <w:r w:rsidRPr="00886F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57FBD" w14:textId="77777777" w:rsidR="002F41B5" w:rsidRPr="00886F94" w:rsidRDefault="002F41B5">
            <w:pPr>
              <w:rPr>
                <w:sz w:val="16"/>
                <w:szCs w:val="20"/>
              </w:rPr>
            </w:pPr>
          </w:p>
        </w:tc>
      </w:tr>
      <w:tr w:rsidR="002F41B5" w14:paraId="0843A8C2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9CF2A" w14:textId="77777777" w:rsidR="002F41B5" w:rsidRPr="00886F94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D4AFD" w14:textId="77777777" w:rsidR="002F41B5" w:rsidRPr="00886F94" w:rsidRDefault="007F7F60" w:rsidP="006E1E43">
            <w:pPr>
              <w:spacing w:before="60"/>
              <w:ind w:left="176" w:right="-108"/>
              <w:jc w:val="right"/>
              <w:rPr>
                <w:i/>
                <w:sz w:val="18"/>
                <w:szCs w:val="20"/>
              </w:rPr>
            </w:pPr>
            <w:r w:rsidRPr="00886F94">
              <w:rPr>
                <w:sz w:val="18"/>
              </w:rPr>
              <w:t>NĒ..</w:t>
            </w:r>
            <w:r w:rsidR="002F41B5" w:rsidRPr="00886F94">
              <w:rPr>
                <w:sz w:val="18"/>
              </w:rPr>
              <w:t>…</w:t>
            </w:r>
            <w:r w:rsidR="00DE2291" w:rsidRPr="00886F94">
              <w:rPr>
                <w:sz w:val="18"/>
              </w:rPr>
              <w:t>.</w:t>
            </w:r>
            <w:r w:rsidR="002F41B5" w:rsidRPr="00886F94">
              <w:rPr>
                <w:sz w:val="18"/>
              </w:rPr>
              <w:t>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7F62" w14:textId="77777777" w:rsidR="002F41B5" w:rsidRDefault="002F41B5" w:rsidP="00986EF5">
            <w:pPr>
              <w:spacing w:before="60" w:after="40"/>
              <w:jc w:val="center"/>
              <w:rPr>
                <w:sz w:val="20"/>
                <w:szCs w:val="20"/>
              </w:rPr>
            </w:pPr>
            <w:r w:rsidRPr="00886F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DCAA3" w14:textId="77777777" w:rsidR="002F41B5" w:rsidRDefault="002F41B5">
            <w:pPr>
              <w:rPr>
                <w:sz w:val="16"/>
                <w:szCs w:val="20"/>
              </w:rPr>
            </w:pPr>
          </w:p>
        </w:tc>
      </w:tr>
    </w:tbl>
    <w:p w14:paraId="26ADD047" w14:textId="77777777" w:rsidR="002F41B5" w:rsidRPr="006744F4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594"/>
        <w:gridCol w:w="777"/>
        <w:gridCol w:w="567"/>
        <w:gridCol w:w="708"/>
        <w:gridCol w:w="284"/>
        <w:gridCol w:w="425"/>
      </w:tblGrid>
      <w:tr w:rsidR="002F41B5" w14:paraId="0810B358" w14:textId="77777777" w:rsidTr="00986EF5">
        <w:trPr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F74D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EB3810" w14:textId="77777777" w:rsidR="002F41B5" w:rsidRDefault="002F41B5">
            <w:pPr>
              <w:pStyle w:val="Heading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Vai Jums paralēli savam darbam ir jāpārrauga arī citu darbinieku darbs?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297A6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PL150a</w:t>
            </w:r>
          </w:p>
        </w:tc>
      </w:tr>
      <w:tr w:rsidR="002F41B5" w14:paraId="3B08E911" w14:textId="77777777">
        <w:trPr>
          <w:gridBefore w:val="2"/>
          <w:gridAfter w:val="1"/>
          <w:wBefore w:w="7020" w:type="dxa"/>
          <w:wAfter w:w="425" w:type="dxa"/>
        </w:trPr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BCEA26" w14:textId="77777777" w:rsidR="002F41B5" w:rsidRDefault="001D585E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noProof/>
                <w:lang w:val="en-US"/>
              </w:rPr>
              <w:pict w14:anchorId="6F008DCD">
                <v:shape id="_x0000_s1105" type="#_x0000_t202" style="position:absolute;left:0;text-align:left;margin-left:-329.4pt;margin-top:.3pt;width:329.4pt;height:84.65pt;z-index:251638784;mso-position-horizontal-relative:text;mso-position-vertical-relative:text">
                  <v:textbox style="mso-next-textbox:#_x0000_s1105" inset="1.5mm,.3mm,1.5mm,.3mm">
                    <w:txbxContent>
                      <w:p w14:paraId="77611E5D" w14:textId="77777777" w:rsidR="002F41B5" w:rsidRPr="000B76CE" w:rsidRDefault="002F41B5">
                        <w:pPr>
                          <w:jc w:val="both"/>
                          <w:rPr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0B76CE">
                          <w:rPr>
                            <w:b/>
                            <w:i/>
                            <w:sz w:val="19"/>
                            <w:szCs w:val="19"/>
                          </w:rPr>
                          <w:t xml:space="preserve">Intervētāj, </w:t>
                        </w:r>
                      </w:p>
                      <w:p w14:paraId="63D6CD98" w14:textId="77777777" w:rsidR="002F41B5" w:rsidRPr="000B76CE" w:rsidRDefault="002F41B5">
                        <w:pPr>
                          <w:ind w:left="397"/>
                          <w:jc w:val="both"/>
                          <w:rPr>
                            <w:i/>
                            <w:sz w:val="19"/>
                            <w:szCs w:val="19"/>
                            <w:u w:val="single"/>
                          </w:rPr>
                        </w:pP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1) ja persona ir darbinieks, kas regulāri veic pārraudzības funkcijas pār citiem darbiniekiem, paralēli strādājot tādu pašu darbu (piemēram, celtniecībā brigādes vadītājs, dežūrapkopēja, kas atbild par pārējo apkopēju darbu),  tad 10.jautājumā atzīmējiet 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 xml:space="preserve">kodu </w:t>
                        </w:r>
                        <w:r w:rsidR="00667127"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„</w:t>
                        </w:r>
                        <w:r w:rsidRPr="000B76CE">
                          <w:rPr>
                            <w:b/>
                            <w:i/>
                            <w:sz w:val="19"/>
                            <w:szCs w:val="19"/>
                            <w:u w:val="single"/>
                          </w:rPr>
                          <w:t>1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"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;</w:t>
                        </w:r>
                      </w:p>
                      <w:p w14:paraId="429A2B24" w14:textId="77777777" w:rsidR="002F41B5" w:rsidRPr="000B76CE" w:rsidRDefault="002F41B5">
                        <w:pPr>
                          <w:spacing w:before="60"/>
                          <w:ind w:left="360" w:hanging="360"/>
                          <w:rPr>
                            <w:rFonts w:ascii="Arial" w:hAnsi="Arial"/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       2) ja persona strādā vadošā amatā (piemēram, ir direktors, nodaļas vadītājs), tad 10.jautājumā atzīmējiet 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 xml:space="preserve">kodu </w:t>
                        </w:r>
                        <w:r w:rsidR="00667127"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„</w:t>
                        </w:r>
                        <w:r w:rsidRPr="000B76CE">
                          <w:rPr>
                            <w:b/>
                            <w:i/>
                            <w:sz w:val="19"/>
                            <w:szCs w:val="19"/>
                            <w:u w:val="single"/>
                          </w:rPr>
                          <w:t>2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"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>
              <w:rPr>
                <w:sz w:val="18"/>
                <w:lang w:val="lv-LV"/>
              </w:rPr>
              <w:t>JĀ…..</w:t>
            </w:r>
          </w:p>
          <w:p w14:paraId="016F699B" w14:textId="77777777" w:rsidR="002F41B5" w:rsidRDefault="002F41B5">
            <w:pPr>
              <w:pStyle w:val="BodyTextIndent"/>
              <w:spacing w:before="12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22D2" w14:textId="77777777" w:rsidR="002F41B5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06CB9F05" w14:textId="77777777" w:rsidR="002F41B5" w:rsidRDefault="002F41B5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041CB" w14:textId="77777777" w:rsidR="002F41B5" w:rsidRDefault="002F41B5">
            <w:pPr>
              <w:spacing w:before="40"/>
              <w:jc w:val="center"/>
              <w:rPr>
                <w:sz w:val="20"/>
                <w:szCs w:val="20"/>
              </w:rPr>
            </w:pPr>
          </w:p>
        </w:tc>
      </w:tr>
    </w:tbl>
    <w:p w14:paraId="5FE20AF0" w14:textId="77777777" w:rsidR="002F41B5" w:rsidRDefault="002F41B5">
      <w:pPr>
        <w:rPr>
          <w:sz w:val="16"/>
          <w:szCs w:val="20"/>
        </w:rPr>
      </w:pPr>
    </w:p>
    <w:p w14:paraId="7DCA8A40" w14:textId="77777777" w:rsidR="002F41B5" w:rsidRDefault="002F41B5">
      <w:pPr>
        <w:rPr>
          <w:sz w:val="16"/>
          <w:szCs w:val="20"/>
        </w:rPr>
      </w:pPr>
    </w:p>
    <w:p w14:paraId="5E26BD1F" w14:textId="77777777" w:rsidR="002F41B5" w:rsidRDefault="002F41B5">
      <w:pPr>
        <w:pStyle w:val="BalloonText"/>
        <w:rPr>
          <w:rFonts w:ascii="Times New Roman" w:hAnsi="Times New Roman" w:cs="Times New Roman"/>
          <w:szCs w:val="20"/>
        </w:rPr>
      </w:pPr>
    </w:p>
    <w:p w14:paraId="0F32427B" w14:textId="77777777" w:rsidR="002F41B5" w:rsidRDefault="002F41B5">
      <w:pPr>
        <w:rPr>
          <w:sz w:val="16"/>
          <w:szCs w:val="20"/>
        </w:rPr>
      </w:pPr>
    </w:p>
    <w:p w14:paraId="162D1199" w14:textId="77777777" w:rsidR="002F41B5" w:rsidRDefault="002F41B5">
      <w:pPr>
        <w:rPr>
          <w:sz w:val="16"/>
          <w:szCs w:val="20"/>
        </w:rPr>
      </w:pPr>
    </w:p>
    <w:p w14:paraId="5A08D4CD" w14:textId="77777777" w:rsidR="002F41B5" w:rsidRDefault="002F41B5">
      <w:pPr>
        <w:pStyle w:val="NormalWeb"/>
        <w:widowControl/>
        <w:snapToGrid/>
        <w:rPr>
          <w:sz w:val="18"/>
          <w:szCs w:val="18"/>
          <w:lang w:val="lv-LV"/>
        </w:rPr>
      </w:pPr>
    </w:p>
    <w:p w14:paraId="1FD89B7C" w14:textId="77777777" w:rsidR="000B76CE" w:rsidRPr="000B76CE" w:rsidRDefault="000B76CE">
      <w:pPr>
        <w:pStyle w:val="NormalWeb"/>
        <w:widowControl/>
        <w:snapToGrid/>
        <w:rPr>
          <w:sz w:val="16"/>
          <w:szCs w:val="16"/>
          <w:lang w:val="lv-LV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2551"/>
        <w:gridCol w:w="993"/>
        <w:gridCol w:w="636"/>
        <w:gridCol w:w="356"/>
      </w:tblGrid>
      <w:tr w:rsidR="002F41B5" w14:paraId="32584928" w14:textId="77777777" w:rsidTr="006E1E43">
        <w:trPr>
          <w:gridAfter w:val="1"/>
          <w:wAfter w:w="356" w:type="dxa"/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A3CF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857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862C25" w14:textId="77777777" w:rsidR="002F41B5" w:rsidRDefault="002F41B5">
            <w:pPr>
              <w:rPr>
                <w:sz w:val="16"/>
                <w:szCs w:val="20"/>
              </w:rPr>
            </w:pPr>
            <w:r>
              <w:rPr>
                <w:b/>
                <w:sz w:val="20"/>
              </w:rPr>
              <w:t xml:space="preserve">Cik stundas nedēļā Jūs </w:t>
            </w:r>
            <w:r>
              <w:rPr>
                <w:b/>
                <w:sz w:val="20"/>
                <w:u w:val="single"/>
              </w:rPr>
              <w:t>parasti</w:t>
            </w:r>
            <w:r>
              <w:rPr>
                <w:b/>
                <w:sz w:val="20"/>
              </w:rPr>
              <w:t xml:space="preserve"> nostrādājāt pamatdarbā?</w:t>
            </w:r>
          </w:p>
        </w:tc>
      </w:tr>
      <w:tr w:rsidR="002F41B5" w14:paraId="0053AD8A" w14:textId="77777777">
        <w:trPr>
          <w:gridBefore w:val="2"/>
          <w:wBefore w:w="4820" w:type="dxa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B4278" w14:textId="77777777" w:rsidR="002F41B5" w:rsidRDefault="001D585E" w:rsidP="00F741E7">
            <w:pPr>
              <w:spacing w:before="120"/>
              <w:ind w:right="34"/>
              <w:jc w:val="right"/>
              <w:rPr>
                <w:sz w:val="18"/>
                <w:szCs w:val="20"/>
              </w:rPr>
            </w:pPr>
            <w:r>
              <w:pict w14:anchorId="034CE949">
                <v:shape id="_x0000_s1250" type="#_x0000_t202" style="position:absolute;left:0;text-align:left;margin-left:-246.45pt;margin-top:1.4pt;width:250.1pt;height:37.2pt;z-index:251649024;mso-position-horizontal-relative:text;mso-position-vertical-relative:text">
                  <v:textbox style="mso-next-textbox:#_x0000_s1250" inset="1.5mm,.3mm,1.5mm,.3mm">
                    <w:txbxContent>
                      <w:p w14:paraId="58F764B9" w14:textId="77777777" w:rsidR="002F41B5" w:rsidRPr="000B76CE" w:rsidRDefault="00216101">
                        <w:pPr>
                          <w:spacing w:before="20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</w:t>
                        </w:r>
                        <w:r w:rsidR="002F41B5" w:rsidRPr="000B76CE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āiekļauj arī visas parasti nostrādātās virsstundas</w:t>
                        </w:r>
                        <w:r w:rsidR="006845EF" w:rsidRPr="000B76CE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 – </w:t>
                        </w:r>
                        <w:r w:rsidR="002F41B5" w:rsidRPr="000B76CE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gan apmaksātās, gan neapmaksātās!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>
              <w:rPr>
                <w:sz w:val="18"/>
              </w:rPr>
              <w:t>Stundu skaits nedēļā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31E59C" w14:textId="77777777" w:rsidR="002F41B5" w:rsidRDefault="002F41B5" w:rsidP="006E1E43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280CA" w14:textId="77777777" w:rsidR="002F41B5" w:rsidRDefault="002F41B5">
            <w:pPr>
              <w:spacing w:before="120" w:after="120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PL060a</w:t>
            </w:r>
          </w:p>
        </w:tc>
      </w:tr>
      <w:tr w:rsidR="002F41B5" w14:paraId="1B228588" w14:textId="77777777">
        <w:trPr>
          <w:gridBefore w:val="2"/>
          <w:wBefore w:w="4820" w:type="dxa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526AE" w14:textId="77777777" w:rsidR="007555A8" w:rsidRDefault="002F41B5" w:rsidP="007555A8">
            <w:pPr>
              <w:spacing w:before="40"/>
              <w:ind w:right="34"/>
              <w:jc w:val="right"/>
              <w:rPr>
                <w:sz w:val="18"/>
              </w:rPr>
            </w:pPr>
            <w:r w:rsidRPr="007555A8">
              <w:rPr>
                <w:sz w:val="18"/>
              </w:rPr>
              <w:t>Nostrādāto stundu skaits ir ļoti mainīgs</w:t>
            </w:r>
          </w:p>
          <w:p w14:paraId="0319A6C0" w14:textId="77777777" w:rsidR="002F41B5" w:rsidRDefault="002F41B5" w:rsidP="007555A8">
            <w:pPr>
              <w:spacing w:before="40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Atsakās atbildēt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EC4D5" w14:textId="77777777" w:rsidR="002F41B5" w:rsidRDefault="002F41B5">
            <w:pPr>
              <w:spacing w:before="16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5971D1E2" w14:textId="77777777" w:rsidR="002F41B5" w:rsidRDefault="002F41B5" w:rsidP="00F741E7">
            <w:pPr>
              <w:spacing w:before="8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DA5E7" w14:textId="77777777" w:rsidR="002F41B5" w:rsidRDefault="002F41B5">
            <w:pPr>
              <w:spacing w:before="120" w:after="120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 xml:space="preserve">PL060b </w:t>
            </w:r>
          </w:p>
        </w:tc>
      </w:tr>
    </w:tbl>
    <w:p w14:paraId="16697A91" w14:textId="77777777" w:rsidR="002F41B5" w:rsidRPr="006744F4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57069C0C" w14:textId="77777777" w:rsidTr="006E1E43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BD14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558F25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Vai bez pamatdarba Jums </w:t>
            </w:r>
            <w:r>
              <w:rPr>
                <w:b/>
                <w:sz w:val="20"/>
                <w:u w:val="single"/>
              </w:rPr>
              <w:t>pašreiz</w:t>
            </w:r>
            <w:r>
              <w:rPr>
                <w:b/>
                <w:sz w:val="20"/>
              </w:rPr>
              <w:t xml:space="preserve"> ir vēl kāds cits darbs?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140FA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IQ12</w:t>
            </w:r>
          </w:p>
        </w:tc>
      </w:tr>
      <w:tr w:rsidR="002F41B5" w14:paraId="7AECF595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9D6169" w14:textId="77777777" w:rsidR="002F41B5" w:rsidRDefault="002F41B5" w:rsidP="00F741E7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JĀ…..</w:t>
            </w:r>
          </w:p>
          <w:p w14:paraId="37AEC5F2" w14:textId="77777777" w:rsidR="002F41B5" w:rsidRDefault="002F41B5" w:rsidP="00F741E7">
            <w:pPr>
              <w:pStyle w:val="BodyTextIndent"/>
              <w:spacing w:before="120" w:after="4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B5B9" w14:textId="77777777" w:rsidR="002F41B5" w:rsidRDefault="002F41B5" w:rsidP="00F741E7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020447C3" w14:textId="77777777" w:rsidR="002F41B5" w:rsidRDefault="002F41B5" w:rsidP="00F741E7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1B73D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13</w:t>
            </w:r>
          </w:p>
          <w:p w14:paraId="691F903A" w14:textId="77777777" w:rsidR="002F41B5" w:rsidRDefault="002F41B5" w:rsidP="00F741E7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14</w:t>
            </w:r>
          </w:p>
        </w:tc>
      </w:tr>
    </w:tbl>
    <w:p w14:paraId="6F964046" w14:textId="77777777" w:rsidR="002F41B5" w:rsidRPr="006744F4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820"/>
        <w:gridCol w:w="2126"/>
        <w:gridCol w:w="993"/>
        <w:gridCol w:w="708"/>
        <w:gridCol w:w="284"/>
        <w:gridCol w:w="425"/>
      </w:tblGrid>
      <w:tr w:rsidR="002F41B5" w14:paraId="31DAAF93" w14:textId="77777777">
        <w:trPr>
          <w:cantSplit/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2CB40A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864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03D227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Kāds </w:t>
            </w:r>
            <w:r>
              <w:rPr>
                <w:b/>
                <w:sz w:val="20"/>
                <w:u w:val="single"/>
              </w:rPr>
              <w:t>parasti</w:t>
            </w:r>
            <w:r>
              <w:rPr>
                <w:b/>
                <w:sz w:val="20"/>
              </w:rPr>
              <w:t xml:space="preserve"> ir Jūsu kopējais </w:t>
            </w:r>
            <w:r>
              <w:rPr>
                <w:b/>
                <w:sz w:val="20"/>
                <w:u w:val="single"/>
              </w:rPr>
              <w:t>nedēļā</w:t>
            </w:r>
            <w:r>
              <w:rPr>
                <w:b/>
                <w:sz w:val="20"/>
              </w:rPr>
              <w:t xml:space="preserve"> nostrādāto stundu skaits otrajā,</w:t>
            </w:r>
            <w:r w:rsidR="002D7050">
              <w:rPr>
                <w:b/>
                <w:sz w:val="20"/>
              </w:rPr>
              <w:t xml:space="preserve"> trešajā un visās pārējās </w:t>
            </w:r>
            <w:r w:rsidR="002D7050" w:rsidRPr="00D23259">
              <w:rPr>
                <w:b/>
                <w:sz w:val="20"/>
              </w:rPr>
              <w:t>darba</w:t>
            </w:r>
            <w:r w:rsidRPr="00D23259">
              <w:rPr>
                <w:b/>
                <w:sz w:val="20"/>
              </w:rPr>
              <w:t>vietās?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A1F904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14:paraId="04C5469A" w14:textId="77777777">
        <w:trPr>
          <w:cantSplit/>
          <w:trHeight w:val="225"/>
        </w:trPr>
        <w:tc>
          <w:tcPr>
            <w:tcW w:w="4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D8E58D2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4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8F22F87" w14:textId="77777777" w:rsidR="002F41B5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E163393" w14:textId="77777777" w:rsidR="002F41B5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14:paraId="49159EA3" w14:textId="77777777">
        <w:trPr>
          <w:gridBefore w:val="2"/>
          <w:gridAfter w:val="1"/>
          <w:wBefore w:w="5245" w:type="dxa"/>
          <w:wAfter w:w="425" w:type="dxa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23E44" w14:textId="77777777" w:rsidR="002F41B5" w:rsidRDefault="002F41B5">
            <w:pPr>
              <w:spacing w:before="80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Stundu skaits nedēļā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72A5" w14:textId="77777777" w:rsidR="002F41B5" w:rsidRDefault="002F41B5">
            <w:pPr>
              <w:spacing w:before="80" w:after="4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A09C5" w14:textId="77777777" w:rsidR="002F41B5" w:rsidRDefault="002F41B5">
            <w:pPr>
              <w:spacing w:before="120" w:after="120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PL100a</w:t>
            </w:r>
          </w:p>
        </w:tc>
      </w:tr>
      <w:tr w:rsidR="002F41B5" w14:paraId="294ECA83" w14:textId="77777777">
        <w:trPr>
          <w:gridBefore w:val="2"/>
          <w:gridAfter w:val="1"/>
          <w:wBefore w:w="5245" w:type="dxa"/>
          <w:wAfter w:w="425" w:type="dxa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73A569" w14:textId="77777777" w:rsidR="007555A8" w:rsidRPr="007555A8" w:rsidRDefault="002F41B5" w:rsidP="007555A8">
            <w:pPr>
              <w:ind w:right="34"/>
              <w:jc w:val="right"/>
              <w:rPr>
                <w:sz w:val="18"/>
              </w:rPr>
            </w:pPr>
            <w:r w:rsidRPr="007555A8">
              <w:rPr>
                <w:sz w:val="18"/>
              </w:rPr>
              <w:t>Nostrādāto stundu skaits ir ļoti mainīgs</w:t>
            </w:r>
          </w:p>
          <w:p w14:paraId="389D90F3" w14:textId="77777777" w:rsidR="002F41B5" w:rsidRDefault="002F41B5" w:rsidP="007555A8">
            <w:pPr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Atsakās atbildēt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9206" w14:textId="77777777" w:rsidR="002F41B5" w:rsidRDefault="002F41B5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02C49832" w14:textId="77777777" w:rsidR="002F41B5" w:rsidRDefault="002F41B5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F697D" w14:textId="77777777" w:rsidR="002F41B5" w:rsidRDefault="002F41B5">
            <w:pPr>
              <w:spacing w:before="120" w:after="120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PL100b</w:t>
            </w:r>
          </w:p>
        </w:tc>
      </w:tr>
    </w:tbl>
    <w:p w14:paraId="4EBBD5DC" w14:textId="77777777" w:rsidR="002F41B5" w:rsidRPr="006E1E43" w:rsidRDefault="002F41B5">
      <w:pPr>
        <w:pStyle w:val="NormalWeb"/>
        <w:widowControl/>
        <w:snapToGrid/>
        <w:rPr>
          <w:sz w:val="18"/>
          <w:szCs w:val="18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260"/>
        <w:gridCol w:w="3685"/>
        <w:gridCol w:w="993"/>
        <w:gridCol w:w="708"/>
        <w:gridCol w:w="284"/>
        <w:gridCol w:w="425"/>
      </w:tblGrid>
      <w:tr w:rsidR="002F41B5" w14:paraId="15165F3D" w14:textId="77777777" w:rsidTr="006E1E43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43B3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19D749" w14:textId="77777777" w:rsidR="002F41B5" w:rsidRDefault="00216101">
            <w:pPr>
              <w:rPr>
                <w:i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Kāds ir kopējais nostrādāto stundu skaits (</w:t>
            </w:r>
            <w:r>
              <w:rPr>
                <w:i/>
                <w:sz w:val="20"/>
              </w:rPr>
              <w:t>N</w:t>
            </w:r>
            <w:r w:rsidR="002F41B5">
              <w:rPr>
                <w:i/>
                <w:sz w:val="20"/>
              </w:rPr>
              <w:t>ostrādāto stundu skaita summ</w:t>
            </w:r>
            <w:r w:rsidR="00B0666E">
              <w:rPr>
                <w:i/>
                <w:sz w:val="20"/>
              </w:rPr>
              <w:t>a</w:t>
            </w:r>
            <w:r w:rsidR="002F41B5">
              <w:rPr>
                <w:i/>
                <w:sz w:val="20"/>
              </w:rPr>
              <w:t xml:space="preserve"> </w:t>
            </w:r>
            <w:r w:rsidR="002F41B5">
              <w:rPr>
                <w:b/>
                <w:i/>
                <w:sz w:val="20"/>
              </w:rPr>
              <w:t>11</w:t>
            </w:r>
            <w:r w:rsidR="002F41B5">
              <w:rPr>
                <w:i/>
                <w:sz w:val="20"/>
              </w:rPr>
              <w:t xml:space="preserve">. un </w:t>
            </w:r>
            <w:r w:rsidR="002F41B5">
              <w:rPr>
                <w:b/>
                <w:i/>
                <w:sz w:val="20"/>
              </w:rPr>
              <w:t>13</w:t>
            </w:r>
            <w:r w:rsidR="002F41B5">
              <w:rPr>
                <w:i/>
                <w:sz w:val="20"/>
              </w:rPr>
              <w:t>.jautājumā</w:t>
            </w:r>
            <w:r w:rsidR="00B0666E">
              <w:rPr>
                <w:i/>
                <w:sz w:val="20"/>
              </w:rPr>
              <w:t>)</w:t>
            </w:r>
            <w:r w:rsidR="00711EED" w:rsidRPr="00E82995">
              <w:rPr>
                <w:b/>
                <w:i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4DA46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noProof/>
                <w:color w:val="C0C0C0"/>
                <w:sz w:val="16"/>
              </w:rPr>
              <w:t>IQ14</w:t>
            </w:r>
          </w:p>
        </w:tc>
      </w:tr>
      <w:tr w:rsidR="002F41B5" w14:paraId="44D5AB3D" w14:textId="77777777">
        <w:trPr>
          <w:gridBefore w:val="2"/>
          <w:gridAfter w:val="1"/>
          <w:wBefore w:w="3686" w:type="dxa"/>
          <w:wAfter w:w="425" w:type="dxa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0564B" w14:textId="77777777" w:rsidR="002F41B5" w:rsidRDefault="002F41B5">
            <w:pPr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Kopējais stundu skaits nedēļā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43E4" w14:textId="77777777" w:rsidR="002F41B5" w:rsidRDefault="002F41B5" w:rsidP="00F741E7">
            <w:pPr>
              <w:spacing w:before="120" w:after="6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84C59" w14:textId="77777777" w:rsidR="002F41B5" w:rsidRDefault="002F41B5">
            <w:pPr>
              <w:spacing w:before="80" w:after="80"/>
              <w:rPr>
                <w:color w:val="C0C0C0"/>
                <w:sz w:val="16"/>
                <w:szCs w:val="20"/>
              </w:rPr>
            </w:pPr>
          </w:p>
        </w:tc>
      </w:tr>
    </w:tbl>
    <w:p w14:paraId="54172E7F" w14:textId="77777777" w:rsidR="002F41B5" w:rsidRDefault="001D585E">
      <w:pPr>
        <w:rPr>
          <w:sz w:val="16"/>
          <w:szCs w:val="20"/>
        </w:rPr>
      </w:pPr>
      <w:r>
        <w:pict w14:anchorId="389E5A14">
          <v:shape id="_x0000_s1029" type="#_x0000_t202" style="position:absolute;margin-left:27pt;margin-top:6.75pt;width:450pt;height:56.55pt;z-index:251631616;mso-position-horizontal-relative:text;mso-position-vertical-relative:text">
            <v:textbox style="mso-next-textbox:#_x0000_s1029" inset="1.5mm,.3mm,1.5mm,.3mm">
              <w:txbxContent>
                <w:p w14:paraId="193F6E14" w14:textId="77777777" w:rsidR="002F41B5" w:rsidRDefault="002F41B5" w:rsidP="006E1E43">
                  <w:pPr>
                    <w:spacing w:before="60"/>
                    <w:ind w:left="284"/>
                    <w:jc w:val="right"/>
                    <w:rPr>
                      <w:sz w:val="18"/>
                    </w:rPr>
                  </w:pPr>
                  <w:r>
                    <w:rPr>
                      <w:i/>
                      <w:sz w:val="20"/>
                    </w:rPr>
                    <w:t xml:space="preserve">Ja </w:t>
                  </w:r>
                  <w:r>
                    <w:rPr>
                      <w:b/>
                      <w:i/>
                      <w:sz w:val="20"/>
                    </w:rPr>
                    <w:t>11</w:t>
                  </w:r>
                  <w:r>
                    <w:rPr>
                      <w:i/>
                      <w:sz w:val="20"/>
                    </w:rPr>
                    <w:t xml:space="preserve">. un/vai </w:t>
                  </w:r>
                  <w:r>
                    <w:rPr>
                      <w:b/>
                      <w:bCs/>
                      <w:i/>
                      <w:sz w:val="20"/>
                    </w:rPr>
                    <w:t>13.</w:t>
                  </w:r>
                  <w:r>
                    <w:rPr>
                      <w:i/>
                      <w:sz w:val="20"/>
                    </w:rPr>
                    <w:t xml:space="preserve">jautājumā ir atbilde </w:t>
                  </w:r>
                  <w:r>
                    <w:rPr>
                      <w:b/>
                      <w:bCs/>
                      <w:i/>
                      <w:sz w:val="20"/>
                    </w:rPr>
                    <w:t>1</w:t>
                  </w:r>
                  <w:r>
                    <w:rPr>
                      <w:sz w:val="20"/>
                    </w:rPr>
                    <w:t xml:space="preserve"> vai </w:t>
                  </w:r>
                  <w:r>
                    <w:rPr>
                      <w:b/>
                      <w:bCs/>
                      <w:i/>
                      <w:iCs/>
                      <w:sz w:val="20"/>
                    </w:rPr>
                    <w:t xml:space="preserve">9 </w:t>
                  </w:r>
                  <w:r>
                    <w:rPr>
                      <w:b/>
                      <w:i/>
                      <w:sz w:val="20"/>
                    </w:rPr>
                    <w:sym w:font="Symbol" w:char="00DE"/>
                  </w:r>
                  <w:r>
                    <w:rPr>
                      <w:b/>
                      <w:i/>
                      <w:sz w:val="20"/>
                    </w:rPr>
                    <w:t xml:space="preserve"> 16</w:t>
                  </w:r>
                </w:p>
                <w:p w14:paraId="316EAF90" w14:textId="77777777" w:rsidR="002F41B5" w:rsidRDefault="002F41B5" w:rsidP="006E1E43">
                  <w:pPr>
                    <w:spacing w:before="60"/>
                    <w:ind w:left="284"/>
                    <w:jc w:val="right"/>
                    <w:rPr>
                      <w:b/>
                      <w:i/>
                      <w:sz w:val="20"/>
                      <w:szCs w:val="20"/>
                      <w:highlight w:val="red"/>
                      <w:u w:val="single"/>
                    </w:rPr>
                  </w:pPr>
                  <w:r>
                    <w:rPr>
                      <w:sz w:val="18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 xml:space="preserve">Ja nostrādāto stundu skaits visos darbos </w:t>
                  </w:r>
                  <w:r>
                    <w:rPr>
                      <w:i/>
                      <w:sz w:val="20"/>
                      <w:u w:val="single"/>
                    </w:rPr>
                    <w:t>mazāks nekā 30 stundu nedēļā</w:t>
                  </w:r>
                  <w:r>
                    <w:rPr>
                      <w:b/>
                      <w:i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sz w:val="20"/>
                    </w:rPr>
                    <w:sym w:font="Symbol" w:char="00DE"/>
                  </w:r>
                  <w:r>
                    <w:rPr>
                      <w:b/>
                      <w:i/>
                      <w:sz w:val="20"/>
                    </w:rPr>
                    <w:t xml:space="preserve"> 15</w:t>
                  </w:r>
                </w:p>
                <w:p w14:paraId="7E51E6EC" w14:textId="77777777" w:rsidR="002F41B5" w:rsidRDefault="002F41B5" w:rsidP="006E1E43">
                  <w:pPr>
                    <w:spacing w:before="60"/>
                    <w:ind w:firstLine="284"/>
                    <w:jc w:val="right"/>
                    <w:rPr>
                      <w:rFonts w:ascii="Arial" w:hAnsi="Arial"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</w:rPr>
                    <w:t xml:space="preserve"> Ja  nostrādāto stundu skaits visos darbos </w:t>
                  </w:r>
                  <w:r>
                    <w:rPr>
                      <w:i/>
                      <w:sz w:val="20"/>
                      <w:u w:val="single"/>
                    </w:rPr>
                    <w:t>lielāks vai vienāds ar 30 stundām nedēļā</w:t>
                  </w:r>
                  <w:r>
                    <w:rPr>
                      <w:b/>
                      <w:i/>
                      <w:sz w:val="20"/>
                    </w:rPr>
                    <w:t xml:space="preserve"> </w:t>
                  </w:r>
                  <w:r>
                    <w:rPr>
                      <w:b/>
                      <w:i/>
                      <w:sz w:val="20"/>
                    </w:rPr>
                    <w:sym w:font="Symbol" w:char="00DE"/>
                  </w:r>
                  <w:r>
                    <w:rPr>
                      <w:b/>
                      <w:i/>
                      <w:sz w:val="20"/>
                    </w:rPr>
                    <w:t xml:space="preserve"> 16</w:t>
                  </w:r>
                </w:p>
              </w:txbxContent>
            </v:textbox>
            <w10:wrap anchorx="page"/>
          </v:shape>
        </w:pict>
      </w:r>
    </w:p>
    <w:p w14:paraId="185FA371" w14:textId="77777777" w:rsidR="002F41B5" w:rsidRDefault="002F41B5">
      <w:pPr>
        <w:rPr>
          <w:sz w:val="16"/>
          <w:szCs w:val="20"/>
        </w:rPr>
      </w:pPr>
    </w:p>
    <w:p w14:paraId="280DEFB5" w14:textId="77777777" w:rsidR="002F41B5" w:rsidRDefault="002F41B5">
      <w:pPr>
        <w:rPr>
          <w:sz w:val="16"/>
          <w:szCs w:val="20"/>
        </w:rPr>
      </w:pPr>
    </w:p>
    <w:p w14:paraId="39B1BB6F" w14:textId="77777777" w:rsidR="002F41B5" w:rsidRDefault="002F41B5">
      <w:pPr>
        <w:rPr>
          <w:sz w:val="16"/>
          <w:szCs w:val="20"/>
        </w:rPr>
      </w:pPr>
    </w:p>
    <w:p w14:paraId="72707281" w14:textId="77777777" w:rsidR="002F41B5" w:rsidRDefault="002F41B5">
      <w:pPr>
        <w:pStyle w:val="CommentText"/>
      </w:pPr>
    </w:p>
    <w:p w14:paraId="5EE5AF41" w14:textId="77777777" w:rsidR="002F41B5" w:rsidRPr="006E1E43" w:rsidRDefault="006E1E43">
      <w:pPr>
        <w:pStyle w:val="CommentText"/>
        <w:rPr>
          <w:sz w:val="2"/>
          <w:szCs w:val="2"/>
        </w:rPr>
      </w:pPr>
      <w:r>
        <w:rPr>
          <w:sz w:val="12"/>
          <w:szCs w:val="12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3C09B5" w14:paraId="15D39FCC" w14:textId="77777777" w:rsidTr="000102AC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3C23" w14:textId="77777777" w:rsidR="003C09B5" w:rsidRDefault="001D585E" w:rsidP="000102AC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</w:rPr>
              <w:pict w14:anchorId="2DF292D3">
                <v:roundrect id="_x0000_s1328" style="position:absolute;left:0;text-align:left;margin-left:16.95pt;margin-top:21.25pt;width:65.95pt;height:21.1pt;z-index:251668480" arcsize="10923f">
                  <v:textbox style="mso-next-textbox:#_x0000_s1328">
                    <w:txbxContent>
                      <w:p w14:paraId="69E579C3" w14:textId="77777777" w:rsidR="003C09B5" w:rsidRDefault="003C09B5" w:rsidP="003C09B5">
                        <w:r w:rsidRPr="007C6E47">
                          <w:rPr>
                            <w:sz w:val="20"/>
                            <w:szCs w:val="20"/>
                          </w:rPr>
                          <w:t>5.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3C09B5">
              <w:rPr>
                <w:b/>
                <w:sz w:val="20"/>
              </w:rPr>
              <w:t>15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ECD74A" w14:textId="77777777" w:rsidR="003C09B5" w:rsidRDefault="003C09B5" w:rsidP="000102A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Kāds ir galvenais iemesls tam, ka Jūs </w:t>
            </w:r>
            <w:r>
              <w:rPr>
                <w:b/>
                <w:sz w:val="20"/>
                <w:u w:val="single"/>
              </w:rPr>
              <w:t>parasti</w:t>
            </w:r>
            <w:r>
              <w:rPr>
                <w:b/>
                <w:sz w:val="20"/>
              </w:rPr>
              <w:t xml:space="preserve"> strādājat mazāk nekā 30 stundas nedēļā?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C2426" w14:textId="77777777" w:rsidR="003C09B5" w:rsidRPr="005478AA" w:rsidRDefault="003C09B5" w:rsidP="000102AC">
            <w:pPr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5478AA">
              <w:rPr>
                <w:color w:val="808080"/>
                <w:sz w:val="16"/>
              </w:rPr>
              <w:t>PL120</w:t>
            </w:r>
          </w:p>
        </w:tc>
      </w:tr>
      <w:tr w:rsidR="003C09B5" w14:paraId="22224816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60E5A" w14:textId="77777777" w:rsidR="003C09B5" w:rsidRDefault="003C09B5" w:rsidP="000102A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18A34" w14:textId="77777777" w:rsidR="003C09B5" w:rsidRDefault="003C09B5" w:rsidP="000102AC">
            <w:pPr>
              <w:spacing w:before="20"/>
              <w:ind w:left="459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Mācības skolā, mācību prakse vai citas apmācības...….……………..…………..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9FE24D" w14:textId="77777777" w:rsidR="003C09B5" w:rsidRDefault="003C09B5" w:rsidP="000102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3B99603" w14:textId="77777777" w:rsidR="003C09B5" w:rsidRDefault="003C09B5" w:rsidP="000102AC">
            <w:pPr>
              <w:rPr>
                <w:sz w:val="16"/>
                <w:szCs w:val="20"/>
              </w:rPr>
            </w:pPr>
          </w:p>
          <w:p w14:paraId="61BCDC9C" w14:textId="77777777" w:rsidR="003C09B5" w:rsidRDefault="003C09B5" w:rsidP="000102AC">
            <w:pPr>
              <w:rPr>
                <w:sz w:val="16"/>
                <w:szCs w:val="20"/>
              </w:rPr>
            </w:pPr>
          </w:p>
          <w:p w14:paraId="25683F9D" w14:textId="77777777" w:rsidR="003C09B5" w:rsidRDefault="003C09B5" w:rsidP="000102AC">
            <w:pPr>
              <w:rPr>
                <w:sz w:val="16"/>
                <w:szCs w:val="20"/>
              </w:rPr>
            </w:pPr>
          </w:p>
          <w:p w14:paraId="2B5D35F0" w14:textId="77777777" w:rsidR="003C09B5" w:rsidRDefault="003C09B5" w:rsidP="000102AC">
            <w:pPr>
              <w:rPr>
                <w:sz w:val="16"/>
                <w:szCs w:val="20"/>
              </w:rPr>
            </w:pPr>
          </w:p>
          <w:p w14:paraId="31EB121A" w14:textId="77777777" w:rsidR="003C09B5" w:rsidRDefault="003C09B5" w:rsidP="000102AC">
            <w:pPr>
              <w:rPr>
                <w:sz w:val="16"/>
                <w:szCs w:val="20"/>
              </w:rPr>
            </w:pPr>
          </w:p>
        </w:tc>
      </w:tr>
      <w:tr w:rsidR="003C09B5" w14:paraId="77253B15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44943" w14:textId="77777777" w:rsidR="003C09B5" w:rsidRDefault="003C09B5" w:rsidP="000102A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B5DF1" w14:textId="77777777" w:rsidR="003C09B5" w:rsidRDefault="003C09B5" w:rsidP="000102AC">
            <w:pPr>
              <w:spacing w:before="20"/>
              <w:ind w:left="459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Veselības apstākļu vai īslaicīgas darba nespējas dēļ ……..………………….…...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7FAEC8" w14:textId="77777777" w:rsidR="003C09B5" w:rsidRDefault="003C09B5" w:rsidP="000102AC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5610C65" w14:textId="77777777" w:rsidR="003C09B5" w:rsidRDefault="003C09B5" w:rsidP="000102AC">
            <w:pPr>
              <w:rPr>
                <w:sz w:val="16"/>
                <w:szCs w:val="20"/>
              </w:rPr>
            </w:pPr>
          </w:p>
        </w:tc>
      </w:tr>
      <w:tr w:rsidR="003C09B5" w14:paraId="2AB264E2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87DE7" w14:textId="77777777" w:rsidR="003C09B5" w:rsidRDefault="003C09B5" w:rsidP="000102A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2E8B3" w14:textId="77777777" w:rsidR="003C09B5" w:rsidRDefault="003C09B5" w:rsidP="000102AC">
            <w:pPr>
              <w:spacing w:before="20"/>
              <w:ind w:left="459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Vēlos strādāt vairāk stundu, bet nevaru atrast šādu darbu/-us….....……………...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05F671" w14:textId="77777777" w:rsidR="003C09B5" w:rsidRDefault="003C09B5" w:rsidP="000102AC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2CC179B" w14:textId="77777777" w:rsidR="003C09B5" w:rsidRDefault="003C09B5" w:rsidP="000102AC">
            <w:pPr>
              <w:rPr>
                <w:sz w:val="16"/>
                <w:szCs w:val="20"/>
              </w:rPr>
            </w:pPr>
          </w:p>
        </w:tc>
      </w:tr>
      <w:tr w:rsidR="003C09B5" w14:paraId="6146F500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50832" w14:textId="77777777" w:rsidR="003C09B5" w:rsidRDefault="003C09B5" w:rsidP="000102A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834B0" w14:textId="77777777" w:rsidR="003C09B5" w:rsidRDefault="003C09B5" w:rsidP="000102AC">
            <w:pPr>
              <w:spacing w:before="20"/>
              <w:ind w:left="459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Negribu strādāt vairāk stundu ……………………………….…………………...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FA2B90" w14:textId="77777777" w:rsidR="003C09B5" w:rsidRDefault="003C09B5" w:rsidP="000102AC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266152B" w14:textId="77777777" w:rsidR="003C09B5" w:rsidRDefault="003C09B5" w:rsidP="000102AC">
            <w:pPr>
              <w:rPr>
                <w:sz w:val="16"/>
                <w:szCs w:val="20"/>
              </w:rPr>
            </w:pPr>
          </w:p>
        </w:tc>
      </w:tr>
      <w:tr w:rsidR="003C09B5" w14:paraId="5BAFBB78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1EDCB" w14:textId="77777777" w:rsidR="003C09B5" w:rsidRDefault="003C09B5" w:rsidP="000102A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C7B0E" w14:textId="77777777" w:rsidR="003C09B5" w:rsidRDefault="003C09B5" w:rsidP="000102AC">
            <w:pPr>
              <w:tabs>
                <w:tab w:val="right" w:leader="dot" w:pos="6412"/>
              </w:tabs>
              <w:spacing w:before="20"/>
              <w:ind w:left="459" w:right="-108"/>
              <w:rPr>
                <w:sz w:val="18"/>
                <w:szCs w:val="20"/>
              </w:rPr>
            </w:pPr>
            <w:r>
              <w:rPr>
                <w:sz w:val="18"/>
              </w:rPr>
              <w:t>Nostrādāto stundu skaits visos darbos ir uzskatāms par pilnas slodzes darba ekvivalentu…………………….………………………………..…………..…….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89C119" w14:textId="77777777" w:rsidR="003C09B5" w:rsidRDefault="003C09B5" w:rsidP="000102AC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C19CF8" w14:textId="77777777" w:rsidR="003C09B5" w:rsidRDefault="003C09B5" w:rsidP="000102AC">
            <w:pPr>
              <w:rPr>
                <w:sz w:val="16"/>
                <w:szCs w:val="20"/>
              </w:rPr>
            </w:pPr>
          </w:p>
        </w:tc>
      </w:tr>
      <w:tr w:rsidR="003C09B5" w14:paraId="037202C1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7E194" w14:textId="77777777" w:rsidR="003C09B5" w:rsidRDefault="003C09B5" w:rsidP="000102A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5D5B0" w14:textId="77777777" w:rsidR="003C09B5" w:rsidRDefault="003C09B5" w:rsidP="000102AC">
            <w:pPr>
              <w:tabs>
                <w:tab w:val="right" w:leader="dot" w:pos="6271"/>
              </w:tabs>
              <w:spacing w:before="20"/>
              <w:ind w:left="459" w:right="-108"/>
              <w:rPr>
                <w:sz w:val="18"/>
                <w:szCs w:val="20"/>
              </w:rPr>
            </w:pPr>
            <w:r>
              <w:rPr>
                <w:sz w:val="18"/>
              </w:rPr>
              <w:t>Mājsaimniecības darbi, rūpes par bērniem vai citiem cilvēkiem………………....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3A292" w14:textId="77777777" w:rsidR="003C09B5" w:rsidRDefault="003C09B5" w:rsidP="000102AC">
            <w:pPr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B08885" w14:textId="77777777" w:rsidR="003C09B5" w:rsidRDefault="003C09B5" w:rsidP="000102AC">
            <w:pPr>
              <w:rPr>
                <w:sz w:val="16"/>
                <w:szCs w:val="20"/>
              </w:rPr>
            </w:pPr>
          </w:p>
        </w:tc>
      </w:tr>
      <w:tr w:rsidR="003C09B5" w14:paraId="6A8D9FBC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04E93" w14:textId="77777777" w:rsidR="003C09B5" w:rsidRDefault="003C09B5" w:rsidP="000102A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33A8B" w14:textId="77777777" w:rsidR="003C09B5" w:rsidRDefault="003C09B5" w:rsidP="000102AC">
            <w:pPr>
              <w:spacing w:before="20" w:after="40"/>
              <w:ind w:left="459" w:right="-108"/>
              <w:rPr>
                <w:sz w:val="18"/>
                <w:szCs w:val="20"/>
              </w:rPr>
            </w:pPr>
            <w:r>
              <w:rPr>
                <w:sz w:val="18"/>
              </w:rPr>
              <w:t>Cits iemesls……………………………………………………………………….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5F599181" w14:textId="77777777" w:rsidR="003C09B5" w:rsidRDefault="003C09B5" w:rsidP="000102AC">
            <w:pPr>
              <w:spacing w:before="2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A2FE5C0" w14:textId="77777777" w:rsidR="003C09B5" w:rsidRDefault="003C09B5" w:rsidP="000102AC">
            <w:pPr>
              <w:rPr>
                <w:sz w:val="16"/>
                <w:szCs w:val="20"/>
              </w:rPr>
            </w:pPr>
          </w:p>
        </w:tc>
      </w:tr>
    </w:tbl>
    <w:p w14:paraId="5635D6D9" w14:textId="77777777" w:rsidR="00F741E7" w:rsidRDefault="00F741E7">
      <w:pPr>
        <w:pStyle w:val="CommentText"/>
        <w:rPr>
          <w:sz w:val="2"/>
        </w:rPr>
      </w:pPr>
    </w:p>
    <w:p w14:paraId="6A801DB8" w14:textId="77777777" w:rsidR="002F41B5" w:rsidRPr="006E1E43" w:rsidRDefault="002F41B5">
      <w:pPr>
        <w:pStyle w:val="CommentText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06C0B24A" w14:textId="77777777" w:rsidTr="000B76CE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258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C3D664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Vai Jūs </w:t>
            </w:r>
            <w:r>
              <w:rPr>
                <w:b/>
                <w:sz w:val="20"/>
                <w:u w:val="single"/>
              </w:rPr>
              <w:t>pēdējo 12 mēnešu laikā</w:t>
            </w:r>
            <w:r>
              <w:rPr>
                <w:b/>
                <w:sz w:val="20"/>
              </w:rPr>
              <w:t xml:space="preserve"> vai </w:t>
            </w:r>
            <w:r>
              <w:rPr>
                <w:b/>
                <w:sz w:val="20"/>
                <w:u w:val="single"/>
              </w:rPr>
              <w:t>kopš pēdējās intervijas reizes</w:t>
            </w:r>
            <w:r>
              <w:rPr>
                <w:bCs/>
                <w:sz w:val="20"/>
              </w:rPr>
              <w:t xml:space="preserve"> </w:t>
            </w:r>
            <w:r>
              <w:rPr>
                <w:b/>
                <w:sz w:val="20"/>
              </w:rPr>
              <w:t>esat mainīji</w:t>
            </w:r>
            <w:r w:rsidRPr="00C336C3">
              <w:rPr>
                <w:b/>
                <w:sz w:val="20"/>
              </w:rPr>
              <w:t>s</w:t>
            </w:r>
            <w:r>
              <w:rPr>
                <w:b/>
                <w:sz w:val="20"/>
              </w:rPr>
              <w:t xml:space="preserve"> darbu?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48DCC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PL160</w:t>
            </w:r>
          </w:p>
        </w:tc>
      </w:tr>
      <w:tr w:rsidR="002F41B5" w14:paraId="700AEEA6" w14:textId="77777777" w:rsidTr="00C937C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8478EE" w14:textId="77777777" w:rsidR="002F41B5" w:rsidRDefault="001D585E" w:rsidP="00C937C7">
            <w:pPr>
              <w:pStyle w:val="BodyTextIndent"/>
              <w:spacing w:before="10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noProof/>
                <w:sz w:val="20"/>
                <w:lang w:val="en-US"/>
              </w:rPr>
              <w:pict w14:anchorId="4DF7862A">
                <v:shape id="_x0000_s1152" type="#_x0000_t202" style="position:absolute;left:0;text-align:left;margin-left:-324.15pt;margin-top:1.05pt;width:324pt;height:64.95pt;z-index:251643904;mso-position-horizontal-relative:text;mso-position-vertical-relative:text">
                  <v:textbox style="mso-next-textbox:#_x0000_s1152" inset="1.5mm,.3mm,2.5mm,.3mm">
                    <w:txbxContent>
                      <w:p w14:paraId="10377D64" w14:textId="77777777" w:rsidR="002F41B5" w:rsidRPr="000B76CE" w:rsidRDefault="002F41B5" w:rsidP="00C937C7">
                        <w:pPr>
                          <w:spacing w:before="40" w:after="40" w:line="216" w:lineRule="auto"/>
                          <w:jc w:val="both"/>
                          <w:rPr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0B76CE">
                          <w:rPr>
                            <w:b/>
                            <w:i/>
                            <w:sz w:val="19"/>
                            <w:szCs w:val="19"/>
                          </w:rPr>
                          <w:t xml:space="preserve">Intervētāj, </w:t>
                        </w:r>
                      </w:p>
                      <w:p w14:paraId="3BD230DB" w14:textId="77777777" w:rsidR="002F41B5" w:rsidRPr="000B76CE" w:rsidRDefault="002F41B5">
                        <w:pPr>
                          <w:spacing w:line="216" w:lineRule="auto"/>
                          <w:ind w:left="397"/>
                          <w:jc w:val="both"/>
                          <w:rPr>
                            <w:i/>
                            <w:sz w:val="19"/>
                            <w:szCs w:val="19"/>
                            <w:u w:val="single"/>
                          </w:rPr>
                        </w:pP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1) ja persona tiek aptaujāta 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pirmo reizi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, tad </w:t>
                        </w:r>
                        <w:r w:rsidR="00B0666E">
                          <w:rPr>
                            <w:i/>
                            <w:sz w:val="19"/>
                            <w:szCs w:val="19"/>
                          </w:rPr>
                          <w:t>atbilde jāsniedz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 par </w:t>
                        </w:r>
                        <w:r w:rsidRPr="000B76CE">
                          <w:rPr>
                            <w:b/>
                            <w:bCs/>
                            <w:i/>
                            <w:sz w:val="19"/>
                            <w:szCs w:val="19"/>
                            <w:u w:val="single"/>
                          </w:rPr>
                          <w:t>pēdējiem 12 mēnešiem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;</w:t>
                        </w:r>
                      </w:p>
                      <w:p w14:paraId="09A91EFF" w14:textId="77777777" w:rsidR="002F41B5" w:rsidRPr="000B76CE" w:rsidRDefault="002F41B5" w:rsidP="00C937C7">
                        <w:pPr>
                          <w:spacing w:before="80" w:line="216" w:lineRule="auto"/>
                          <w:ind w:left="357"/>
                          <w:jc w:val="both"/>
                          <w:rPr>
                            <w:rFonts w:ascii="Arial" w:hAnsi="Arial"/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2) ja persona  tiek aptaujāta 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atkārtoti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, tad </w:t>
                        </w:r>
                        <w:r w:rsidR="00B0666E">
                          <w:rPr>
                            <w:i/>
                            <w:sz w:val="19"/>
                            <w:szCs w:val="19"/>
                          </w:rPr>
                          <w:t>atbilde jāsniedz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 par laika periodu </w:t>
                        </w:r>
                        <w:r w:rsidRPr="000B76CE">
                          <w:rPr>
                            <w:b/>
                            <w:bCs/>
                            <w:i/>
                            <w:sz w:val="19"/>
                            <w:szCs w:val="19"/>
                            <w:u w:val="single"/>
                          </w:rPr>
                          <w:t>kopš pēdējās intervijas reizes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>
              <w:rPr>
                <w:sz w:val="18"/>
                <w:lang w:val="lv-LV"/>
              </w:rPr>
              <w:t>JĀ…..</w:t>
            </w:r>
          </w:p>
          <w:p w14:paraId="5A201734" w14:textId="77777777" w:rsidR="002F41B5" w:rsidRDefault="002F41B5" w:rsidP="00C937C7">
            <w:pPr>
              <w:pStyle w:val="BodyTextIndent"/>
              <w:spacing w:before="12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1071" w14:textId="77777777" w:rsidR="002F41B5" w:rsidRDefault="002F41B5" w:rsidP="00C937C7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21AE7DC5" w14:textId="77777777" w:rsidR="002F41B5" w:rsidRDefault="002F41B5" w:rsidP="00C937C7">
            <w:pPr>
              <w:spacing w:before="10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BA351" w14:textId="77777777" w:rsidR="002F41B5" w:rsidRDefault="002F41B5" w:rsidP="00C937C7">
            <w:pPr>
              <w:spacing w:before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17</w:t>
            </w:r>
          </w:p>
          <w:p w14:paraId="45552F78" w14:textId="77777777" w:rsidR="002F41B5" w:rsidRDefault="002F41B5" w:rsidP="00C937C7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29</w:t>
            </w:r>
          </w:p>
        </w:tc>
      </w:tr>
    </w:tbl>
    <w:p w14:paraId="6E725142" w14:textId="77777777" w:rsidR="002F41B5" w:rsidRDefault="002F41B5">
      <w:pPr>
        <w:pStyle w:val="CommentText"/>
        <w:rPr>
          <w:sz w:val="2"/>
        </w:rPr>
      </w:pPr>
    </w:p>
    <w:p w14:paraId="32A45407" w14:textId="77777777" w:rsidR="002F41B5" w:rsidRDefault="002F41B5">
      <w:pPr>
        <w:pStyle w:val="CommentText"/>
        <w:rPr>
          <w:sz w:val="2"/>
        </w:rPr>
      </w:pPr>
    </w:p>
    <w:p w14:paraId="65385E8B" w14:textId="77777777" w:rsidR="002F41B5" w:rsidRDefault="002F41B5">
      <w:pPr>
        <w:pStyle w:val="CommentText"/>
        <w:rPr>
          <w:sz w:val="2"/>
        </w:rPr>
      </w:pPr>
    </w:p>
    <w:p w14:paraId="3E8FD7B5" w14:textId="77777777" w:rsidR="002F41B5" w:rsidRDefault="002F41B5">
      <w:pPr>
        <w:pStyle w:val="CommentText"/>
        <w:rPr>
          <w:sz w:val="2"/>
        </w:rPr>
      </w:pPr>
    </w:p>
    <w:p w14:paraId="2F531319" w14:textId="77777777" w:rsidR="002F41B5" w:rsidRDefault="002F41B5">
      <w:pPr>
        <w:pStyle w:val="CommentText"/>
        <w:rPr>
          <w:sz w:val="2"/>
        </w:rPr>
      </w:pPr>
    </w:p>
    <w:p w14:paraId="21105F7B" w14:textId="77777777" w:rsidR="002F41B5" w:rsidRDefault="002F41B5">
      <w:pPr>
        <w:pStyle w:val="CommentText"/>
        <w:rPr>
          <w:sz w:val="2"/>
        </w:rPr>
      </w:pPr>
    </w:p>
    <w:p w14:paraId="0C2BAA68" w14:textId="77777777" w:rsidR="002F41B5" w:rsidRDefault="002F41B5">
      <w:pPr>
        <w:pStyle w:val="CommentText"/>
        <w:rPr>
          <w:sz w:val="2"/>
        </w:rPr>
      </w:pPr>
    </w:p>
    <w:p w14:paraId="02351E85" w14:textId="77777777" w:rsidR="002F41B5" w:rsidRDefault="002F41B5">
      <w:pPr>
        <w:pStyle w:val="CommentText"/>
        <w:rPr>
          <w:sz w:val="2"/>
        </w:rPr>
      </w:pPr>
    </w:p>
    <w:p w14:paraId="4AE07369" w14:textId="77777777" w:rsidR="002F41B5" w:rsidRDefault="002F41B5">
      <w:pPr>
        <w:pStyle w:val="CommentText"/>
        <w:rPr>
          <w:sz w:val="2"/>
        </w:rPr>
      </w:pPr>
    </w:p>
    <w:p w14:paraId="1FB86B99" w14:textId="77777777" w:rsidR="002F41B5" w:rsidRDefault="002F41B5">
      <w:pPr>
        <w:pStyle w:val="CommentText"/>
        <w:rPr>
          <w:sz w:val="2"/>
        </w:rPr>
      </w:pPr>
    </w:p>
    <w:p w14:paraId="01049F02" w14:textId="77777777" w:rsidR="002F41B5" w:rsidRDefault="002F41B5">
      <w:pPr>
        <w:pStyle w:val="CommentText"/>
        <w:rPr>
          <w:sz w:val="2"/>
        </w:rPr>
      </w:pPr>
    </w:p>
    <w:p w14:paraId="2954BBB6" w14:textId="77777777" w:rsidR="002F41B5" w:rsidRDefault="002F41B5">
      <w:pPr>
        <w:pStyle w:val="CommentText"/>
        <w:rPr>
          <w:sz w:val="2"/>
        </w:rPr>
      </w:pPr>
    </w:p>
    <w:p w14:paraId="32B2007F" w14:textId="77777777" w:rsidR="002F41B5" w:rsidRDefault="002F41B5">
      <w:pPr>
        <w:pStyle w:val="CommentText"/>
        <w:rPr>
          <w:sz w:val="2"/>
        </w:rPr>
      </w:pPr>
    </w:p>
    <w:p w14:paraId="71C9E322" w14:textId="77777777" w:rsidR="002F41B5" w:rsidRDefault="002F41B5">
      <w:pPr>
        <w:pStyle w:val="CommentText"/>
        <w:rPr>
          <w:sz w:val="2"/>
        </w:rPr>
      </w:pPr>
    </w:p>
    <w:p w14:paraId="691B937C" w14:textId="77777777" w:rsidR="002F41B5" w:rsidRDefault="002F41B5">
      <w:pPr>
        <w:pStyle w:val="CommentText"/>
        <w:rPr>
          <w:sz w:val="2"/>
        </w:rPr>
      </w:pPr>
    </w:p>
    <w:p w14:paraId="61F5F581" w14:textId="77777777" w:rsidR="002F41B5" w:rsidRDefault="002F41B5">
      <w:pPr>
        <w:pStyle w:val="CommentText"/>
        <w:rPr>
          <w:sz w:val="2"/>
        </w:rPr>
      </w:pPr>
    </w:p>
    <w:p w14:paraId="33D84090" w14:textId="77777777" w:rsidR="002F41B5" w:rsidRDefault="002F41B5">
      <w:pPr>
        <w:pStyle w:val="CommentText"/>
        <w:rPr>
          <w:sz w:val="2"/>
        </w:rPr>
      </w:pPr>
    </w:p>
    <w:p w14:paraId="0A31A0F8" w14:textId="77777777" w:rsidR="002F41B5" w:rsidRDefault="002F41B5">
      <w:pPr>
        <w:pStyle w:val="CommentText"/>
        <w:rPr>
          <w:sz w:val="2"/>
        </w:rPr>
      </w:pPr>
    </w:p>
    <w:p w14:paraId="2CF8F69A" w14:textId="77777777" w:rsidR="002F41B5" w:rsidRDefault="002F41B5">
      <w:pPr>
        <w:pStyle w:val="CommentText"/>
        <w:rPr>
          <w:sz w:val="2"/>
        </w:rPr>
      </w:pPr>
    </w:p>
    <w:p w14:paraId="661947BC" w14:textId="77777777" w:rsidR="002F41B5" w:rsidRDefault="002F41B5">
      <w:pPr>
        <w:pStyle w:val="CommentText"/>
        <w:rPr>
          <w:sz w:val="2"/>
        </w:rPr>
      </w:pPr>
    </w:p>
    <w:p w14:paraId="72E1F6AC" w14:textId="77777777" w:rsidR="002F41B5" w:rsidRDefault="002F41B5">
      <w:pPr>
        <w:pStyle w:val="CommentText"/>
        <w:rPr>
          <w:sz w:val="2"/>
        </w:rPr>
      </w:pPr>
    </w:p>
    <w:p w14:paraId="61C11C98" w14:textId="77777777" w:rsidR="002F41B5" w:rsidRDefault="002F41B5">
      <w:pPr>
        <w:pStyle w:val="CommentText"/>
        <w:rPr>
          <w:sz w:val="2"/>
        </w:rPr>
      </w:pPr>
    </w:p>
    <w:p w14:paraId="4872D3A7" w14:textId="77777777" w:rsidR="002F41B5" w:rsidRDefault="002F41B5">
      <w:pPr>
        <w:pStyle w:val="CommentText"/>
        <w:rPr>
          <w:sz w:val="2"/>
        </w:rPr>
      </w:pPr>
    </w:p>
    <w:p w14:paraId="782E7EBD" w14:textId="77777777" w:rsidR="002F41B5" w:rsidRDefault="002F41B5">
      <w:pPr>
        <w:pStyle w:val="CommentText"/>
        <w:rPr>
          <w:sz w:val="2"/>
        </w:rPr>
      </w:pPr>
    </w:p>
    <w:p w14:paraId="2AC10708" w14:textId="77777777" w:rsidR="002F41B5" w:rsidRDefault="002F41B5">
      <w:pPr>
        <w:pStyle w:val="CommentText"/>
        <w:rPr>
          <w:sz w:val="2"/>
        </w:rPr>
      </w:pPr>
    </w:p>
    <w:p w14:paraId="4A3786D0" w14:textId="77777777" w:rsidR="002F41B5" w:rsidRDefault="002F41B5">
      <w:pPr>
        <w:pStyle w:val="CommentText"/>
        <w:rPr>
          <w:sz w:val="2"/>
        </w:rPr>
      </w:pPr>
    </w:p>
    <w:p w14:paraId="4F3BA949" w14:textId="77777777" w:rsidR="002F41B5" w:rsidRPr="006744F4" w:rsidRDefault="002F41B5">
      <w:pPr>
        <w:pStyle w:val="CommentText"/>
        <w:rPr>
          <w:sz w:val="24"/>
          <w:szCs w:val="24"/>
        </w:rPr>
      </w:pPr>
    </w:p>
    <w:p w14:paraId="3EDA398D" w14:textId="77777777" w:rsidR="002F41B5" w:rsidRDefault="002F41B5">
      <w:pPr>
        <w:pStyle w:val="CommentText"/>
        <w:rPr>
          <w:sz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3C09B5" w:rsidRPr="000B76CE" w14:paraId="787566FD" w14:textId="77777777" w:rsidTr="003C09B5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9C81" w14:textId="77777777" w:rsidR="003C09B5" w:rsidRPr="003C09B5" w:rsidRDefault="001D585E" w:rsidP="000102AC">
            <w:pPr>
              <w:ind w:right="-109" w:hanging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pict w14:anchorId="2BE2C71C">
                <v:roundrect id="_x0000_s1330" style="position:absolute;left:0;text-align:left;margin-left:17.2pt;margin-top:23.5pt;width:63.75pt;height:21.1pt;z-index:251670528" arcsize="10923f">
                  <v:textbox style="mso-next-textbox:#_x0000_s1330">
                    <w:txbxContent>
                      <w:p w14:paraId="612338B6" w14:textId="77777777" w:rsidR="003C09B5" w:rsidRDefault="003C09B5" w:rsidP="003C09B5">
                        <w:r w:rsidRPr="007C6E47">
                          <w:rPr>
                            <w:sz w:val="20"/>
                            <w:szCs w:val="20"/>
                          </w:rPr>
                          <w:t>6.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3C09B5" w:rsidRPr="001B1B5A">
              <w:rPr>
                <w:b/>
                <w:sz w:val="20"/>
              </w:rPr>
              <w:t>17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26E93C" w14:textId="77777777" w:rsidR="003C09B5" w:rsidRPr="000F6DD5" w:rsidRDefault="003C09B5" w:rsidP="000102AC">
            <w:pPr>
              <w:rPr>
                <w:b/>
                <w:sz w:val="20"/>
                <w:szCs w:val="20"/>
              </w:rPr>
            </w:pPr>
            <w:r w:rsidRPr="000F6DD5">
              <w:rPr>
                <w:b/>
                <w:sz w:val="20"/>
                <w:szCs w:val="20"/>
              </w:rPr>
              <w:t>Kāpēc Jūs mainījāt darbu pēdējo 12 mēnešu laikā vai kopš pēdējās intervijas reizes?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EA3FA" w14:textId="77777777" w:rsidR="003C09B5" w:rsidRPr="003C09B5" w:rsidRDefault="003C09B5" w:rsidP="000102AC">
            <w:pPr>
              <w:ind w:left="-108" w:right="-108"/>
              <w:jc w:val="center"/>
              <w:rPr>
                <w:color w:val="C0C0C0"/>
                <w:sz w:val="16"/>
              </w:rPr>
            </w:pPr>
            <w:r w:rsidRPr="003C09B5">
              <w:rPr>
                <w:color w:val="C0C0C0"/>
                <w:sz w:val="16"/>
              </w:rPr>
              <w:t>PL170</w:t>
            </w:r>
          </w:p>
        </w:tc>
      </w:tr>
      <w:tr w:rsidR="003C09B5" w:rsidRPr="000B76CE" w14:paraId="3F6D8D42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CE874" w14:textId="77777777" w:rsidR="003C09B5" w:rsidRPr="000B76CE" w:rsidRDefault="003C09B5" w:rsidP="000102AC">
            <w:pPr>
              <w:pStyle w:val="NormalWeb"/>
              <w:widowControl/>
              <w:snapToGrid/>
              <w:rPr>
                <w:sz w:val="20"/>
                <w:szCs w:val="20"/>
                <w:lang w:val="lv-LV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7D62" w14:textId="77777777" w:rsidR="003C09B5" w:rsidRPr="000B76CE" w:rsidRDefault="003C09B5" w:rsidP="000102AC">
            <w:pPr>
              <w:spacing w:before="100"/>
              <w:ind w:left="397" w:right="-108"/>
              <w:rPr>
                <w:i/>
                <w:sz w:val="18"/>
                <w:szCs w:val="20"/>
              </w:rPr>
            </w:pPr>
            <w:r w:rsidRPr="000B76CE">
              <w:rPr>
                <w:sz w:val="18"/>
              </w:rPr>
              <w:t>Pieņēmu citu darba piedāvājumu/ gribēju atrast labāku darbu……………..…….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CD113D" w14:textId="77777777" w:rsidR="003C09B5" w:rsidRPr="000B76CE" w:rsidRDefault="003C09B5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0B76CE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B1591" w14:textId="77777777" w:rsidR="003C09B5" w:rsidRPr="000B76CE" w:rsidRDefault="001D585E" w:rsidP="000102AC">
            <w:pPr>
              <w:rPr>
                <w:sz w:val="16"/>
              </w:rPr>
            </w:pPr>
            <w:r>
              <w:pict w14:anchorId="35FD4C72">
                <v:shape id="_x0000_s1329" type="#_x0000_t88" style="position:absolute;margin-left:-1.2pt;margin-top:3.75pt;width:12.6pt;height:128.65pt;z-index:251669504;mso-position-horizontal-relative:text;mso-position-vertical-relative:text">
                  <w10:wrap anchorx="page"/>
                </v:shape>
              </w:pict>
            </w:r>
            <w:r w:rsidR="003C09B5" w:rsidRPr="000B76CE">
              <w:rPr>
                <w:sz w:val="16"/>
              </w:rPr>
              <w:t xml:space="preserve">   </w:t>
            </w:r>
          </w:p>
          <w:p w14:paraId="081755AA" w14:textId="77777777" w:rsidR="003C09B5" w:rsidRPr="000B76CE" w:rsidRDefault="003C09B5" w:rsidP="000102AC">
            <w:pPr>
              <w:rPr>
                <w:sz w:val="16"/>
              </w:rPr>
            </w:pPr>
          </w:p>
          <w:p w14:paraId="023E0326" w14:textId="77777777" w:rsidR="003C09B5" w:rsidRPr="000B76CE" w:rsidRDefault="003C09B5" w:rsidP="000102AC">
            <w:pPr>
              <w:rPr>
                <w:sz w:val="16"/>
              </w:rPr>
            </w:pPr>
          </w:p>
          <w:p w14:paraId="200B789C" w14:textId="77777777" w:rsidR="003C09B5" w:rsidRPr="000B76CE" w:rsidRDefault="003C09B5" w:rsidP="000102AC">
            <w:pPr>
              <w:rPr>
                <w:sz w:val="16"/>
              </w:rPr>
            </w:pPr>
          </w:p>
          <w:p w14:paraId="731ECE2A" w14:textId="77777777" w:rsidR="003C09B5" w:rsidRPr="000B76CE" w:rsidRDefault="003C09B5" w:rsidP="000102AC">
            <w:pPr>
              <w:rPr>
                <w:sz w:val="32"/>
                <w:szCs w:val="32"/>
              </w:rPr>
            </w:pPr>
          </w:p>
          <w:p w14:paraId="7FD81BC3" w14:textId="77777777" w:rsidR="003C09B5" w:rsidRPr="000B76CE" w:rsidRDefault="003C09B5" w:rsidP="000102AC">
            <w:pPr>
              <w:rPr>
                <w:sz w:val="6"/>
              </w:rPr>
            </w:pPr>
          </w:p>
          <w:p w14:paraId="20AE0772" w14:textId="77777777" w:rsidR="003C09B5" w:rsidRPr="000B76CE" w:rsidRDefault="003C09B5" w:rsidP="000102AC">
            <w:pPr>
              <w:jc w:val="center"/>
              <w:rPr>
                <w:b/>
                <w:sz w:val="8"/>
              </w:rPr>
            </w:pPr>
            <w:r w:rsidRPr="000B76CE">
              <w:rPr>
                <w:b/>
                <w:sz w:val="20"/>
              </w:rPr>
              <w:sym w:font="Symbol" w:char="00AE"/>
            </w:r>
            <w:r w:rsidRPr="000B76CE">
              <w:rPr>
                <w:b/>
                <w:sz w:val="20"/>
              </w:rPr>
              <w:t xml:space="preserve"> 29</w:t>
            </w:r>
          </w:p>
          <w:p w14:paraId="4F6060C7" w14:textId="77777777" w:rsidR="003C09B5" w:rsidRPr="000B76CE" w:rsidRDefault="003C09B5" w:rsidP="000102AC">
            <w:pPr>
              <w:rPr>
                <w:sz w:val="20"/>
                <w:szCs w:val="20"/>
              </w:rPr>
            </w:pPr>
            <w:r w:rsidRPr="000B76CE">
              <w:rPr>
                <w:sz w:val="16"/>
              </w:rPr>
              <w:t xml:space="preserve">        </w:t>
            </w:r>
          </w:p>
        </w:tc>
      </w:tr>
      <w:tr w:rsidR="003C09B5" w:rsidRPr="000B76CE" w14:paraId="27C9943B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0E415" w14:textId="77777777" w:rsidR="003C09B5" w:rsidRPr="000B76CE" w:rsidRDefault="003C09B5" w:rsidP="000102AC">
            <w:pPr>
              <w:rPr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AE1EE" w14:textId="77777777" w:rsidR="003C09B5" w:rsidRPr="000B76CE" w:rsidRDefault="003C09B5" w:rsidP="000102AC">
            <w:pPr>
              <w:spacing w:before="100"/>
              <w:ind w:left="397" w:right="-108"/>
              <w:rPr>
                <w:i/>
                <w:sz w:val="18"/>
                <w:szCs w:val="20"/>
              </w:rPr>
            </w:pPr>
            <w:r w:rsidRPr="000B76CE">
              <w:rPr>
                <w:sz w:val="18"/>
              </w:rPr>
              <w:t>Beidzās darba līguma termiņš……….………….……………..…………..……...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4A3B4E" w14:textId="77777777" w:rsidR="003C09B5" w:rsidRPr="000B76CE" w:rsidRDefault="003C09B5" w:rsidP="000102AC">
            <w:pPr>
              <w:spacing w:before="120"/>
              <w:jc w:val="center"/>
              <w:rPr>
                <w:sz w:val="20"/>
                <w:szCs w:val="20"/>
              </w:rPr>
            </w:pPr>
            <w:r w:rsidRPr="000B76CE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4D202FE" w14:textId="77777777" w:rsidR="003C09B5" w:rsidRPr="000B76CE" w:rsidRDefault="003C09B5" w:rsidP="000102AC">
            <w:pPr>
              <w:rPr>
                <w:sz w:val="20"/>
                <w:szCs w:val="20"/>
              </w:rPr>
            </w:pPr>
          </w:p>
        </w:tc>
      </w:tr>
      <w:tr w:rsidR="003C09B5" w:rsidRPr="000B76CE" w14:paraId="29DB3194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8599F" w14:textId="77777777" w:rsidR="003C09B5" w:rsidRPr="000B76CE" w:rsidRDefault="003C09B5" w:rsidP="000102AC">
            <w:pPr>
              <w:rPr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31FD3" w14:textId="77777777" w:rsidR="003C09B5" w:rsidRPr="000B76CE" w:rsidRDefault="003C09B5" w:rsidP="000102AC">
            <w:pPr>
              <w:spacing w:before="100"/>
              <w:ind w:left="397" w:right="-108"/>
              <w:rPr>
                <w:i/>
                <w:sz w:val="18"/>
                <w:szCs w:val="20"/>
              </w:rPr>
            </w:pPr>
            <w:r w:rsidRPr="000B76CE">
              <w:rPr>
                <w:sz w:val="18"/>
              </w:rPr>
              <w:t>Pārtraucu strādāt pēc darba devēja iniciatīvas (uzņēmuma slēgšana, darbinieku skaita samazināšana, priekšlaicīga pensionēšanās, atlaišana u.c.)….……….……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08AD42" w14:textId="77777777" w:rsidR="003C09B5" w:rsidRPr="000B76CE" w:rsidRDefault="003C09B5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0B76CE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9EB7B05" w14:textId="77777777" w:rsidR="003C09B5" w:rsidRPr="000B76CE" w:rsidRDefault="003C09B5" w:rsidP="000102AC">
            <w:pPr>
              <w:rPr>
                <w:sz w:val="20"/>
                <w:szCs w:val="20"/>
              </w:rPr>
            </w:pPr>
          </w:p>
        </w:tc>
      </w:tr>
      <w:tr w:rsidR="003C09B5" w:rsidRPr="000B76CE" w14:paraId="15E1195B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9CE89" w14:textId="77777777" w:rsidR="003C09B5" w:rsidRPr="000B76CE" w:rsidRDefault="003C09B5" w:rsidP="000102AC">
            <w:pPr>
              <w:rPr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53A74" w14:textId="77777777" w:rsidR="003C09B5" w:rsidRPr="000B76CE" w:rsidRDefault="003C09B5" w:rsidP="000102AC">
            <w:pPr>
              <w:spacing w:before="100"/>
              <w:ind w:left="397" w:right="-108"/>
              <w:rPr>
                <w:i/>
                <w:sz w:val="18"/>
                <w:szCs w:val="20"/>
              </w:rPr>
            </w:pPr>
            <w:r w:rsidRPr="000B76CE">
              <w:rPr>
                <w:sz w:val="18"/>
              </w:rPr>
              <w:t>Tika pārdots vai slēgts paša/ ģimenes uzņēmums.……..….………………..…….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E0686E" w14:textId="77777777" w:rsidR="003C09B5" w:rsidRPr="000B76CE" w:rsidRDefault="003C09B5" w:rsidP="000102AC">
            <w:pPr>
              <w:spacing w:before="100"/>
              <w:jc w:val="center"/>
              <w:rPr>
                <w:sz w:val="20"/>
                <w:szCs w:val="20"/>
              </w:rPr>
            </w:pPr>
            <w:r w:rsidRPr="000B76CE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6131A34" w14:textId="77777777" w:rsidR="003C09B5" w:rsidRPr="000B76CE" w:rsidRDefault="003C09B5" w:rsidP="000102AC">
            <w:pPr>
              <w:rPr>
                <w:sz w:val="20"/>
                <w:szCs w:val="20"/>
              </w:rPr>
            </w:pPr>
          </w:p>
        </w:tc>
      </w:tr>
      <w:tr w:rsidR="003C09B5" w:rsidRPr="000B76CE" w14:paraId="3F8479DA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67113" w14:textId="77777777" w:rsidR="003C09B5" w:rsidRPr="000B76CE" w:rsidRDefault="003C09B5" w:rsidP="000102AC">
            <w:pPr>
              <w:rPr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CEEDF" w14:textId="77777777" w:rsidR="003C09B5" w:rsidRPr="000B76CE" w:rsidRDefault="003C09B5" w:rsidP="000102AC">
            <w:pPr>
              <w:tabs>
                <w:tab w:val="right" w:leader="dot" w:pos="6412"/>
              </w:tabs>
              <w:spacing w:before="100"/>
              <w:ind w:left="397" w:right="-108"/>
              <w:rPr>
                <w:sz w:val="18"/>
                <w:szCs w:val="20"/>
              </w:rPr>
            </w:pPr>
            <w:r w:rsidRPr="000B76CE">
              <w:rPr>
                <w:sz w:val="18"/>
              </w:rPr>
              <w:t>Bija jārūpējas par bērnu/-iem vai citiem aprūpējamiem...…....…..……………....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E4BC5A" w14:textId="77777777" w:rsidR="003C09B5" w:rsidRPr="000B76CE" w:rsidRDefault="003C09B5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0B76CE">
              <w:rPr>
                <w:sz w:val="20"/>
              </w:rPr>
              <w:t>5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1A8C48" w14:textId="77777777" w:rsidR="003C09B5" w:rsidRPr="000B76CE" w:rsidRDefault="003C09B5" w:rsidP="000102AC">
            <w:pPr>
              <w:rPr>
                <w:sz w:val="20"/>
                <w:szCs w:val="20"/>
              </w:rPr>
            </w:pPr>
          </w:p>
        </w:tc>
      </w:tr>
      <w:tr w:rsidR="003C09B5" w:rsidRPr="000B76CE" w14:paraId="069649D4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375EA" w14:textId="77777777" w:rsidR="003C09B5" w:rsidRPr="000B76CE" w:rsidRDefault="003C09B5" w:rsidP="000102AC">
            <w:pPr>
              <w:rPr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F640E" w14:textId="77777777" w:rsidR="003C09B5" w:rsidRPr="000B76CE" w:rsidRDefault="003C09B5" w:rsidP="000102AC">
            <w:pPr>
              <w:tabs>
                <w:tab w:val="right" w:leader="dot" w:pos="6271"/>
              </w:tabs>
              <w:spacing w:before="100"/>
              <w:ind w:left="397" w:right="-108"/>
              <w:rPr>
                <w:sz w:val="18"/>
                <w:szCs w:val="20"/>
              </w:rPr>
            </w:pPr>
            <w:r w:rsidRPr="000B76CE">
              <w:rPr>
                <w:sz w:val="18"/>
              </w:rPr>
              <w:t>Kopdzīves partnera darba dēļ mums bija jāmaina dzīvesvieta/ tika noslēgta laulība…………………………………………………………………………..…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E42F3" w14:textId="77777777" w:rsidR="003C09B5" w:rsidRPr="000B76CE" w:rsidRDefault="003C09B5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0B76CE">
              <w:rPr>
                <w:sz w:val="20"/>
              </w:rPr>
              <w:t>6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2DB6AA0" w14:textId="77777777" w:rsidR="003C09B5" w:rsidRPr="000B76CE" w:rsidRDefault="003C09B5" w:rsidP="000102AC">
            <w:pPr>
              <w:rPr>
                <w:sz w:val="20"/>
                <w:szCs w:val="20"/>
              </w:rPr>
            </w:pPr>
          </w:p>
        </w:tc>
      </w:tr>
      <w:tr w:rsidR="003C09B5" w:rsidRPr="000B76CE" w14:paraId="31D697D5" w14:textId="77777777" w:rsidTr="000102AC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B0B5A" w14:textId="77777777" w:rsidR="003C09B5" w:rsidRPr="000B76CE" w:rsidRDefault="003C09B5" w:rsidP="000102AC">
            <w:pPr>
              <w:rPr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F6485" w14:textId="77777777" w:rsidR="003C09B5" w:rsidRPr="000B76CE" w:rsidRDefault="003C09B5" w:rsidP="000102AC">
            <w:pPr>
              <w:spacing w:before="100"/>
              <w:ind w:left="397" w:right="-108"/>
              <w:rPr>
                <w:sz w:val="18"/>
                <w:szCs w:val="20"/>
              </w:rPr>
            </w:pPr>
            <w:r w:rsidRPr="000B76CE">
              <w:rPr>
                <w:sz w:val="18"/>
              </w:rPr>
              <w:t>Cits iemesls…………………………………………………………………….....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42902094" w14:textId="77777777" w:rsidR="003C09B5" w:rsidRPr="000B76CE" w:rsidRDefault="003C09B5" w:rsidP="000102AC">
            <w:pPr>
              <w:spacing w:before="60" w:after="40"/>
              <w:jc w:val="center"/>
              <w:rPr>
                <w:sz w:val="20"/>
                <w:szCs w:val="20"/>
              </w:rPr>
            </w:pPr>
            <w:r w:rsidRPr="000B76CE">
              <w:rPr>
                <w:sz w:val="20"/>
              </w:rPr>
              <w:t>7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3E9493" w14:textId="77777777" w:rsidR="003C09B5" w:rsidRPr="000B76CE" w:rsidRDefault="003C09B5" w:rsidP="000102AC">
            <w:pPr>
              <w:rPr>
                <w:sz w:val="20"/>
                <w:szCs w:val="20"/>
              </w:rPr>
            </w:pPr>
          </w:p>
        </w:tc>
      </w:tr>
    </w:tbl>
    <w:p w14:paraId="108B8459" w14:textId="77777777" w:rsidR="002F41B5" w:rsidRDefault="002F41B5">
      <w:pPr>
        <w:rPr>
          <w:sz w:val="6"/>
          <w:szCs w:val="20"/>
        </w:rPr>
      </w:pPr>
    </w:p>
    <w:p w14:paraId="53610620" w14:textId="77777777" w:rsidR="002F41B5" w:rsidRPr="000B76CE" w:rsidRDefault="002F41B5">
      <w:pPr>
        <w:rPr>
          <w:b/>
          <w:iCs/>
          <w:sz w:val="48"/>
          <w:szCs w:val="48"/>
        </w:rPr>
      </w:pPr>
    </w:p>
    <w:p w14:paraId="4C34D184" w14:textId="77777777" w:rsidR="002F41B5" w:rsidRDefault="002F41B5" w:rsidP="00C937C7">
      <w:pPr>
        <w:spacing w:after="120"/>
        <w:rPr>
          <w:b/>
          <w:iCs/>
        </w:rPr>
      </w:pPr>
      <w:r>
        <w:rPr>
          <w:b/>
          <w:i/>
        </w:rPr>
        <w:t>PERSONĀM, KAS NESTRĀDĀ</w:t>
      </w:r>
    </w:p>
    <w:p w14:paraId="21569144" w14:textId="77777777" w:rsidR="002F41B5" w:rsidRDefault="002F41B5">
      <w:pPr>
        <w:pStyle w:val="BalloonText"/>
        <w:rPr>
          <w:rFonts w:ascii="Times New Roman" w:hAnsi="Times New Roman" w:cs="Times New Roman"/>
          <w:sz w:val="2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75"/>
        <w:gridCol w:w="6096"/>
        <w:gridCol w:w="567"/>
        <w:gridCol w:w="708"/>
        <w:gridCol w:w="284"/>
        <w:gridCol w:w="425"/>
      </w:tblGrid>
      <w:tr w:rsidR="002F41B5" w14:paraId="4D0E529B" w14:textId="77777777" w:rsidTr="00934CA1">
        <w:trPr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AF27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BF2FA8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Vai </w:t>
            </w:r>
            <w:r>
              <w:rPr>
                <w:b/>
                <w:sz w:val="20"/>
                <w:u w:val="single"/>
              </w:rPr>
              <w:t>pēdējo 4 nedēļu laikā</w:t>
            </w:r>
            <w:r>
              <w:rPr>
                <w:b/>
                <w:sz w:val="20"/>
              </w:rPr>
              <w:t xml:space="preserve"> Jūs </w:t>
            </w:r>
            <w:r>
              <w:rPr>
                <w:b/>
                <w:sz w:val="20"/>
                <w:u w:val="single"/>
              </w:rPr>
              <w:t>aktīvi</w:t>
            </w:r>
            <w:r>
              <w:rPr>
                <w:b/>
                <w:sz w:val="20"/>
              </w:rPr>
              <w:t xml:space="preserve"> meklējāt darbu/nodarbošanos?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3F442" w14:textId="77777777" w:rsidR="002F41B5" w:rsidRDefault="002F41B5">
            <w:pPr>
              <w:ind w:right="-108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PL020</w:t>
            </w:r>
          </w:p>
        </w:tc>
      </w:tr>
      <w:tr w:rsidR="002F41B5" w14:paraId="785F9328" w14:textId="77777777">
        <w:trPr>
          <w:gridBefore w:val="2"/>
          <w:gridAfter w:val="1"/>
          <w:wBefore w:w="1701" w:type="dxa"/>
          <w:wAfter w:w="425" w:type="dxa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83DADA" w14:textId="77777777" w:rsidR="002F41B5" w:rsidRDefault="002F41B5" w:rsidP="00D43CDF">
            <w:pPr>
              <w:pStyle w:val="BodyTextIndent"/>
              <w:spacing w:before="60"/>
              <w:ind w:left="-108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JĀ (aktīvi meklē darbu vai darbu jau ir atradi</w:t>
            </w:r>
            <w:r w:rsidRPr="00C336C3">
              <w:rPr>
                <w:sz w:val="18"/>
                <w:lang w:val="lv-LV"/>
              </w:rPr>
              <w:t>s</w:t>
            </w:r>
            <w:r>
              <w:rPr>
                <w:sz w:val="18"/>
                <w:lang w:val="lv-LV"/>
              </w:rPr>
              <w:t>, bet vēl nestrādā)…..</w:t>
            </w:r>
          </w:p>
          <w:p w14:paraId="126FAF2C" w14:textId="77777777" w:rsidR="002F41B5" w:rsidRDefault="001D585E" w:rsidP="00DE56AD">
            <w:pPr>
              <w:pStyle w:val="BodyTextIndent"/>
              <w:spacing w:before="120"/>
              <w:ind w:left="176" w:right="-108"/>
              <w:jc w:val="right"/>
              <w:rPr>
                <w:sz w:val="18"/>
                <w:lang w:val="lv-LV"/>
              </w:rPr>
            </w:pPr>
            <w:r>
              <w:pict w14:anchorId="516A91FF">
                <v:shape id="_x0000_s1256" type="#_x0000_t202" style="position:absolute;left:0;text-align:left;margin-left:-90.15pt;margin-top:.65pt;width:353.05pt;height:68.6pt;z-index:251650048">
                  <v:textbox style="mso-next-textbox:#_x0000_s1256" inset="1.5mm,.3mm,1.5mm,.3mm">
                    <w:txbxContent>
                      <w:p w14:paraId="7B5218AE" w14:textId="77777777" w:rsidR="002F41B5" w:rsidRPr="000B76CE" w:rsidRDefault="002F41B5" w:rsidP="00D43CDF">
                        <w:pPr>
                          <w:spacing w:before="40" w:after="40"/>
                          <w:rPr>
                            <w:i/>
                            <w:sz w:val="19"/>
                            <w:szCs w:val="19"/>
                          </w:rPr>
                        </w:pPr>
                        <w:r w:rsidRPr="000B76CE">
                          <w:rPr>
                            <w:b/>
                            <w:i/>
                            <w:sz w:val="19"/>
                            <w:szCs w:val="19"/>
                          </w:rPr>
                          <w:t>Intervētāj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,</w:t>
                        </w:r>
                      </w:p>
                      <w:p w14:paraId="1789C5F2" w14:textId="77777777" w:rsidR="002F41B5" w:rsidRPr="000B76CE" w:rsidRDefault="002F41B5">
                        <w:pPr>
                          <w:ind w:left="567" w:hanging="283"/>
                          <w:jc w:val="both"/>
                          <w:rPr>
                            <w:i/>
                            <w:sz w:val="19"/>
                            <w:szCs w:val="19"/>
                            <w:u w:val="single"/>
                          </w:rPr>
                        </w:pP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1) ja persona ir atradusi darbu, kuru uzsāks tuvāko 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3 mēnešu laikā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, tad 18.jautājumā atzīmējiet 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 xml:space="preserve">kodu </w:t>
                        </w:r>
                        <w:r w:rsidR="004164D1"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„</w:t>
                        </w:r>
                        <w:r w:rsidRPr="000B76CE">
                          <w:rPr>
                            <w:b/>
                            <w:i/>
                            <w:sz w:val="19"/>
                            <w:szCs w:val="19"/>
                            <w:u w:val="single"/>
                          </w:rPr>
                          <w:t>1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"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;</w:t>
                        </w:r>
                      </w:p>
                      <w:p w14:paraId="1B7B9CC6" w14:textId="77777777" w:rsidR="002F41B5" w:rsidRPr="000B76CE" w:rsidRDefault="002F41B5" w:rsidP="00D43CDF">
                        <w:pPr>
                          <w:spacing w:before="40"/>
                          <w:ind w:left="568" w:hanging="284"/>
                          <w:jc w:val="both"/>
                          <w:rPr>
                            <w:i/>
                            <w:color w:val="000000"/>
                            <w:sz w:val="19"/>
                            <w:szCs w:val="19"/>
                            <w:u w:val="single"/>
                          </w:rPr>
                        </w:pP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2) ja persona ir atradusi darbu, kuru uzsāks 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vēlāk nekā pēc 3 mēnešiem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 xml:space="preserve">, tad 18.jautājumā atzīmējiet 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 xml:space="preserve">kodu </w:t>
                        </w:r>
                        <w:r w:rsidR="004164D1"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„</w:t>
                        </w:r>
                        <w:r w:rsidRPr="000B76CE">
                          <w:rPr>
                            <w:b/>
                            <w:i/>
                            <w:sz w:val="19"/>
                            <w:szCs w:val="19"/>
                            <w:u w:val="single"/>
                          </w:rPr>
                          <w:t>2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"</w:t>
                        </w:r>
                        <w:r w:rsidRPr="000B76CE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</w:p>
                      <w:p w14:paraId="703A12D2" w14:textId="77777777" w:rsidR="002F41B5" w:rsidRDefault="002F41B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2F41B5"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D385" w14:textId="77777777" w:rsidR="002F41B5" w:rsidRDefault="002F41B5" w:rsidP="00D43CDF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4B82796C" w14:textId="77777777" w:rsidR="002F41B5" w:rsidRDefault="002F41B5" w:rsidP="00D43CDF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8F17C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19</w:t>
            </w:r>
          </w:p>
          <w:p w14:paraId="25D5064E" w14:textId="77777777" w:rsidR="002F41B5" w:rsidRDefault="002F41B5" w:rsidP="00D43CDF">
            <w:pPr>
              <w:spacing w:before="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20</w:t>
            </w:r>
          </w:p>
        </w:tc>
      </w:tr>
    </w:tbl>
    <w:p w14:paraId="059D67E9" w14:textId="77777777" w:rsidR="002F41B5" w:rsidRDefault="002F41B5">
      <w:pPr>
        <w:rPr>
          <w:sz w:val="20"/>
          <w:szCs w:val="20"/>
        </w:rPr>
      </w:pPr>
    </w:p>
    <w:p w14:paraId="02A80B39" w14:textId="77777777" w:rsidR="002F41B5" w:rsidRDefault="002F41B5">
      <w:pPr>
        <w:pStyle w:val="CommentText"/>
      </w:pPr>
    </w:p>
    <w:p w14:paraId="03C33851" w14:textId="77777777" w:rsidR="002F41B5" w:rsidRDefault="002F41B5">
      <w:pPr>
        <w:pStyle w:val="NormalWeb"/>
        <w:widowControl/>
        <w:snapToGrid/>
        <w:rPr>
          <w:sz w:val="10"/>
          <w:szCs w:val="20"/>
          <w:lang w:val="lv-LV"/>
        </w:rPr>
      </w:pPr>
    </w:p>
    <w:p w14:paraId="73542E27" w14:textId="77777777" w:rsidR="002F41B5" w:rsidRDefault="002F41B5">
      <w:pPr>
        <w:pStyle w:val="NormalWeb"/>
        <w:widowControl/>
        <w:snapToGrid/>
        <w:rPr>
          <w:sz w:val="10"/>
          <w:szCs w:val="20"/>
          <w:lang w:val="lv-LV"/>
        </w:rPr>
      </w:pPr>
    </w:p>
    <w:p w14:paraId="7F7B7DE0" w14:textId="77777777" w:rsidR="002F41B5" w:rsidRDefault="002F41B5">
      <w:pPr>
        <w:rPr>
          <w:sz w:val="6"/>
          <w:szCs w:val="20"/>
        </w:rPr>
      </w:pPr>
    </w:p>
    <w:p w14:paraId="3F98E4B3" w14:textId="77777777" w:rsidR="002F41B5" w:rsidRDefault="002F41B5">
      <w:pPr>
        <w:rPr>
          <w:sz w:val="6"/>
          <w:szCs w:val="20"/>
        </w:rPr>
      </w:pPr>
    </w:p>
    <w:p w14:paraId="678A7746" w14:textId="77777777" w:rsidR="002F41B5" w:rsidRDefault="002F41B5">
      <w:pPr>
        <w:pStyle w:val="NormalWeb"/>
        <w:widowControl/>
        <w:snapToGrid/>
        <w:rPr>
          <w:sz w:val="16"/>
          <w:szCs w:val="16"/>
          <w:lang w:val="lv-LV"/>
        </w:rPr>
      </w:pPr>
    </w:p>
    <w:p w14:paraId="460EA6E0" w14:textId="77777777" w:rsidR="00D43CDF" w:rsidRPr="000B76CE" w:rsidRDefault="00D43CDF">
      <w:pPr>
        <w:pStyle w:val="NormalWeb"/>
        <w:widowControl/>
        <w:snapToGrid/>
        <w:rPr>
          <w:sz w:val="22"/>
          <w:szCs w:val="22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30FAD681" w14:textId="77777777" w:rsidTr="000B76CE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AF2D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6115FC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Ja Jums rastos iespēja sākt strādāt, vai Jūs būtu gatav</w:t>
            </w:r>
            <w:r w:rsidRPr="00C336C3">
              <w:rPr>
                <w:b/>
                <w:sz w:val="20"/>
              </w:rPr>
              <w:t>s</w:t>
            </w:r>
            <w:r>
              <w:rPr>
                <w:b/>
                <w:sz w:val="20"/>
              </w:rPr>
              <w:t xml:space="preserve"> uzsākt darbu nākamo </w:t>
            </w:r>
            <w:r>
              <w:rPr>
                <w:b/>
                <w:sz w:val="20"/>
                <w:u w:val="single"/>
              </w:rPr>
              <w:t>2 nedēļu laikā</w:t>
            </w:r>
            <w:r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526B5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PL025</w:t>
            </w:r>
          </w:p>
        </w:tc>
      </w:tr>
      <w:tr w:rsidR="002F41B5" w14:paraId="4661EAA4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03EA4F" w14:textId="77777777" w:rsidR="002F41B5" w:rsidRDefault="002F41B5" w:rsidP="00D43CDF">
            <w:pPr>
              <w:pStyle w:val="BodyTextIndent"/>
              <w:spacing w:before="4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JĀ…..</w:t>
            </w:r>
          </w:p>
          <w:p w14:paraId="0B408B34" w14:textId="77777777" w:rsidR="002F41B5" w:rsidRDefault="002F41B5" w:rsidP="00D43CDF">
            <w:pPr>
              <w:pStyle w:val="BodyTextIndent"/>
              <w:spacing w:before="100" w:after="4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0DB3" w14:textId="77777777" w:rsidR="002F41B5" w:rsidRDefault="002F41B5" w:rsidP="00D43CDF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2FFF74A1" w14:textId="77777777" w:rsidR="002F41B5" w:rsidRDefault="002F41B5" w:rsidP="00D43CDF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A0DD7" w14:textId="77777777" w:rsidR="002F41B5" w:rsidRDefault="002F41B5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35736108" w14:textId="77777777" w:rsidR="002F41B5" w:rsidRPr="00D43CDF" w:rsidRDefault="002F41B5">
      <w:pPr>
        <w:pStyle w:val="NormalWeb"/>
        <w:widowControl/>
        <w:snapToGrid/>
        <w:rPr>
          <w:sz w:val="16"/>
          <w:szCs w:val="16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67A4CB34" w14:textId="77777777" w:rsidTr="000B76CE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4660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9BE9BE2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Vai J</w:t>
            </w:r>
            <w:r w:rsidR="00B0666E">
              <w:rPr>
                <w:b/>
                <w:sz w:val="20"/>
              </w:rPr>
              <w:t>ūs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jebkad</w:t>
            </w:r>
            <w:r>
              <w:rPr>
                <w:b/>
                <w:sz w:val="20"/>
              </w:rPr>
              <w:t xml:space="preserve"> agrāk </w:t>
            </w:r>
            <w:r w:rsidR="00B0666E">
              <w:rPr>
                <w:b/>
                <w:sz w:val="20"/>
              </w:rPr>
              <w:t>esat strādājis/ -usi</w:t>
            </w:r>
            <w:r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ED9C2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PL015a</w:t>
            </w:r>
          </w:p>
        </w:tc>
      </w:tr>
      <w:tr w:rsidR="002F41B5" w14:paraId="02C5F20F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14811A" w14:textId="77777777" w:rsidR="002F41B5" w:rsidRDefault="002F41B5" w:rsidP="00D43CDF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JĀ…..</w:t>
            </w:r>
          </w:p>
          <w:p w14:paraId="05A99BEA" w14:textId="77777777" w:rsidR="002F41B5" w:rsidRDefault="002F41B5" w:rsidP="00D43CDF">
            <w:pPr>
              <w:pStyle w:val="BodyTextIndent"/>
              <w:spacing w:before="100" w:after="4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0ED6" w14:textId="77777777" w:rsidR="002F41B5" w:rsidRDefault="002F41B5" w:rsidP="00D43CDF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607915BC" w14:textId="77777777" w:rsidR="002F41B5" w:rsidRDefault="002F41B5" w:rsidP="00D43CDF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3C004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21</w:t>
            </w:r>
          </w:p>
          <w:p w14:paraId="622A1073" w14:textId="77777777" w:rsidR="002F41B5" w:rsidRDefault="002F41B5" w:rsidP="00D43CDF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29</w:t>
            </w:r>
          </w:p>
        </w:tc>
      </w:tr>
    </w:tbl>
    <w:p w14:paraId="7EE3DA99" w14:textId="77777777" w:rsidR="002F41B5" w:rsidRPr="006744F4" w:rsidRDefault="002F41B5">
      <w:pPr>
        <w:pStyle w:val="NormalWeb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2355EF2F" w14:textId="77777777" w:rsidTr="000B76CE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25C9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244059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Vai Jums šis darbs bija </w:t>
            </w:r>
            <w:r>
              <w:rPr>
                <w:b/>
                <w:sz w:val="20"/>
                <w:u w:val="single"/>
              </w:rPr>
              <w:t>vismaz 6 mēnešus</w:t>
            </w:r>
            <w:r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5763E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PL015b</w:t>
            </w:r>
          </w:p>
        </w:tc>
      </w:tr>
      <w:tr w:rsidR="002F41B5" w14:paraId="4E8C25B8" w14:textId="77777777">
        <w:trPr>
          <w:gridBefore w:val="2"/>
          <w:gridAfter w:val="1"/>
          <w:wBefore w:w="6663" w:type="dxa"/>
          <w:wAfter w:w="425" w:type="dxa"/>
          <w:cantSplit/>
          <w:trHeight w:val="261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C59C91" w14:textId="77777777" w:rsidR="002F41B5" w:rsidRDefault="002F41B5" w:rsidP="00D43CDF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JĀ…..</w:t>
            </w:r>
          </w:p>
          <w:p w14:paraId="62142CE2" w14:textId="77777777" w:rsidR="002F41B5" w:rsidRDefault="002F41B5" w:rsidP="00D43CDF">
            <w:pPr>
              <w:pStyle w:val="BodyTextIndent"/>
              <w:spacing w:before="80" w:after="4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BB82" w14:textId="77777777" w:rsidR="002F41B5" w:rsidRDefault="002F41B5" w:rsidP="00D43CDF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25C8492A" w14:textId="77777777" w:rsidR="002F41B5" w:rsidRDefault="002F41B5" w:rsidP="00D43CDF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B890F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22</w:t>
            </w:r>
          </w:p>
          <w:p w14:paraId="42B5ABC9" w14:textId="77777777" w:rsidR="002F41B5" w:rsidRDefault="002F41B5" w:rsidP="00D43CDF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29</w:t>
            </w:r>
          </w:p>
        </w:tc>
      </w:tr>
    </w:tbl>
    <w:p w14:paraId="718FECAA" w14:textId="77777777" w:rsidR="006744F4" w:rsidRDefault="006744F4">
      <w:pPr>
        <w:pStyle w:val="NormalWeb"/>
        <w:widowControl/>
        <w:snapToGrid/>
        <w:rPr>
          <w:sz w:val="2"/>
          <w:szCs w:val="2"/>
          <w:lang w:val="lv-LV"/>
        </w:rPr>
      </w:pPr>
    </w:p>
    <w:p w14:paraId="39773A62" w14:textId="77777777" w:rsidR="002F41B5" w:rsidRPr="006744F4" w:rsidRDefault="006744F4">
      <w:pPr>
        <w:pStyle w:val="NormalWeb"/>
        <w:widowControl/>
        <w:snapToGrid/>
        <w:rPr>
          <w:sz w:val="2"/>
          <w:szCs w:val="2"/>
          <w:lang w:val="lv-LV"/>
        </w:rPr>
      </w:pPr>
      <w:r>
        <w:rPr>
          <w:sz w:val="2"/>
          <w:szCs w:val="2"/>
          <w:lang w:val="lv-LV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1984"/>
        <w:gridCol w:w="993"/>
        <w:gridCol w:w="708"/>
        <w:gridCol w:w="284"/>
        <w:gridCol w:w="425"/>
      </w:tblGrid>
      <w:tr w:rsidR="002F41B5" w14:paraId="58C799C9" w14:textId="77777777" w:rsidTr="000B76CE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888F" w14:textId="77777777" w:rsidR="002F41B5" w:rsidRDefault="002F41B5">
            <w:pPr>
              <w:spacing w:line="228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20EB04F" w14:textId="77777777" w:rsidR="002F41B5" w:rsidRDefault="002F41B5">
            <w:pPr>
              <w:spacing w:line="228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Cik gadu vecumā Jūs sākāt strādāt pirmajā </w:t>
            </w:r>
            <w:r>
              <w:rPr>
                <w:b/>
                <w:sz w:val="20"/>
                <w:u w:val="single"/>
              </w:rPr>
              <w:t>pastāvīgajā</w:t>
            </w:r>
            <w:r>
              <w:rPr>
                <w:b/>
                <w:sz w:val="20"/>
              </w:rPr>
              <w:t xml:space="preserve"> darbā?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EC926" w14:textId="77777777" w:rsidR="002F41B5" w:rsidRDefault="002F41B5">
            <w:pPr>
              <w:spacing w:line="228" w:lineRule="auto"/>
              <w:ind w:left="-108" w:right="-108"/>
              <w:jc w:val="center"/>
              <w:rPr>
                <w:color w:val="C0C0C0"/>
                <w:sz w:val="20"/>
                <w:szCs w:val="20"/>
              </w:rPr>
            </w:pPr>
            <w:r>
              <w:rPr>
                <w:color w:val="C0C0C0"/>
                <w:sz w:val="16"/>
              </w:rPr>
              <w:t>PL190b</w:t>
            </w:r>
          </w:p>
        </w:tc>
      </w:tr>
      <w:tr w:rsidR="002F41B5" w14:paraId="6E3D4B4A" w14:textId="77777777">
        <w:trPr>
          <w:gridBefore w:val="2"/>
          <w:gridAfter w:val="1"/>
          <w:wBefore w:w="5387" w:type="dxa"/>
          <w:wAfter w:w="425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38BD5" w14:textId="77777777" w:rsidR="002F41B5" w:rsidRDefault="002F41B5" w:rsidP="000B76CE">
            <w:pPr>
              <w:spacing w:before="120" w:after="120" w:line="228" w:lineRule="auto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Vecums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6617" w14:textId="77777777" w:rsidR="002F41B5" w:rsidRDefault="002F41B5" w:rsidP="000B76CE">
            <w:pPr>
              <w:spacing w:before="120" w:after="120" w:line="228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12FA4" w14:textId="77777777" w:rsidR="002F41B5" w:rsidRDefault="002F41B5">
            <w:pPr>
              <w:pStyle w:val="BalloonText"/>
              <w:spacing w:line="228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07E563D" w14:textId="77777777" w:rsidR="002F41B5" w:rsidRPr="006744F4" w:rsidRDefault="002F41B5">
      <w:pPr>
        <w:pStyle w:val="NormalWeb"/>
        <w:widowControl/>
        <w:snapToGrid/>
        <w:spacing w:line="228" w:lineRule="auto"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962"/>
        <w:gridCol w:w="1984"/>
        <w:gridCol w:w="993"/>
        <w:gridCol w:w="708"/>
        <w:gridCol w:w="284"/>
        <w:gridCol w:w="425"/>
      </w:tblGrid>
      <w:tr w:rsidR="002F41B5" w14:paraId="0651AED4" w14:textId="77777777" w:rsidTr="000B76CE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2705" w14:textId="77777777" w:rsidR="002F41B5" w:rsidRDefault="002F41B5">
            <w:pPr>
              <w:spacing w:line="228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48C1E2" w14:textId="77777777" w:rsidR="002F41B5" w:rsidRDefault="002F41B5">
            <w:pPr>
              <w:spacing w:line="228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Cik gadus </w:t>
            </w:r>
            <w:r>
              <w:rPr>
                <w:b/>
                <w:sz w:val="20"/>
                <w:u w:val="single"/>
              </w:rPr>
              <w:t>pavisam</w:t>
            </w:r>
            <w:r>
              <w:rPr>
                <w:b/>
                <w:sz w:val="20"/>
              </w:rPr>
              <w:t xml:space="preserve"> Jūs esat nostrādāji</w:t>
            </w:r>
            <w:r w:rsidRPr="00C336C3">
              <w:rPr>
                <w:b/>
                <w:sz w:val="20"/>
              </w:rPr>
              <w:t>s</w:t>
            </w:r>
            <w:r w:rsidRPr="00C55F94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kopš uzsākāt pirmo pastāvīgo darbu?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2D77E" w14:textId="77777777" w:rsidR="002F41B5" w:rsidRDefault="002F41B5">
            <w:pPr>
              <w:spacing w:line="22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PL200b</w:t>
            </w:r>
          </w:p>
        </w:tc>
      </w:tr>
      <w:tr w:rsidR="002F41B5" w14:paraId="50FEF6F0" w14:textId="77777777">
        <w:trPr>
          <w:gridBefore w:val="2"/>
          <w:gridAfter w:val="1"/>
          <w:wBefore w:w="5387" w:type="dxa"/>
          <w:wAfter w:w="425" w:type="dxa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CBB62" w14:textId="77777777" w:rsidR="002F41B5" w:rsidRDefault="002F41B5" w:rsidP="000B76CE">
            <w:pPr>
              <w:spacing w:before="120" w:after="120" w:line="228" w:lineRule="auto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Gadu skaits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5334" w14:textId="77777777" w:rsidR="002F41B5" w:rsidRDefault="002F41B5" w:rsidP="000B76CE">
            <w:pPr>
              <w:spacing w:before="120" w:after="120" w:line="228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DB8FF" w14:textId="77777777" w:rsidR="002F41B5" w:rsidRDefault="002F41B5">
            <w:pPr>
              <w:pStyle w:val="BalloonText"/>
              <w:spacing w:line="228" w:lineRule="auto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0542908" w14:textId="77777777" w:rsidR="000B76CE" w:rsidRPr="006744F4" w:rsidRDefault="000B76CE">
      <w:pPr>
        <w:pStyle w:val="CommentText"/>
        <w:spacing w:before="20" w:after="20"/>
        <w:jc w:val="center"/>
        <w:rPr>
          <w:b/>
          <w:sz w:val="28"/>
          <w:szCs w:val="28"/>
        </w:rPr>
      </w:pPr>
    </w:p>
    <w:p w14:paraId="17B6FB90" w14:textId="77777777" w:rsidR="002F41B5" w:rsidRDefault="002F41B5" w:rsidP="006E1E43">
      <w:pPr>
        <w:pStyle w:val="CommentText"/>
        <w:spacing w:before="20" w:after="120"/>
        <w:jc w:val="center"/>
        <w:rPr>
          <w:sz w:val="10"/>
        </w:rPr>
      </w:pPr>
      <w:r>
        <w:rPr>
          <w:b/>
          <w:sz w:val="24"/>
        </w:rPr>
        <w:t xml:space="preserve">Nākamie jautājumi </w:t>
      </w:r>
      <w:r w:rsidR="00B0666E">
        <w:rPr>
          <w:b/>
          <w:sz w:val="24"/>
        </w:rPr>
        <w:t>būs</w:t>
      </w:r>
      <w:r>
        <w:rPr>
          <w:b/>
          <w:sz w:val="24"/>
        </w:rPr>
        <w:t xml:space="preserve"> par Jūsu pēdējo pamatdarbu!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646"/>
        <w:gridCol w:w="709"/>
      </w:tblGrid>
      <w:tr w:rsidR="002F41B5" w14:paraId="7BA1B9F7" w14:textId="77777777">
        <w:trPr>
          <w:cantSplit/>
          <w:trHeight w:val="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DD8D1D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864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7B8E85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Kāda bija Jūsu profesija/amats </w:t>
            </w:r>
            <w:r>
              <w:rPr>
                <w:b/>
                <w:sz w:val="20"/>
                <w:u w:val="single"/>
              </w:rPr>
              <w:t>pēdējā</w:t>
            </w:r>
            <w:r>
              <w:rPr>
                <w:b/>
                <w:sz w:val="20"/>
              </w:rPr>
              <w:t xml:space="preserve"> pamatdarbā? Lūdzu, pēc iespējas pilnīgāk raksturojiet savu darbu!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1736E5" w14:textId="77777777" w:rsidR="002F41B5" w:rsidRDefault="002F41B5">
            <w:pPr>
              <w:ind w:left="-57" w:right="-57"/>
              <w:rPr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PL050b</w:t>
            </w:r>
          </w:p>
        </w:tc>
      </w:tr>
      <w:tr w:rsidR="002F41B5" w14:paraId="4648F6F4" w14:textId="77777777">
        <w:trPr>
          <w:cantSplit/>
          <w:trHeight w:val="270"/>
        </w:trPr>
        <w:tc>
          <w:tcPr>
            <w:tcW w:w="426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6684394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52834" w14:textId="77777777" w:rsidR="002F41B5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44FE0" w14:textId="77777777" w:rsidR="002F41B5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</w:tbl>
    <w:p w14:paraId="7836B96A" w14:textId="77777777" w:rsidR="002F41B5" w:rsidRDefault="002F41B5">
      <w:pPr>
        <w:pStyle w:val="CommentText"/>
        <w:rPr>
          <w:sz w:val="2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0"/>
        <w:gridCol w:w="236"/>
        <w:gridCol w:w="1809"/>
        <w:gridCol w:w="566"/>
      </w:tblGrid>
      <w:tr w:rsidR="002F41B5" w14:paraId="0CE9AAE3" w14:textId="77777777" w:rsidTr="007555A8">
        <w:trPr>
          <w:cantSplit/>
        </w:trPr>
        <w:tc>
          <w:tcPr>
            <w:tcW w:w="5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6742259" w14:textId="77777777" w:rsidR="002F41B5" w:rsidRDefault="002F41B5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56A081" w14:textId="77777777" w:rsidR="002F41B5" w:rsidRDefault="002F41B5">
            <w:pPr>
              <w:pStyle w:val="BodyTextIndent"/>
              <w:ind w:left="176" w:right="-108"/>
              <w:jc w:val="right"/>
              <w:rPr>
                <w:sz w:val="18"/>
                <w:lang w:val="lv-LV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251D" w14:textId="77777777" w:rsidR="002F41B5" w:rsidRDefault="002F41B5" w:rsidP="009E3068">
            <w:pPr>
              <w:spacing w:before="120" w:after="6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|__|__|__|__|</w:t>
            </w:r>
            <w:r w:rsidR="00B0666E">
              <w:rPr>
                <w:b/>
                <w:sz w:val="20"/>
              </w:rPr>
              <w:t>__|__|</w:t>
            </w:r>
          </w:p>
        </w:tc>
        <w:tc>
          <w:tcPr>
            <w:tcW w:w="5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4C8D6" w14:textId="77777777" w:rsidR="002F41B5" w:rsidRDefault="002F41B5">
            <w:pPr>
              <w:pStyle w:val="BalloonTex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F41B5" w14:paraId="727C49D9" w14:textId="77777777" w:rsidTr="007555A8">
        <w:trPr>
          <w:cantSplit/>
        </w:trPr>
        <w:tc>
          <w:tcPr>
            <w:tcW w:w="56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B4D8494" w14:textId="77777777" w:rsidR="002F41B5" w:rsidRDefault="00B0666E">
            <w:pPr>
              <w:pStyle w:val="BodyTextIndent"/>
              <w:ind w:left="176" w:right="-108"/>
              <w:jc w:val="center"/>
              <w:rPr>
                <w:sz w:val="18"/>
                <w:lang w:val="lv-LV"/>
              </w:rPr>
            </w:pPr>
            <w:r>
              <w:rPr>
                <w:bCs/>
                <w:iCs/>
                <w:color w:val="000000"/>
                <w:sz w:val="18"/>
                <w:lang w:val="lv-LV"/>
              </w:rPr>
              <w:t>Profesiju kodē, izmantojot</w:t>
            </w:r>
            <w:r w:rsidR="002F41B5">
              <w:rPr>
                <w:bCs/>
                <w:iCs/>
                <w:color w:val="000000"/>
                <w:sz w:val="18"/>
                <w:lang w:val="lv-LV"/>
              </w:rPr>
              <w:t xml:space="preserve"> Profesiju klasifikator</w:t>
            </w:r>
            <w:r w:rsidR="00E5168D">
              <w:rPr>
                <w:bCs/>
                <w:iCs/>
                <w:color w:val="000000"/>
                <w:sz w:val="18"/>
                <w:lang w:val="lv-LV"/>
              </w:rPr>
              <w:t>u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E411DB" w14:textId="77777777" w:rsidR="002F41B5" w:rsidRDefault="002F41B5">
            <w:pPr>
              <w:rPr>
                <w:sz w:val="18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F492" w14:textId="77777777" w:rsidR="002F41B5" w:rsidRDefault="002F41B5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C6219" w14:textId="77777777" w:rsidR="002F41B5" w:rsidRDefault="002F41B5">
            <w:pPr>
              <w:rPr>
                <w:sz w:val="20"/>
                <w:szCs w:val="20"/>
              </w:rPr>
            </w:pPr>
          </w:p>
        </w:tc>
      </w:tr>
    </w:tbl>
    <w:p w14:paraId="2529F1D6" w14:textId="77777777" w:rsidR="002F41B5" w:rsidRDefault="002F41B5">
      <w:pPr>
        <w:pStyle w:val="NormalWeb"/>
        <w:widowControl/>
        <w:snapToGrid/>
        <w:rPr>
          <w:sz w:val="6"/>
          <w:szCs w:val="20"/>
          <w:lang w:val="lv-LV"/>
        </w:rPr>
      </w:pPr>
    </w:p>
    <w:p w14:paraId="552F56B6" w14:textId="77777777" w:rsidR="002F41B5" w:rsidRPr="006744F4" w:rsidRDefault="002F41B5">
      <w:pPr>
        <w:pStyle w:val="NormalWeb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2F41B5" w14:paraId="66BD708E" w14:textId="77777777" w:rsidTr="009E3068">
        <w:trPr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7842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84448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Kāds bija Jūsu nodarbinātības statuss Jūsu </w:t>
            </w:r>
            <w:r>
              <w:rPr>
                <w:b/>
                <w:sz w:val="20"/>
                <w:u w:val="single"/>
              </w:rPr>
              <w:t>pēdējā</w:t>
            </w:r>
            <w:r>
              <w:rPr>
                <w:b/>
                <w:sz w:val="20"/>
              </w:rPr>
              <w:t xml:space="preserve"> pamatdarbā?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062DD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PL040b</w:t>
            </w:r>
          </w:p>
        </w:tc>
      </w:tr>
      <w:tr w:rsidR="002F41B5" w14:paraId="4160082D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3E13D" w14:textId="77777777" w:rsidR="002F41B5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498FC" w14:textId="77777777" w:rsidR="002F41B5" w:rsidRDefault="002F41B5" w:rsidP="009E3068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 w:rsidRPr="00D23259">
              <w:rPr>
                <w:sz w:val="18"/>
              </w:rPr>
              <w:t>Da</w:t>
            </w:r>
            <w:r w:rsidR="00173C8A" w:rsidRPr="00D23259">
              <w:rPr>
                <w:sz w:val="18"/>
              </w:rPr>
              <w:t>rbinieks (darba ņēmējs</w:t>
            </w:r>
            <w:r w:rsidRPr="00D23259">
              <w:rPr>
                <w:sz w:val="18"/>
              </w:rPr>
              <w:t>)</w:t>
            </w:r>
            <w:r w:rsidR="00173C8A" w:rsidRPr="00D23259">
              <w:rPr>
                <w:sz w:val="18"/>
              </w:rPr>
              <w:t>……..</w:t>
            </w:r>
            <w:r w:rsidRPr="00D23259">
              <w:rPr>
                <w:sz w:val="18"/>
              </w:rPr>
              <w:t>…...………………………………………….….…..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DDBB63" w14:textId="77777777" w:rsidR="002F41B5" w:rsidRDefault="002F41B5" w:rsidP="009E3068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A9584" w14:textId="77777777" w:rsidR="002F41B5" w:rsidRDefault="002F41B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26</w:t>
            </w:r>
          </w:p>
          <w:p w14:paraId="70F6A68B" w14:textId="77777777" w:rsidR="002F41B5" w:rsidRDefault="001D585E">
            <w:pPr>
              <w:rPr>
                <w:sz w:val="20"/>
                <w:szCs w:val="20"/>
              </w:rPr>
            </w:pPr>
            <w:r>
              <w:pict w14:anchorId="006FC2A6">
                <v:shape id="_x0000_s1257" type="#_x0000_t88" style="position:absolute;margin-left:-2.7pt;margin-top:3pt;width:8.95pt;height:50.6pt;z-index:251651072"/>
              </w:pict>
            </w:r>
            <w:r w:rsidR="002F41B5">
              <w:rPr>
                <w:b/>
                <w:sz w:val="20"/>
              </w:rPr>
              <w:t xml:space="preserve"> </w:t>
            </w:r>
          </w:p>
        </w:tc>
      </w:tr>
      <w:tr w:rsidR="002F41B5" w14:paraId="6B7B6A08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67819" w14:textId="77777777" w:rsidR="002F41B5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A1115" w14:textId="77777777" w:rsidR="002F41B5" w:rsidRDefault="002F41B5" w:rsidP="009E3068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Darba devējs (īpašnieks)………………………………. ………………….………..…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CDF65E" w14:textId="77777777" w:rsidR="002F41B5" w:rsidRDefault="002F41B5" w:rsidP="009E3068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7166A3" w14:textId="77777777" w:rsidR="002F41B5" w:rsidRDefault="002F41B5">
            <w:pPr>
              <w:rPr>
                <w:sz w:val="20"/>
                <w:szCs w:val="20"/>
              </w:rPr>
            </w:pPr>
          </w:p>
        </w:tc>
      </w:tr>
      <w:tr w:rsidR="002F41B5" w14:paraId="7690BA3A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FA79E" w14:textId="77777777" w:rsidR="002F41B5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E5C33" w14:textId="77777777" w:rsidR="002F41B5" w:rsidRDefault="002F41B5" w:rsidP="009E3068">
            <w:pPr>
              <w:spacing w:before="60"/>
              <w:ind w:left="113" w:right="-108"/>
              <w:rPr>
                <w:i/>
                <w:sz w:val="18"/>
                <w:szCs w:val="20"/>
              </w:rPr>
            </w:pPr>
            <w:r>
              <w:rPr>
                <w:sz w:val="18"/>
              </w:rPr>
              <w:t>Pašnodarbināta persona (bez algotiem darbiniekiem)………………………..……..…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3D77D" w14:textId="77777777" w:rsidR="002F41B5" w:rsidRDefault="002F41B5" w:rsidP="009E3068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97E8A69" w14:textId="77777777" w:rsidR="002F41B5" w:rsidRDefault="002F41B5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29</w:t>
            </w:r>
          </w:p>
        </w:tc>
      </w:tr>
      <w:tr w:rsidR="002F41B5" w14:paraId="6DB7307E" w14:textId="77777777" w:rsidTr="009E3068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54C57" w14:textId="77777777" w:rsidR="002F41B5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E7674" w14:textId="77777777" w:rsidR="002F41B5" w:rsidRDefault="00C55F94" w:rsidP="009E3068">
            <w:pPr>
              <w:spacing w:before="60" w:after="40"/>
              <w:ind w:left="113" w:right="-108"/>
              <w:rPr>
                <w:i/>
                <w:sz w:val="18"/>
                <w:szCs w:val="20"/>
              </w:rPr>
            </w:pPr>
            <w:r w:rsidRPr="00C336C3">
              <w:rPr>
                <w:sz w:val="18"/>
              </w:rPr>
              <w:t>N</w:t>
            </w:r>
            <w:r w:rsidR="002F41B5">
              <w:rPr>
                <w:sz w:val="18"/>
              </w:rPr>
              <w:t>eapmaksāt</w:t>
            </w:r>
            <w:r w:rsidR="00A16E46">
              <w:rPr>
                <w:sz w:val="18"/>
              </w:rPr>
              <w:t>a persona, kas palīdz citiem</w:t>
            </w:r>
            <w:r w:rsidR="002F41B5">
              <w:rPr>
                <w:sz w:val="18"/>
              </w:rPr>
              <w:t xml:space="preserve"> ģimenes uzņēmumā, privātpraksē, piemājas vai zemnieku saimniecībā………………</w:t>
            </w:r>
            <w:r w:rsidR="00A16E46">
              <w:rPr>
                <w:sz w:val="18"/>
              </w:rPr>
              <w:t>………..</w:t>
            </w:r>
            <w:r w:rsidR="002F41B5">
              <w:rPr>
                <w:sz w:val="18"/>
              </w:rPr>
              <w:t>.…………………………………....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E63199C" w14:textId="77777777" w:rsidR="002F41B5" w:rsidRDefault="002F41B5" w:rsidP="009E3068">
            <w:pPr>
              <w:spacing w:before="2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vMerge/>
            <w:tcBorders>
              <w:left w:val="nil"/>
              <w:bottom w:val="nil"/>
              <w:right w:val="nil"/>
            </w:tcBorders>
            <w:vAlign w:val="bottom"/>
          </w:tcPr>
          <w:p w14:paraId="0ADA2481" w14:textId="77777777" w:rsidR="002F41B5" w:rsidRDefault="002F41B5">
            <w:pPr>
              <w:pStyle w:val="BalloonText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27CC447E" w14:textId="77777777" w:rsidR="002F41B5" w:rsidRPr="006744F4" w:rsidRDefault="002F41B5">
      <w:pPr>
        <w:pStyle w:val="NormalWeb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75"/>
        <w:gridCol w:w="6096"/>
        <w:gridCol w:w="567"/>
        <w:gridCol w:w="708"/>
        <w:gridCol w:w="284"/>
        <w:gridCol w:w="425"/>
      </w:tblGrid>
      <w:tr w:rsidR="009E3068" w:rsidRPr="00886F94" w14:paraId="5993B3A8" w14:textId="77777777" w:rsidTr="009E3068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4CD8" w14:textId="77777777" w:rsidR="009E3068" w:rsidRPr="00886F94" w:rsidRDefault="009E306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>26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6FCCE7B6" w14:textId="77777777" w:rsidR="009E3068" w:rsidRPr="00886F94" w:rsidRDefault="009E3068">
            <w:pPr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 xml:space="preserve">Kāda veida līgums vai mutiska vienošanās par darbu Jums bija </w:t>
            </w:r>
            <w:r w:rsidRPr="00886F94">
              <w:rPr>
                <w:b/>
                <w:sz w:val="20"/>
                <w:u w:val="single"/>
              </w:rPr>
              <w:t>pēdējā pamatdarbā</w:t>
            </w:r>
            <w:r w:rsidRPr="00886F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</w:tcPr>
          <w:p w14:paraId="22E22AE1" w14:textId="77777777" w:rsidR="009E3068" w:rsidRPr="00886F94" w:rsidRDefault="009E3068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886F94">
              <w:rPr>
                <w:color w:val="C0C0C0"/>
                <w:sz w:val="16"/>
              </w:rPr>
              <w:t>IQ26</w:t>
            </w:r>
          </w:p>
        </w:tc>
      </w:tr>
      <w:tr w:rsidR="002F41B5" w:rsidRPr="00886F94" w14:paraId="12872FE7" w14:textId="77777777" w:rsidTr="00B80787">
        <w:trPr>
          <w:gridBefore w:val="2"/>
          <w:gridAfter w:val="1"/>
          <w:wBefore w:w="1701" w:type="dxa"/>
          <w:wAfter w:w="425" w:type="dxa"/>
        </w:trPr>
        <w:tc>
          <w:tcPr>
            <w:tcW w:w="60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601D89" w14:textId="77777777" w:rsidR="002F41B5" w:rsidRPr="004E6A66" w:rsidRDefault="00970CDA" w:rsidP="009E3068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 w:rsidRPr="004E6A66">
              <w:rPr>
                <w:sz w:val="18"/>
                <w:lang w:val="lv-LV"/>
              </w:rPr>
              <w:t>U</w:t>
            </w:r>
            <w:r w:rsidR="00B80787" w:rsidRPr="004E6A66">
              <w:rPr>
                <w:sz w:val="18"/>
                <w:lang w:val="lv-LV"/>
              </w:rPr>
              <w:t>z nenoteiktu laiku (pastāvīgs darbs)</w:t>
            </w:r>
            <w:r w:rsidR="002F41B5" w:rsidRPr="004E6A66">
              <w:rPr>
                <w:sz w:val="18"/>
                <w:lang w:val="lv-LV"/>
              </w:rPr>
              <w:t>…..</w:t>
            </w:r>
          </w:p>
          <w:p w14:paraId="0C59BAA8" w14:textId="77777777" w:rsidR="002F41B5" w:rsidRPr="00886F94" w:rsidRDefault="00970CDA" w:rsidP="009E3068">
            <w:pPr>
              <w:pStyle w:val="BodyTextIndent"/>
              <w:spacing w:before="80" w:after="40"/>
              <w:ind w:left="176" w:right="-108"/>
              <w:jc w:val="right"/>
              <w:rPr>
                <w:sz w:val="18"/>
                <w:lang w:val="lv-LV"/>
              </w:rPr>
            </w:pPr>
            <w:r w:rsidRPr="004E6A66">
              <w:rPr>
                <w:sz w:val="18"/>
                <w:lang w:val="lv-LV"/>
              </w:rPr>
              <w:t>U</w:t>
            </w:r>
            <w:r w:rsidR="00B80787" w:rsidRPr="004E6A66">
              <w:rPr>
                <w:sz w:val="18"/>
                <w:lang w:val="lv-LV"/>
              </w:rPr>
              <w:t>z not</w:t>
            </w:r>
            <w:r w:rsidR="00B80787" w:rsidRPr="00886F94">
              <w:rPr>
                <w:sz w:val="18"/>
                <w:lang w:val="lv-LV"/>
              </w:rPr>
              <w:t>eiktu laiku vai par noteikta darba izpildi (pagaidu darbs)</w:t>
            </w:r>
            <w:r w:rsidR="002F41B5" w:rsidRPr="00886F94">
              <w:rPr>
                <w:sz w:val="18"/>
                <w:lang w:val="lv-LV"/>
              </w:rPr>
              <w:t>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871C" w14:textId="77777777" w:rsidR="002F41B5" w:rsidRPr="00886F94" w:rsidRDefault="002F41B5" w:rsidP="009E3068">
            <w:pPr>
              <w:spacing w:before="20"/>
              <w:jc w:val="center"/>
              <w:rPr>
                <w:sz w:val="20"/>
                <w:szCs w:val="20"/>
              </w:rPr>
            </w:pPr>
            <w:r w:rsidRPr="00886F94">
              <w:rPr>
                <w:sz w:val="20"/>
              </w:rPr>
              <w:t>1</w:t>
            </w:r>
          </w:p>
          <w:p w14:paraId="50FE3355" w14:textId="77777777" w:rsidR="002F41B5" w:rsidRPr="00886F94" w:rsidRDefault="002F41B5" w:rsidP="00B80787">
            <w:pPr>
              <w:spacing w:before="80"/>
              <w:jc w:val="center"/>
              <w:rPr>
                <w:sz w:val="20"/>
                <w:szCs w:val="20"/>
              </w:rPr>
            </w:pPr>
            <w:r w:rsidRPr="00886F94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42EE0" w14:textId="77777777" w:rsidR="002F41B5" w:rsidRPr="00886F94" w:rsidRDefault="002F41B5">
            <w:pPr>
              <w:rPr>
                <w:sz w:val="20"/>
                <w:szCs w:val="20"/>
              </w:rPr>
            </w:pPr>
          </w:p>
        </w:tc>
      </w:tr>
    </w:tbl>
    <w:p w14:paraId="6745734D" w14:textId="77777777" w:rsidR="002F41B5" w:rsidRPr="006744F4" w:rsidRDefault="002F41B5">
      <w:pPr>
        <w:pStyle w:val="NormalWeb"/>
        <w:widowControl/>
        <w:snapToGrid/>
        <w:rPr>
          <w:sz w:val="18"/>
          <w:szCs w:val="18"/>
          <w:lang w:val="lv-LV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2F41B5" w:rsidRPr="00886F94" w14:paraId="39875296" w14:textId="77777777" w:rsidTr="009E3068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4EA0" w14:textId="77777777" w:rsidR="002F41B5" w:rsidRPr="00886F94" w:rsidRDefault="002F41B5">
            <w:pPr>
              <w:spacing w:line="228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>27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86416B" w14:textId="77777777" w:rsidR="002F41B5" w:rsidRPr="00886F94" w:rsidRDefault="00B80787">
            <w:pPr>
              <w:spacing w:line="228" w:lineRule="auto"/>
              <w:jc w:val="both"/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 xml:space="preserve">Vai </w:t>
            </w:r>
            <w:r w:rsidRPr="00886F94">
              <w:rPr>
                <w:b/>
                <w:sz w:val="20"/>
                <w:u w:val="single"/>
              </w:rPr>
              <w:t>pēdējā pamatdarbā</w:t>
            </w:r>
            <w:r w:rsidRPr="00886F94">
              <w:rPr>
                <w:b/>
                <w:sz w:val="20"/>
              </w:rPr>
              <w:t xml:space="preserve"> Jūsu darba līgums bija noslēgts rakstiski</w:t>
            </w:r>
            <w:r w:rsidR="002F41B5" w:rsidRPr="00886F94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871ED" w14:textId="77777777" w:rsidR="002F41B5" w:rsidRPr="00886F94" w:rsidRDefault="002F41B5">
            <w:pPr>
              <w:spacing w:line="22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886F94">
              <w:rPr>
                <w:color w:val="C0C0C0"/>
                <w:sz w:val="16"/>
              </w:rPr>
              <w:t>PL140b</w:t>
            </w:r>
          </w:p>
        </w:tc>
      </w:tr>
      <w:tr w:rsidR="002F41B5" w:rsidRPr="00886F94" w14:paraId="4792248B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814E5" w14:textId="77777777" w:rsidR="002F41B5" w:rsidRPr="00886F94" w:rsidRDefault="002F41B5">
            <w:pPr>
              <w:spacing w:line="228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644D8" w14:textId="77777777" w:rsidR="002F41B5" w:rsidRPr="00886F94" w:rsidRDefault="00B80787" w:rsidP="009E3068">
            <w:pPr>
              <w:spacing w:before="60" w:line="228" w:lineRule="auto"/>
              <w:ind w:left="176" w:right="-108"/>
              <w:jc w:val="right"/>
              <w:rPr>
                <w:i/>
                <w:sz w:val="18"/>
                <w:szCs w:val="20"/>
              </w:rPr>
            </w:pPr>
            <w:r w:rsidRPr="00886F94">
              <w:rPr>
                <w:sz w:val="18"/>
              </w:rPr>
              <w:t>JĀ</w:t>
            </w:r>
            <w:r w:rsidR="002F41B5" w:rsidRPr="00886F94">
              <w:rPr>
                <w:sz w:val="18"/>
              </w:rPr>
              <w:t>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4C0063" w14:textId="77777777" w:rsidR="002F41B5" w:rsidRPr="00886F94" w:rsidRDefault="002F41B5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886F94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7C1C8" w14:textId="77777777" w:rsidR="002F41B5" w:rsidRPr="00886F94" w:rsidRDefault="002F41B5">
            <w:pPr>
              <w:spacing w:line="228" w:lineRule="auto"/>
              <w:rPr>
                <w:sz w:val="16"/>
                <w:szCs w:val="20"/>
              </w:rPr>
            </w:pPr>
          </w:p>
        </w:tc>
      </w:tr>
      <w:tr w:rsidR="002F41B5" w14:paraId="141BD2B6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0D152" w14:textId="77777777" w:rsidR="002F41B5" w:rsidRPr="00886F94" w:rsidRDefault="002F41B5">
            <w:pPr>
              <w:spacing w:line="228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B150C" w14:textId="77777777" w:rsidR="002F41B5" w:rsidRPr="00886F94" w:rsidRDefault="00551A9B" w:rsidP="009E3068">
            <w:pPr>
              <w:spacing w:before="80" w:line="228" w:lineRule="auto"/>
              <w:ind w:right="-108"/>
              <w:jc w:val="right"/>
              <w:rPr>
                <w:i/>
                <w:sz w:val="18"/>
                <w:szCs w:val="20"/>
              </w:rPr>
            </w:pPr>
            <w:r w:rsidRPr="00886F94">
              <w:rPr>
                <w:sz w:val="18"/>
              </w:rPr>
              <w:t xml:space="preserve">    </w:t>
            </w:r>
            <w:r w:rsidR="00B80787" w:rsidRPr="00886F94">
              <w:rPr>
                <w:sz w:val="18"/>
              </w:rPr>
              <w:t>NĒ.</w:t>
            </w:r>
            <w:r w:rsidR="002F41B5" w:rsidRPr="00886F94">
              <w:rPr>
                <w:sz w:val="18"/>
              </w:rPr>
              <w:t>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5A88" w14:textId="77777777" w:rsidR="002F41B5" w:rsidRPr="00886F94" w:rsidRDefault="002F41B5">
            <w:pPr>
              <w:spacing w:before="20" w:line="228" w:lineRule="auto"/>
              <w:jc w:val="center"/>
              <w:rPr>
                <w:sz w:val="20"/>
                <w:szCs w:val="20"/>
              </w:rPr>
            </w:pPr>
            <w:r w:rsidRPr="00886F94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4DFD6" w14:textId="77777777" w:rsidR="002F41B5" w:rsidRDefault="002F41B5">
            <w:pPr>
              <w:spacing w:line="228" w:lineRule="auto"/>
              <w:rPr>
                <w:sz w:val="16"/>
                <w:szCs w:val="20"/>
              </w:rPr>
            </w:pPr>
          </w:p>
        </w:tc>
      </w:tr>
    </w:tbl>
    <w:p w14:paraId="0A6F4BEA" w14:textId="77777777" w:rsidR="002F41B5" w:rsidRPr="006744F4" w:rsidRDefault="002F41B5">
      <w:pPr>
        <w:pStyle w:val="CommentText"/>
        <w:spacing w:line="228" w:lineRule="auto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961"/>
        <w:gridCol w:w="2410"/>
        <w:gridCol w:w="567"/>
        <w:gridCol w:w="708"/>
        <w:gridCol w:w="284"/>
        <w:gridCol w:w="425"/>
      </w:tblGrid>
      <w:tr w:rsidR="002F41B5" w14:paraId="481A07C0" w14:textId="77777777" w:rsidTr="006744F4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0188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07C114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Vai </w:t>
            </w:r>
            <w:r w:rsidRPr="008914D9">
              <w:rPr>
                <w:b/>
                <w:sz w:val="20"/>
              </w:rPr>
              <w:t xml:space="preserve">Jums </w:t>
            </w:r>
            <w:r w:rsidR="008914D9" w:rsidRPr="00D23259">
              <w:rPr>
                <w:b/>
                <w:sz w:val="20"/>
                <w:u w:val="single"/>
              </w:rPr>
              <w:t>pēdējā darba</w:t>
            </w:r>
            <w:r w:rsidRPr="00D23259">
              <w:rPr>
                <w:b/>
                <w:sz w:val="20"/>
                <w:u w:val="single"/>
              </w:rPr>
              <w:t>vietā</w:t>
            </w:r>
            <w:r w:rsidRPr="00D23259">
              <w:rPr>
                <w:b/>
                <w:sz w:val="20"/>
              </w:rPr>
              <w:t xml:space="preserve"> paralēli</w:t>
            </w:r>
            <w:r>
              <w:rPr>
                <w:b/>
                <w:sz w:val="20"/>
              </w:rPr>
              <w:t xml:space="preserve"> savam darbam bija jāpārrauga arī citu darbinieku darbs?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71414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PL150b</w:t>
            </w:r>
          </w:p>
        </w:tc>
      </w:tr>
      <w:tr w:rsidR="002F41B5" w14:paraId="0AF2E3DE" w14:textId="77777777">
        <w:trPr>
          <w:gridBefore w:val="2"/>
          <w:gridAfter w:val="1"/>
          <w:wBefore w:w="5387" w:type="dxa"/>
          <w:wAfter w:w="425" w:type="dxa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A82B57" w14:textId="77777777" w:rsidR="002F41B5" w:rsidRDefault="001D585E">
            <w:pPr>
              <w:pStyle w:val="BodyTextIndent"/>
              <w:spacing w:before="6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noProof/>
                <w:sz w:val="20"/>
                <w:lang w:val="en-US"/>
              </w:rPr>
              <w:pict w14:anchorId="5A8B1A11">
                <v:shape id="_x0000_s1106" type="#_x0000_t202" style="position:absolute;left:0;text-align:left;margin-left:-269.35pt;margin-top:.3pt;width:354.6pt;height:88.55pt;z-index:251639808;mso-position-horizontal-relative:text;mso-position-vertical-relative:text">
                  <v:textbox style="mso-next-textbox:#_x0000_s1106" inset="1.5mm,.3mm,1.5mm,.3mm">
                    <w:txbxContent>
                      <w:p w14:paraId="7DA63CC7" w14:textId="77777777" w:rsidR="002F41B5" w:rsidRPr="009E3068" w:rsidRDefault="00B0666E">
                        <w:pPr>
                          <w:ind w:left="397"/>
                          <w:jc w:val="both"/>
                          <w:rPr>
                            <w:i/>
                            <w:sz w:val="19"/>
                            <w:szCs w:val="20"/>
                            <w:u w:val="single"/>
                          </w:rPr>
                        </w:pPr>
                        <w:r>
                          <w:rPr>
                            <w:i/>
                            <w:sz w:val="19"/>
                          </w:rPr>
                          <w:t>J</w:t>
                        </w:r>
                        <w:r w:rsidR="002F41B5" w:rsidRPr="009E3068">
                          <w:rPr>
                            <w:i/>
                            <w:sz w:val="19"/>
                          </w:rPr>
                          <w:t xml:space="preserve">a persona bija darbinieks, kas regulāri veica pārraudzības funkcijas pār citiem darbiniekiem, paralēli strādājot tādu pašu darbu (piemēram, celtniecībā brigādes vadītājs, dežūrapkopēja, kas atbild par pārējo apkopēju darbu),  tad 28.jautājumā atzīmējiet </w:t>
                        </w:r>
                        <w:r w:rsidR="002F41B5" w:rsidRPr="009E3068">
                          <w:rPr>
                            <w:i/>
                            <w:sz w:val="19"/>
                            <w:u w:val="single"/>
                          </w:rPr>
                          <w:t xml:space="preserve">kodu </w:t>
                        </w:r>
                        <w:r w:rsidR="0024065C" w:rsidRPr="009E3068">
                          <w:rPr>
                            <w:i/>
                            <w:sz w:val="19"/>
                            <w:u w:val="single"/>
                          </w:rPr>
                          <w:t>„</w:t>
                        </w:r>
                        <w:r w:rsidR="002F41B5" w:rsidRPr="009E3068">
                          <w:rPr>
                            <w:b/>
                            <w:i/>
                            <w:sz w:val="19"/>
                            <w:u w:val="single"/>
                          </w:rPr>
                          <w:t>1</w:t>
                        </w:r>
                        <w:r w:rsidR="002F41B5" w:rsidRPr="009E3068">
                          <w:rPr>
                            <w:i/>
                            <w:sz w:val="19"/>
                            <w:u w:val="single"/>
                          </w:rPr>
                          <w:t>"</w:t>
                        </w:r>
                        <w:r w:rsidR="002F41B5" w:rsidRPr="009E3068">
                          <w:rPr>
                            <w:i/>
                            <w:sz w:val="19"/>
                          </w:rPr>
                          <w:t>;</w:t>
                        </w:r>
                      </w:p>
                      <w:p w14:paraId="6D7698A6" w14:textId="77777777" w:rsidR="002F41B5" w:rsidRPr="009E3068" w:rsidRDefault="002F41B5" w:rsidP="00BD10F9">
                        <w:pPr>
                          <w:spacing w:before="80"/>
                          <w:ind w:left="357" w:hanging="357"/>
                          <w:jc w:val="both"/>
                          <w:rPr>
                            <w:rFonts w:ascii="Arial" w:hAnsi="Arial"/>
                            <w:bCs/>
                            <w:i/>
                            <w:sz w:val="19"/>
                          </w:rPr>
                        </w:pPr>
                        <w:r w:rsidRPr="009E3068">
                          <w:rPr>
                            <w:i/>
                            <w:sz w:val="19"/>
                          </w:rPr>
                          <w:t xml:space="preserve">       </w:t>
                        </w:r>
                        <w:r w:rsidR="00B0666E">
                          <w:rPr>
                            <w:i/>
                            <w:sz w:val="19"/>
                          </w:rPr>
                          <w:t>J</w:t>
                        </w:r>
                        <w:r w:rsidRPr="009E3068">
                          <w:rPr>
                            <w:i/>
                            <w:sz w:val="19"/>
                          </w:rPr>
                          <w:t xml:space="preserve">a persona strādāja vadošā amatā (piemēram, bija direktors, nodaļas vadītājs), tad 28.jautājumā atzīmējiet </w:t>
                        </w:r>
                        <w:r w:rsidRPr="009E3068">
                          <w:rPr>
                            <w:i/>
                            <w:sz w:val="19"/>
                            <w:u w:val="single"/>
                          </w:rPr>
                          <w:t xml:space="preserve">kodu </w:t>
                        </w:r>
                        <w:r w:rsidR="0024065C" w:rsidRPr="009E3068">
                          <w:rPr>
                            <w:i/>
                            <w:sz w:val="19"/>
                            <w:u w:val="single"/>
                          </w:rPr>
                          <w:t>„</w:t>
                        </w:r>
                        <w:r w:rsidRPr="009E3068">
                          <w:rPr>
                            <w:b/>
                            <w:i/>
                            <w:sz w:val="19"/>
                            <w:u w:val="single"/>
                          </w:rPr>
                          <w:t>2</w:t>
                        </w:r>
                        <w:r w:rsidRPr="009E3068">
                          <w:rPr>
                            <w:i/>
                            <w:sz w:val="19"/>
                            <w:u w:val="single"/>
                          </w:rPr>
                          <w:t>"</w:t>
                        </w:r>
                        <w:r w:rsidRPr="009E3068">
                          <w:rPr>
                            <w:i/>
                            <w:sz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>
              <w:rPr>
                <w:sz w:val="18"/>
                <w:lang w:val="lv-LV"/>
              </w:rPr>
              <w:t>JĀ…..</w:t>
            </w:r>
          </w:p>
          <w:p w14:paraId="3393733C" w14:textId="77777777" w:rsidR="002F41B5" w:rsidRDefault="002F41B5">
            <w:pPr>
              <w:pStyle w:val="BodyTextIndent"/>
              <w:spacing w:before="120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9B57" w14:textId="77777777" w:rsidR="002F41B5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572C2A93" w14:textId="77777777" w:rsidR="002F41B5" w:rsidRDefault="002F41B5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A3EAA" w14:textId="77777777" w:rsidR="002F41B5" w:rsidRDefault="002F41B5">
            <w:pPr>
              <w:spacing w:before="40"/>
              <w:jc w:val="center"/>
              <w:rPr>
                <w:sz w:val="20"/>
                <w:szCs w:val="20"/>
              </w:rPr>
            </w:pPr>
          </w:p>
        </w:tc>
      </w:tr>
    </w:tbl>
    <w:p w14:paraId="231C628A" w14:textId="77777777" w:rsidR="002F41B5" w:rsidRDefault="002F41B5">
      <w:pPr>
        <w:rPr>
          <w:b/>
          <w:i/>
          <w:sz w:val="2"/>
        </w:rPr>
      </w:pPr>
    </w:p>
    <w:p w14:paraId="12FD0607" w14:textId="77777777" w:rsidR="002F41B5" w:rsidRDefault="002F41B5">
      <w:pPr>
        <w:rPr>
          <w:b/>
          <w:i/>
        </w:rPr>
      </w:pPr>
    </w:p>
    <w:p w14:paraId="0FDCEF5F" w14:textId="77777777" w:rsidR="002F41B5" w:rsidRDefault="002F41B5">
      <w:pPr>
        <w:rPr>
          <w:b/>
          <w:i/>
        </w:rPr>
      </w:pPr>
    </w:p>
    <w:p w14:paraId="29D7C529" w14:textId="77777777" w:rsidR="00F741E7" w:rsidRDefault="00F741E7">
      <w:pPr>
        <w:rPr>
          <w:b/>
          <w:i/>
        </w:rPr>
      </w:pPr>
    </w:p>
    <w:p w14:paraId="55B391D5" w14:textId="77777777" w:rsidR="00F741E7" w:rsidRDefault="00F741E7">
      <w:pPr>
        <w:rPr>
          <w:b/>
          <w:i/>
        </w:rPr>
      </w:pPr>
    </w:p>
    <w:p w14:paraId="64EE6D58" w14:textId="77777777" w:rsidR="00F741E7" w:rsidRPr="009E3068" w:rsidRDefault="00F741E7">
      <w:pPr>
        <w:rPr>
          <w:b/>
          <w:i/>
          <w:sz w:val="52"/>
          <w:szCs w:val="52"/>
        </w:rPr>
      </w:pPr>
    </w:p>
    <w:p w14:paraId="29E5C86C" w14:textId="77777777" w:rsidR="002F41B5" w:rsidRDefault="002F41B5" w:rsidP="00BD10F9">
      <w:pPr>
        <w:spacing w:after="120"/>
        <w:rPr>
          <w:b/>
          <w:i/>
        </w:rPr>
      </w:pPr>
      <w:r>
        <w:rPr>
          <w:b/>
          <w:i/>
        </w:rPr>
        <w:t>VISĀM PERSONĀM</w:t>
      </w:r>
    </w:p>
    <w:p w14:paraId="6F46AFF2" w14:textId="77777777" w:rsidR="002F41B5" w:rsidRDefault="002F41B5">
      <w:pPr>
        <w:spacing w:line="228" w:lineRule="auto"/>
        <w:rPr>
          <w:sz w:val="2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3F15FBF1" w14:textId="77777777" w:rsidTr="00986EF5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D985" w14:textId="77777777" w:rsidR="002F41B5" w:rsidRDefault="002F41B5" w:rsidP="00986EF5">
            <w:pPr>
              <w:spacing w:line="228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1D6781" w14:textId="77777777" w:rsidR="002F41B5" w:rsidRPr="00D9163C" w:rsidRDefault="002F41B5" w:rsidP="00986EF5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D9163C">
              <w:rPr>
                <w:b/>
                <w:sz w:val="20"/>
              </w:rPr>
              <w:t xml:space="preserve">Vai </w:t>
            </w:r>
            <w:r w:rsidRPr="00D9163C">
              <w:rPr>
                <w:b/>
                <w:sz w:val="20"/>
                <w:u w:val="single"/>
              </w:rPr>
              <w:t>pēdējo 12 mēnešu laikā</w:t>
            </w:r>
            <w:r w:rsidRPr="00D9163C">
              <w:rPr>
                <w:b/>
                <w:sz w:val="20"/>
              </w:rPr>
              <w:t xml:space="preserve"> vai </w:t>
            </w:r>
            <w:r w:rsidRPr="00D9163C">
              <w:rPr>
                <w:b/>
                <w:sz w:val="20"/>
                <w:u w:val="single"/>
              </w:rPr>
              <w:t>kopš pēdējas intervijas reizes</w:t>
            </w:r>
            <w:r w:rsidRPr="00D9163C">
              <w:rPr>
                <w:b/>
                <w:sz w:val="20"/>
              </w:rPr>
              <w:t xml:space="preserve"> ir n</w:t>
            </w:r>
            <w:r w:rsidR="00382604" w:rsidRPr="00D9163C">
              <w:rPr>
                <w:b/>
                <w:sz w:val="20"/>
              </w:rPr>
              <w:t xml:space="preserve">otikušas būtiskas izmaiņas Jūsu </w:t>
            </w:r>
            <w:r w:rsidR="00382604" w:rsidRPr="004E6A66">
              <w:rPr>
                <w:b/>
                <w:sz w:val="20"/>
              </w:rPr>
              <w:t xml:space="preserve">ekonomiskās </w:t>
            </w:r>
            <w:r w:rsidRPr="004E6A66">
              <w:rPr>
                <w:b/>
                <w:sz w:val="20"/>
              </w:rPr>
              <w:t>aktivitātes</w:t>
            </w:r>
            <w:r w:rsidRPr="00D9163C">
              <w:rPr>
                <w:b/>
                <w:sz w:val="20"/>
              </w:rPr>
              <w:t xml:space="preserve"> statusā (proti, pārtraucāt vai sākāt strādāt, aizgājāt pensijā u.tml.)?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18B5CC" w14:textId="77777777" w:rsidR="002F41B5" w:rsidRDefault="002F41B5" w:rsidP="00986EF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IQ29</w:t>
            </w:r>
          </w:p>
          <w:p w14:paraId="69034FB7" w14:textId="77777777" w:rsidR="002F41B5" w:rsidRDefault="002F41B5" w:rsidP="00986EF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2F41B5" w14:paraId="63D24A8E" w14:textId="77777777" w:rsidTr="00986EF5">
        <w:trPr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6F2BEF" w14:textId="77777777" w:rsidR="002F41B5" w:rsidRDefault="001D585E" w:rsidP="00986EF5">
            <w:pPr>
              <w:spacing w:line="228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sz w:val="20"/>
                <w:lang w:val="en-US"/>
              </w:rPr>
              <w:pict w14:anchorId="2573EE1F">
                <v:shape id="_x0000_s1145" type="#_x0000_t202" style="position:absolute;left:0;text-align:left;margin-left:12.65pt;margin-top:14.65pt;width:324pt;height:65.55pt;z-index:251641856;mso-position-horizontal-relative:text;mso-position-vertical-relative:text">
                  <v:textbox style="mso-next-textbox:#_x0000_s1145" inset="1.5mm,.3mm,2.5mm,.3mm">
                    <w:txbxContent>
                      <w:p w14:paraId="7D4A5E0F" w14:textId="77777777" w:rsidR="002F41B5" w:rsidRPr="00BD10F9" w:rsidRDefault="002F41B5">
                        <w:pPr>
                          <w:ind w:right="57"/>
                          <w:jc w:val="both"/>
                          <w:rPr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BD10F9">
                          <w:rPr>
                            <w:b/>
                            <w:i/>
                            <w:sz w:val="19"/>
                            <w:szCs w:val="19"/>
                          </w:rPr>
                          <w:t xml:space="preserve">Intervētāj, </w:t>
                        </w:r>
                      </w:p>
                      <w:p w14:paraId="2907661A" w14:textId="77777777" w:rsidR="002F41B5" w:rsidRPr="00BD10F9" w:rsidRDefault="002F41B5">
                        <w:pPr>
                          <w:ind w:left="397" w:right="57"/>
                          <w:jc w:val="both"/>
                          <w:rPr>
                            <w:i/>
                            <w:sz w:val="19"/>
                            <w:szCs w:val="19"/>
                            <w:u w:val="single"/>
                          </w:rPr>
                        </w:pP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>1) ja persona tiek aptaujāta pirmo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 xml:space="preserve"> reizi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, tad </w:t>
                        </w:r>
                        <w:r w:rsidR="00B0666E">
                          <w:rPr>
                            <w:i/>
                            <w:sz w:val="19"/>
                            <w:szCs w:val="19"/>
                          </w:rPr>
                          <w:t>atbilde jāsniedz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 par </w:t>
                        </w:r>
                        <w:r w:rsidRPr="00BD10F9">
                          <w:rPr>
                            <w:b/>
                            <w:bCs/>
                            <w:i/>
                            <w:sz w:val="19"/>
                            <w:szCs w:val="19"/>
                            <w:u w:val="single"/>
                          </w:rPr>
                          <w:t>pēdējiem 12 mēnešiem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>;</w:t>
                        </w:r>
                      </w:p>
                      <w:p w14:paraId="1BE4C8A4" w14:textId="77777777" w:rsidR="002F41B5" w:rsidRPr="00BD10F9" w:rsidRDefault="002F41B5">
                        <w:pPr>
                          <w:spacing w:before="60"/>
                          <w:ind w:left="357" w:right="57" w:hanging="357"/>
                          <w:jc w:val="both"/>
                          <w:rPr>
                            <w:rFonts w:ascii="Arial" w:hAnsi="Arial"/>
                            <w:bCs/>
                            <w:i/>
                            <w:sz w:val="19"/>
                            <w:szCs w:val="19"/>
                          </w:rPr>
                        </w:pP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       2) ja persona tiek aptaujāta 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  <w:u w:val="single"/>
                          </w:rPr>
                          <w:t>atkārtoti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, tad </w:t>
                        </w:r>
                        <w:r w:rsidR="00B0666E">
                          <w:rPr>
                            <w:i/>
                            <w:sz w:val="19"/>
                            <w:szCs w:val="19"/>
                          </w:rPr>
                          <w:t>atbilde jāsniedz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 xml:space="preserve"> par laika periodu </w:t>
                        </w:r>
                        <w:r w:rsidRPr="00BD10F9">
                          <w:rPr>
                            <w:b/>
                            <w:bCs/>
                            <w:i/>
                            <w:sz w:val="19"/>
                            <w:szCs w:val="19"/>
                            <w:u w:val="single"/>
                          </w:rPr>
                          <w:t>kopš pēdējās intervijas reizes</w:t>
                        </w:r>
                        <w:r w:rsidRPr="00BD10F9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864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5526E" w14:textId="77777777" w:rsidR="002F41B5" w:rsidRDefault="002F41B5" w:rsidP="00986EF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8214D" w14:textId="77777777" w:rsidR="002F41B5" w:rsidRDefault="002F41B5" w:rsidP="00986EF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14:paraId="18E2B04F" w14:textId="77777777" w:rsidTr="00986EF5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8323A6" w14:textId="77777777" w:rsidR="002F41B5" w:rsidRDefault="002F41B5" w:rsidP="00986EF5">
            <w:pPr>
              <w:pStyle w:val="BodyTextIndent"/>
              <w:spacing w:before="60" w:line="228" w:lineRule="auto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JĀ…..</w:t>
            </w:r>
          </w:p>
          <w:p w14:paraId="62FB46A8" w14:textId="77777777" w:rsidR="002F41B5" w:rsidRDefault="002F41B5" w:rsidP="00986EF5">
            <w:pPr>
              <w:pStyle w:val="BodyTextIndent"/>
              <w:spacing w:before="80" w:line="228" w:lineRule="auto"/>
              <w:ind w:left="176" w:right="-108"/>
              <w:jc w:val="right"/>
              <w:rPr>
                <w:sz w:val="18"/>
                <w:lang w:val="lv-LV"/>
              </w:rPr>
            </w:pPr>
            <w:r>
              <w:rPr>
                <w:sz w:val="18"/>
                <w:lang w:val="lv-LV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9371" w14:textId="77777777" w:rsidR="002F41B5" w:rsidRDefault="002F41B5" w:rsidP="00986EF5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156F2BEC" w14:textId="77777777" w:rsidR="002F41B5" w:rsidRDefault="002F41B5" w:rsidP="00986EF5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4B65A" w14:textId="77777777" w:rsidR="002F41B5" w:rsidRDefault="002F41B5" w:rsidP="00986EF5">
            <w:pPr>
              <w:spacing w:line="228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30</w:t>
            </w:r>
          </w:p>
          <w:p w14:paraId="1B048EB0" w14:textId="77777777" w:rsidR="002F41B5" w:rsidRDefault="002F41B5" w:rsidP="00986EF5">
            <w:pPr>
              <w:spacing w:before="40" w:line="228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31</w:t>
            </w:r>
          </w:p>
        </w:tc>
      </w:tr>
    </w:tbl>
    <w:p w14:paraId="4B928D48" w14:textId="77777777" w:rsidR="002F41B5" w:rsidRDefault="002F41B5">
      <w:pPr>
        <w:pStyle w:val="CommentText"/>
      </w:pPr>
    </w:p>
    <w:p w14:paraId="5042E10A" w14:textId="77777777" w:rsidR="00986EF5" w:rsidRDefault="00986EF5">
      <w:pPr>
        <w:pStyle w:val="CommentText"/>
      </w:pPr>
    </w:p>
    <w:p w14:paraId="30C02D54" w14:textId="77777777" w:rsidR="00986EF5" w:rsidRDefault="00986EF5">
      <w:pPr>
        <w:pStyle w:val="CommentText"/>
      </w:pPr>
    </w:p>
    <w:p w14:paraId="5797AA2F" w14:textId="77777777" w:rsidR="00986EF5" w:rsidRPr="006744F4" w:rsidRDefault="006744F4">
      <w:pPr>
        <w:pStyle w:val="CommentText"/>
        <w:rPr>
          <w:sz w:val="2"/>
          <w:szCs w:val="2"/>
        </w:rPr>
      </w:pPr>
      <w:r>
        <w:rPr>
          <w:sz w:val="24"/>
          <w:szCs w:val="24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28"/>
        <w:gridCol w:w="1228"/>
        <w:gridCol w:w="4915"/>
        <w:gridCol w:w="567"/>
        <w:gridCol w:w="567"/>
        <w:gridCol w:w="815"/>
        <w:gridCol w:w="36"/>
      </w:tblGrid>
      <w:tr w:rsidR="00BD10F9" w14:paraId="50C8356F" w14:textId="77777777" w:rsidTr="00FB6956">
        <w:trPr>
          <w:gridAfter w:val="1"/>
          <w:wAfter w:w="35" w:type="dxa"/>
          <w:trHeight w:val="340"/>
        </w:trPr>
        <w:tc>
          <w:tcPr>
            <w:tcW w:w="426" w:type="dxa"/>
            <w:shd w:val="clear" w:color="auto" w:fill="auto"/>
          </w:tcPr>
          <w:p w14:paraId="7068AF87" w14:textId="77777777" w:rsidR="00BD10F9" w:rsidRPr="00167716" w:rsidRDefault="00BD10F9" w:rsidP="00167716">
            <w:pPr>
              <w:pStyle w:val="CommentText"/>
              <w:jc w:val="center"/>
              <w:rPr>
                <w:b/>
              </w:rPr>
            </w:pPr>
            <w:r w:rsidRPr="00167716">
              <w:rPr>
                <w:b/>
              </w:rPr>
              <w:t>30</w:t>
            </w:r>
          </w:p>
        </w:tc>
        <w:tc>
          <w:tcPr>
            <w:tcW w:w="850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14:paraId="7B22C1CE" w14:textId="77777777" w:rsidR="00BD10F9" w:rsidRPr="004E6A66" w:rsidRDefault="00BD10F9">
            <w:pPr>
              <w:pStyle w:val="CommentText"/>
            </w:pPr>
            <w:r w:rsidRPr="004E6A66">
              <w:rPr>
                <w:b/>
              </w:rPr>
              <w:t xml:space="preserve">Kādas bija </w:t>
            </w:r>
            <w:r w:rsidRPr="004E6A66">
              <w:rPr>
                <w:b/>
                <w:u w:val="single"/>
              </w:rPr>
              <w:t>pēdējās</w:t>
            </w:r>
            <w:r w:rsidRPr="004E6A66">
              <w:rPr>
                <w:b/>
              </w:rPr>
              <w:t xml:space="preserve"> izmaiņas Jūsu ekonomiskās aktivitātes statusā?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1EE19" w14:textId="77777777" w:rsidR="00BD10F9" w:rsidRPr="00B55280" w:rsidRDefault="00BD10F9" w:rsidP="00BD10F9">
            <w:pPr>
              <w:pStyle w:val="CommentText"/>
              <w:jc w:val="center"/>
              <w:rPr>
                <w:color w:val="A6A6A6"/>
                <w:sz w:val="16"/>
                <w:szCs w:val="16"/>
              </w:rPr>
            </w:pPr>
            <w:r w:rsidRPr="00B55280">
              <w:rPr>
                <w:color w:val="A6A6A6"/>
                <w:sz w:val="16"/>
                <w:szCs w:val="16"/>
              </w:rPr>
              <w:t>PL180</w:t>
            </w:r>
          </w:p>
        </w:tc>
      </w:tr>
      <w:tr w:rsidR="007C7F98" w:rsidRPr="00D9163C" w14:paraId="29822D65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B6C302" w14:textId="77777777" w:rsidR="007C7F98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3FBD8" w14:textId="77777777" w:rsidR="007C7F98" w:rsidRPr="00886F94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15853" w14:textId="77777777" w:rsidR="007C7F98" w:rsidRPr="00886F94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662D3C" w14:textId="77777777" w:rsidR="007C7F98" w:rsidRPr="004E6A66" w:rsidRDefault="00382604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  <w:szCs w:val="18"/>
              </w:rPr>
              <w:t xml:space="preserve">Nodarbināts – </w:t>
            </w:r>
            <w:r w:rsidRPr="004E6A66">
              <w:rPr>
                <w:sz w:val="18"/>
              </w:rPr>
              <w:t xml:space="preserve">bezdarbnieks/-ce </w:t>
            </w:r>
            <w:r w:rsidRPr="004E6A66">
              <w:rPr>
                <w:sz w:val="18"/>
                <w:szCs w:val="18"/>
              </w:rPr>
              <w:t>……………</w:t>
            </w:r>
            <w:r w:rsidR="007C7F98" w:rsidRPr="004E6A66">
              <w:rPr>
                <w:sz w:val="18"/>
                <w:szCs w:val="18"/>
              </w:rPr>
              <w:t>………….………….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05E242C6" w14:textId="77777777" w:rsidR="007C7F98" w:rsidRPr="00D9163C" w:rsidRDefault="007C7F98" w:rsidP="00D9163C">
            <w:pPr>
              <w:pStyle w:val="CommentText"/>
              <w:spacing w:before="60"/>
              <w:jc w:val="center"/>
            </w:pPr>
            <w:r w:rsidRPr="00D9163C">
              <w:t>1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54284F97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10FD5591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457DB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B3011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FEF44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BAF48D" w14:textId="77777777" w:rsidR="007C7F98" w:rsidRPr="004E6A66" w:rsidRDefault="007C7F98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  <w:szCs w:val="18"/>
              </w:rPr>
              <w:t>Nodarbināts – pensijā………………………………………………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7446778" w14:textId="77777777" w:rsidR="007C7F98" w:rsidRPr="00D9163C" w:rsidRDefault="007C7F98" w:rsidP="00D9163C">
            <w:pPr>
              <w:pStyle w:val="CommentText"/>
              <w:spacing w:before="60"/>
              <w:jc w:val="center"/>
            </w:pPr>
            <w:r w:rsidRPr="00D9163C">
              <w:t>2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6421A71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3BAED6BC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86075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95EF7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D0A3D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EE9E33" w14:textId="77777777" w:rsidR="007C7F98" w:rsidRPr="004E6A66" w:rsidRDefault="007C7F98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  <w:szCs w:val="18"/>
              </w:rPr>
              <w:t>Nodarbināts – cita neaktīva persona……………………………….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837F4C7" w14:textId="77777777" w:rsidR="007C7F98" w:rsidRPr="00D9163C" w:rsidRDefault="007C7F98" w:rsidP="00D9163C">
            <w:pPr>
              <w:pStyle w:val="CommentText"/>
              <w:spacing w:before="60"/>
              <w:jc w:val="center"/>
            </w:pPr>
            <w:r w:rsidRPr="00D9163C">
              <w:t>3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05B63F80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329292B1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0BDD8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FCF40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EA48A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6B1740" w14:textId="77777777" w:rsidR="007C7F98" w:rsidRPr="004E6A66" w:rsidRDefault="00382604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</w:rPr>
              <w:t xml:space="preserve">Bezdarbnieks/-ce </w:t>
            </w:r>
            <w:r w:rsidR="007C7F98" w:rsidRPr="004E6A66">
              <w:rPr>
                <w:sz w:val="18"/>
                <w:szCs w:val="18"/>
              </w:rPr>
              <w:t>– nodarbināts .……</w:t>
            </w:r>
            <w:r w:rsidRPr="004E6A66">
              <w:rPr>
                <w:sz w:val="18"/>
                <w:szCs w:val="18"/>
              </w:rPr>
              <w:t>………</w:t>
            </w:r>
            <w:r w:rsidR="007C7F98" w:rsidRPr="004E6A66">
              <w:rPr>
                <w:sz w:val="18"/>
                <w:szCs w:val="18"/>
              </w:rPr>
              <w:t>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967D946" w14:textId="77777777" w:rsidR="007C7F98" w:rsidRPr="00D9163C" w:rsidRDefault="007C7F98" w:rsidP="00D9163C">
            <w:pPr>
              <w:pStyle w:val="CommentText"/>
              <w:spacing w:before="60"/>
              <w:jc w:val="center"/>
            </w:pPr>
            <w:r w:rsidRPr="00D9163C">
              <w:t>4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00074945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0C07C88E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253BD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34D0F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FF24C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0F09C7" w14:textId="77777777" w:rsidR="007C7F98" w:rsidRPr="004E6A66" w:rsidRDefault="00382604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</w:rPr>
              <w:t>Bezdarbnieks/-ce</w:t>
            </w:r>
            <w:r w:rsidRPr="004E6A66">
              <w:rPr>
                <w:sz w:val="18"/>
                <w:szCs w:val="18"/>
              </w:rPr>
              <w:t xml:space="preserve"> – pensijā ….</w:t>
            </w:r>
            <w:r w:rsidR="007C7F98" w:rsidRPr="004E6A66">
              <w:rPr>
                <w:sz w:val="18"/>
                <w:szCs w:val="18"/>
              </w:rPr>
              <w:t>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4F6EBA9" w14:textId="77777777" w:rsidR="007C7F98" w:rsidRPr="00D9163C" w:rsidRDefault="007C7F98" w:rsidP="00D9163C">
            <w:pPr>
              <w:pStyle w:val="CommentText"/>
              <w:spacing w:before="60"/>
              <w:jc w:val="center"/>
            </w:pPr>
            <w:r w:rsidRPr="00D9163C">
              <w:t>5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FBBA076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2829D385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5A277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66F84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11550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9B694A" w14:textId="77777777" w:rsidR="007C7F98" w:rsidRPr="004E6A66" w:rsidRDefault="00382604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</w:rPr>
              <w:t xml:space="preserve">Bezdarbnieks/-ce </w:t>
            </w:r>
            <w:r w:rsidRPr="004E6A66">
              <w:rPr>
                <w:sz w:val="18"/>
                <w:szCs w:val="18"/>
              </w:rPr>
              <w:t>– cita neaktīva persona…..</w:t>
            </w:r>
            <w:r w:rsidR="007C7F98" w:rsidRPr="004E6A66">
              <w:rPr>
                <w:sz w:val="18"/>
                <w:szCs w:val="18"/>
              </w:rPr>
              <w:t>……………………..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22323CE" w14:textId="77777777" w:rsidR="007C7F98" w:rsidRPr="00D9163C" w:rsidRDefault="007C7F98" w:rsidP="00D9163C">
            <w:pPr>
              <w:pStyle w:val="CommentText"/>
              <w:spacing w:before="60"/>
              <w:jc w:val="center"/>
            </w:pPr>
            <w:r w:rsidRPr="00D9163C">
              <w:t>6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92193A4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61AF842E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46018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75D33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F3742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47AEA0" w14:textId="77777777" w:rsidR="007C7F98" w:rsidRPr="004E6A66" w:rsidRDefault="007C7F98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  <w:szCs w:val="18"/>
              </w:rPr>
              <w:t>Pensijā – nodarbināts………………………………………………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B030D2F" w14:textId="77777777" w:rsidR="007C7F98" w:rsidRPr="00D9163C" w:rsidRDefault="007C7F98" w:rsidP="00D9163C">
            <w:pPr>
              <w:pStyle w:val="CommentText"/>
              <w:spacing w:before="60"/>
              <w:jc w:val="center"/>
            </w:pPr>
            <w:r w:rsidRPr="00D9163C">
              <w:t>7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6F1DB4D7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6E719FCD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EBE17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F48FB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F89BE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F41F94" w14:textId="77777777" w:rsidR="007C7F98" w:rsidRPr="004E6A66" w:rsidRDefault="007C7F98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  <w:szCs w:val="18"/>
              </w:rPr>
              <w:t>Pensijā –</w:t>
            </w:r>
            <w:r w:rsidR="00382604" w:rsidRPr="004E6A66">
              <w:rPr>
                <w:sz w:val="18"/>
                <w:szCs w:val="18"/>
              </w:rPr>
              <w:t xml:space="preserve"> </w:t>
            </w:r>
            <w:r w:rsidR="00382604" w:rsidRPr="004E6A66">
              <w:rPr>
                <w:sz w:val="18"/>
              </w:rPr>
              <w:t xml:space="preserve">bezdarbnieks/-ce </w:t>
            </w:r>
            <w:r w:rsidR="00382604" w:rsidRPr="004E6A66">
              <w:rPr>
                <w:sz w:val="18"/>
                <w:szCs w:val="18"/>
              </w:rPr>
              <w:t>………</w:t>
            </w:r>
            <w:r w:rsidRPr="004E6A66">
              <w:rPr>
                <w:sz w:val="18"/>
                <w:szCs w:val="18"/>
              </w:rPr>
              <w:t>………………………………..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66C5DA4" w14:textId="77777777" w:rsidR="007C7F98" w:rsidRPr="00D9163C" w:rsidRDefault="007C7F98" w:rsidP="00D9163C">
            <w:pPr>
              <w:pStyle w:val="CommentText"/>
              <w:spacing w:before="60"/>
              <w:jc w:val="center"/>
            </w:pPr>
            <w:r w:rsidRPr="00D9163C">
              <w:t>8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06510D23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6E153100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C5C22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7441E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CFC7B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AEBC66" w14:textId="77777777" w:rsidR="007C7F98" w:rsidRPr="004E6A66" w:rsidRDefault="003B3FC0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  <w:szCs w:val="18"/>
              </w:rPr>
              <w:t>Pensijā – cita neaktīva persona ……………………………………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C7E53FE" w14:textId="77777777" w:rsidR="007C7F98" w:rsidRPr="00D9163C" w:rsidRDefault="003B3FC0" w:rsidP="00D9163C">
            <w:pPr>
              <w:pStyle w:val="CommentText"/>
              <w:spacing w:before="60"/>
              <w:jc w:val="center"/>
            </w:pPr>
            <w:r w:rsidRPr="00D9163C">
              <w:t>9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4569274B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3F828709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5B527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35F39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9078B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532075" w14:textId="77777777" w:rsidR="007C7F98" w:rsidRPr="004E6A66" w:rsidRDefault="003B3FC0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  <w:szCs w:val="18"/>
              </w:rPr>
              <w:t>Cita neaktīva persona – nodarbināts……………………………….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01114D9" w14:textId="77777777" w:rsidR="007C7F98" w:rsidRPr="00D9163C" w:rsidRDefault="003B3FC0" w:rsidP="00D9163C">
            <w:pPr>
              <w:pStyle w:val="CommentText"/>
              <w:spacing w:before="60"/>
              <w:jc w:val="center"/>
            </w:pPr>
            <w:r w:rsidRPr="00D9163C">
              <w:t>10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5A59BBB2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3FCFF944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34947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ED694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A9E91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C2005D" w14:textId="77777777" w:rsidR="007C7F98" w:rsidRPr="004E6A66" w:rsidRDefault="00382604" w:rsidP="00D9163C">
            <w:pPr>
              <w:pStyle w:val="CommentText"/>
              <w:spacing w:before="60"/>
              <w:ind w:right="-113"/>
              <w:rPr>
                <w:sz w:val="18"/>
                <w:szCs w:val="18"/>
              </w:rPr>
            </w:pPr>
            <w:r w:rsidRPr="004E6A66">
              <w:rPr>
                <w:sz w:val="18"/>
                <w:szCs w:val="18"/>
              </w:rPr>
              <w:t xml:space="preserve">Cita neaktīva persona – </w:t>
            </w:r>
            <w:r w:rsidRPr="004E6A66">
              <w:rPr>
                <w:sz w:val="18"/>
              </w:rPr>
              <w:t>bezdarbnieks/-ce</w:t>
            </w:r>
            <w:r w:rsidR="003B3FC0" w:rsidRPr="004E6A66">
              <w:rPr>
                <w:sz w:val="18"/>
                <w:szCs w:val="18"/>
              </w:rPr>
              <w:t xml:space="preserve"> ………………</w:t>
            </w:r>
            <w:r w:rsidRPr="004E6A66">
              <w:rPr>
                <w:sz w:val="18"/>
                <w:szCs w:val="18"/>
              </w:rPr>
              <w:t>…</w:t>
            </w:r>
            <w:r w:rsidR="003B3FC0" w:rsidRPr="004E6A66">
              <w:rPr>
                <w:sz w:val="18"/>
                <w:szCs w:val="18"/>
              </w:rPr>
              <w:t>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394AD00" w14:textId="77777777" w:rsidR="007C7F98" w:rsidRPr="00D9163C" w:rsidRDefault="003B3FC0" w:rsidP="00D9163C">
            <w:pPr>
              <w:pStyle w:val="CommentText"/>
              <w:spacing w:before="60"/>
              <w:jc w:val="center"/>
            </w:pPr>
            <w:r w:rsidRPr="00D9163C">
              <w:t>11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39BDC233" w14:textId="77777777" w:rsidR="007C7F98" w:rsidRPr="00D9163C" w:rsidRDefault="007C7F98" w:rsidP="00D9163C">
            <w:pPr>
              <w:pStyle w:val="CommentText"/>
            </w:pPr>
          </w:p>
        </w:tc>
      </w:tr>
      <w:tr w:rsidR="007C7F98" w:rsidRPr="00D9163C" w14:paraId="0560AA33" w14:textId="77777777" w:rsidTr="00FB6956">
        <w:trPr>
          <w:gridAfter w:val="1"/>
          <w:wAfter w:w="35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A7E45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AEB5E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447DE" w14:textId="77777777" w:rsidR="007C7F98" w:rsidRPr="00D9163C" w:rsidRDefault="007C7F98" w:rsidP="00D9163C">
            <w:pPr>
              <w:pStyle w:val="CommentText"/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55FDDE" w14:textId="77777777" w:rsidR="007C7F98" w:rsidRPr="00D9163C" w:rsidRDefault="003B3FC0" w:rsidP="00D9163C">
            <w:pPr>
              <w:pStyle w:val="CommentText"/>
              <w:spacing w:before="60" w:after="40"/>
              <w:ind w:right="-113"/>
              <w:rPr>
                <w:sz w:val="18"/>
                <w:szCs w:val="18"/>
              </w:rPr>
            </w:pPr>
            <w:r w:rsidRPr="00D9163C">
              <w:rPr>
                <w:sz w:val="18"/>
                <w:szCs w:val="18"/>
              </w:rPr>
              <w:t>Cita neaktīva persona – pensijā …………………………………...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3DF90EE8" w14:textId="77777777" w:rsidR="007C7F98" w:rsidRPr="00D9163C" w:rsidRDefault="003B3FC0" w:rsidP="00D9163C">
            <w:pPr>
              <w:pStyle w:val="CommentText"/>
              <w:spacing w:before="60" w:after="40"/>
              <w:jc w:val="center"/>
            </w:pPr>
            <w:r w:rsidRPr="00D9163C">
              <w:t>12</w:t>
            </w:r>
          </w:p>
        </w:tc>
        <w:tc>
          <w:tcPr>
            <w:tcW w:w="1382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BDAB48" w14:textId="77777777" w:rsidR="007C7F98" w:rsidRPr="00D9163C" w:rsidRDefault="007C7F98" w:rsidP="00D9163C">
            <w:pPr>
              <w:pStyle w:val="CommentText"/>
            </w:pPr>
          </w:p>
        </w:tc>
      </w:tr>
      <w:tr w:rsidR="00FB6956" w:rsidRPr="00D9163C" w14:paraId="71E98F76" w14:textId="77777777" w:rsidTr="00FB695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0D1D" w14:textId="77777777" w:rsidR="00FB6956" w:rsidRPr="00D9163C" w:rsidRDefault="00FB6956" w:rsidP="000102AC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D9163C">
              <w:rPr>
                <w:b/>
                <w:sz w:val="20"/>
              </w:rPr>
              <w:t>31</w:t>
            </w:r>
          </w:p>
        </w:tc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FA0047" w14:textId="5A4A1897" w:rsidR="00FB6956" w:rsidRPr="00D9163C" w:rsidRDefault="00FB6956" w:rsidP="000102AC">
            <w:pPr>
              <w:ind w:left="-108" w:right="-108" w:firstLine="115"/>
              <w:rPr>
                <w:sz w:val="16"/>
                <w:szCs w:val="20"/>
              </w:rPr>
            </w:pPr>
            <w:r w:rsidRPr="00D9163C">
              <w:rPr>
                <w:b/>
                <w:sz w:val="20"/>
              </w:rPr>
              <w:t xml:space="preserve">Kāds bija Jūsu ekonomiskās aktivitātes statuss </w:t>
            </w:r>
            <w:r w:rsidRPr="007C6E47">
              <w:rPr>
                <w:b/>
                <w:sz w:val="20"/>
                <w:u w:val="single"/>
              </w:rPr>
              <w:t>20</w:t>
            </w:r>
            <w:r w:rsidR="008905C4">
              <w:rPr>
                <w:b/>
                <w:sz w:val="20"/>
                <w:u w:val="single"/>
              </w:rPr>
              <w:t>__</w:t>
            </w:r>
            <w:r w:rsidRPr="007C6E47">
              <w:rPr>
                <w:b/>
                <w:sz w:val="20"/>
                <w:u w:val="single"/>
              </w:rPr>
              <w:t>. gada</w:t>
            </w:r>
            <w:r>
              <w:rPr>
                <w:b/>
                <w:sz w:val="20"/>
              </w:rPr>
              <w:t xml:space="preserve"> </w:t>
            </w:r>
            <w:r w:rsidRPr="00D9163C">
              <w:rPr>
                <w:b/>
                <w:sz w:val="20"/>
              </w:rPr>
              <w:t>mēnešos?</w:t>
            </w:r>
          </w:p>
        </w:tc>
      </w:tr>
    </w:tbl>
    <w:p w14:paraId="2831A2BF" w14:textId="77777777" w:rsidR="00FB6956" w:rsidRPr="00D9163C" w:rsidRDefault="001D585E" w:rsidP="00FB6956">
      <w:pPr>
        <w:spacing w:before="40" w:after="40" w:line="288" w:lineRule="auto"/>
        <w:ind w:left="7230"/>
        <w:rPr>
          <w:i/>
          <w:sz w:val="2"/>
          <w:szCs w:val="20"/>
        </w:rPr>
      </w:pPr>
      <w:r>
        <w:rPr>
          <w:noProof/>
          <w:sz w:val="18"/>
        </w:rPr>
        <w:pict w14:anchorId="6B82E86F">
          <v:roundrect id="_x0000_s1333" style="position:absolute;left:0;text-align:left;margin-left:-44.7pt;margin-top:4.2pt;width:64.5pt;height:21.1pt;z-index:251671552;mso-position-horizontal-relative:text;mso-position-vertical-relative:text" arcsize="10923f">
            <v:textbox style="mso-next-textbox:#_x0000_s1333">
              <w:txbxContent>
                <w:p w14:paraId="0971FAF9" w14:textId="77777777" w:rsidR="00FB6956" w:rsidRDefault="00FB6956" w:rsidP="00FB6956">
                  <w:r w:rsidRPr="007C6E47">
                    <w:rPr>
                      <w:sz w:val="20"/>
                      <w:szCs w:val="20"/>
                    </w:rPr>
                    <w:t>4. kartīte</w:t>
                  </w:r>
                  <w:r>
                    <w:t xml:space="preserve"> karte</w:t>
                  </w:r>
                </w:p>
              </w:txbxContent>
            </v:textbox>
          </v:roundrect>
        </w:pic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67"/>
        <w:gridCol w:w="3261"/>
        <w:gridCol w:w="567"/>
        <w:gridCol w:w="1275"/>
      </w:tblGrid>
      <w:tr w:rsidR="00FB6956" w:rsidRPr="00D9163C" w14:paraId="4C2891D4" w14:textId="77777777" w:rsidTr="000102AC">
        <w:trPr>
          <w:cantSplit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D3D0D" w14:textId="77777777" w:rsidR="00FB6956" w:rsidRPr="00D23259" w:rsidRDefault="00FB6956" w:rsidP="000102AC">
            <w:pPr>
              <w:spacing w:line="288" w:lineRule="auto"/>
              <w:ind w:right="-113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Normāla (pilna) darbalaika darbinieks (darba ņēmējs)……………………………………….…….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5BD006" w14:textId="77777777" w:rsidR="00FB6956" w:rsidRPr="00D9163C" w:rsidRDefault="00FB6956" w:rsidP="000102AC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847C6" w14:textId="77777777" w:rsidR="00FB6956" w:rsidRPr="00D9163C" w:rsidRDefault="00FB6956" w:rsidP="000102AC">
            <w:pPr>
              <w:spacing w:line="288" w:lineRule="auto"/>
              <w:jc w:val="right"/>
              <w:rPr>
                <w:sz w:val="20"/>
                <w:szCs w:val="20"/>
              </w:rPr>
            </w:pPr>
            <w:r w:rsidRPr="00D9163C">
              <w:rPr>
                <w:i/>
                <w:sz w:val="18"/>
              </w:rPr>
              <w:t xml:space="preserve">             Statuss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66FB7" w14:textId="77777777" w:rsidR="00FB6956" w:rsidRPr="00D9163C" w:rsidRDefault="00FB6956" w:rsidP="000102AC">
            <w:pPr>
              <w:spacing w:line="288" w:lineRule="auto"/>
              <w:ind w:left="-108" w:right="-108"/>
              <w:jc w:val="center"/>
              <w:rPr>
                <w:sz w:val="16"/>
                <w:szCs w:val="20"/>
              </w:rPr>
            </w:pPr>
          </w:p>
        </w:tc>
      </w:tr>
      <w:tr w:rsidR="00FB6956" w:rsidRPr="00D9163C" w14:paraId="03DE71AF" w14:textId="77777777" w:rsidTr="000102AC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F3D65" w14:textId="77777777" w:rsidR="00FB6956" w:rsidRPr="00D23259" w:rsidRDefault="00FB6956" w:rsidP="000102AC">
            <w:pPr>
              <w:spacing w:before="120" w:line="288" w:lineRule="auto"/>
              <w:ind w:right="-113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Nepilna darbalaika darbinieks (darba ņēmējs).……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931B32" w14:textId="77777777" w:rsidR="00FB6956" w:rsidRPr="00D9163C" w:rsidRDefault="00FB6956" w:rsidP="000102AC">
            <w:pPr>
              <w:spacing w:before="12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786F5EC" w14:textId="77777777" w:rsidR="00FB6956" w:rsidRPr="00D9163C" w:rsidRDefault="00FB6956" w:rsidP="000102AC">
            <w:pPr>
              <w:spacing w:before="120" w:line="288" w:lineRule="auto"/>
              <w:ind w:left="885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Janvārī…………..…..………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557BF" w14:textId="77777777" w:rsidR="00FB6956" w:rsidRPr="00D9163C" w:rsidRDefault="00FB6956" w:rsidP="000102AC">
            <w:pPr>
              <w:spacing w:before="10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3FB59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PL211A</w:t>
            </w:r>
          </w:p>
        </w:tc>
      </w:tr>
      <w:tr w:rsidR="00FB6956" w:rsidRPr="00D9163C" w14:paraId="0D8BFF82" w14:textId="77777777" w:rsidTr="000102AC">
        <w:trPr>
          <w:cantSplit/>
          <w:trHeight w:val="284"/>
        </w:trPr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7BBECDE" w14:textId="77777777" w:rsidR="00FB6956" w:rsidRPr="00D23259" w:rsidRDefault="00FB6956" w:rsidP="000102AC">
            <w:pPr>
              <w:spacing w:before="60"/>
              <w:ind w:right="-113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Normāla (pilna) darbalaika darba devējs vai pašnodarbinātā persona (ieskaitot neapmaksātu darbu ģimenes saimniecībā/uzņēmumā)………..….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F7AAD28" w14:textId="77777777" w:rsidR="00FB6956" w:rsidRPr="00D9163C" w:rsidRDefault="00FB6956" w:rsidP="000102AC">
            <w:pPr>
              <w:spacing w:before="16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1AD53" w14:textId="77777777" w:rsidR="00FB6956" w:rsidRPr="00D9163C" w:rsidRDefault="00FB6956" w:rsidP="000102AC">
            <w:pPr>
              <w:spacing w:before="80"/>
              <w:ind w:left="885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Februārī……………..………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73222B" w14:textId="77777777" w:rsidR="00FB6956" w:rsidRPr="00D9163C" w:rsidRDefault="00FB6956" w:rsidP="000102AC">
            <w:pPr>
              <w:spacing w:before="100"/>
              <w:jc w:val="center"/>
              <w:rPr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03F29D5F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PL211B</w:t>
            </w:r>
          </w:p>
        </w:tc>
      </w:tr>
      <w:tr w:rsidR="00FB6956" w:rsidRPr="00D9163C" w14:paraId="7290A047" w14:textId="77777777" w:rsidTr="000102AC">
        <w:trPr>
          <w:cantSplit/>
          <w:trHeight w:val="405"/>
        </w:trPr>
        <w:tc>
          <w:tcPr>
            <w:tcW w:w="38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ED5E854" w14:textId="77777777" w:rsidR="00FB6956" w:rsidRPr="00D23259" w:rsidRDefault="00FB6956" w:rsidP="000102AC">
            <w:pPr>
              <w:spacing w:before="60" w:line="288" w:lineRule="auto"/>
              <w:ind w:right="-113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3ED101" w14:textId="77777777" w:rsidR="00FB6956" w:rsidRPr="00D9163C" w:rsidRDefault="00FB6956" w:rsidP="000102AC">
            <w:pPr>
              <w:spacing w:before="120" w:line="288" w:lineRule="auto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5022F" w14:textId="77777777" w:rsidR="00FB6956" w:rsidRPr="00D9163C" w:rsidRDefault="00FB6956" w:rsidP="000102AC">
            <w:pPr>
              <w:spacing w:before="40" w:line="288" w:lineRule="auto"/>
              <w:ind w:left="885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Martā……………………..….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91916E" w14:textId="77777777" w:rsidR="00FB6956" w:rsidRPr="00D9163C" w:rsidRDefault="00FB6956" w:rsidP="000102AC">
            <w:pPr>
              <w:spacing w:before="6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bottom"/>
          </w:tcPr>
          <w:p w14:paraId="4684DFF5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PL211C</w:t>
            </w:r>
          </w:p>
        </w:tc>
      </w:tr>
      <w:tr w:rsidR="00FB6956" w:rsidRPr="00D9163C" w14:paraId="12BD91FB" w14:textId="77777777" w:rsidTr="000102AC">
        <w:trPr>
          <w:cantSplit/>
          <w:trHeight w:val="284"/>
        </w:trPr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161C1AC" w14:textId="77777777" w:rsidR="00FB6956" w:rsidRPr="00D23259" w:rsidRDefault="00FB6956" w:rsidP="000102AC">
            <w:pPr>
              <w:spacing w:before="60"/>
              <w:ind w:right="-113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Nepilna darbalaika darba devējs vai pašnodarbinātā persona (ieskaitot neapmaksātu darbu ģimenes saimniecībā/uzņēmumā)…………………………...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E4FC352" w14:textId="77777777" w:rsidR="00FB6956" w:rsidRPr="00D9163C" w:rsidRDefault="00FB6956" w:rsidP="000102AC">
            <w:pPr>
              <w:spacing w:before="12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4E07B" w14:textId="77777777" w:rsidR="00FB6956" w:rsidRPr="00D9163C" w:rsidRDefault="00FB6956" w:rsidP="000102AC">
            <w:pPr>
              <w:spacing w:before="120" w:line="288" w:lineRule="auto"/>
              <w:ind w:left="884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Aprīlī……………..…………..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24914B" w14:textId="77777777" w:rsidR="00FB6956" w:rsidRPr="00D9163C" w:rsidRDefault="00FB6956" w:rsidP="000102AC">
            <w:pPr>
              <w:spacing w:before="10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60E6D671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PL211D</w:t>
            </w:r>
          </w:p>
        </w:tc>
      </w:tr>
      <w:tr w:rsidR="00FB6956" w:rsidRPr="00D9163C" w14:paraId="6A618B5E" w14:textId="77777777" w:rsidTr="000102AC">
        <w:trPr>
          <w:cantSplit/>
          <w:trHeight w:val="284"/>
        </w:trPr>
        <w:tc>
          <w:tcPr>
            <w:tcW w:w="38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D96175D" w14:textId="77777777" w:rsidR="00FB6956" w:rsidRPr="004E6A66" w:rsidRDefault="00FB6956" w:rsidP="000102AC">
            <w:pPr>
              <w:spacing w:before="60" w:line="288" w:lineRule="auto"/>
              <w:ind w:right="-113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0B01B5" w14:textId="77777777" w:rsidR="00FB6956" w:rsidRPr="00D9163C" w:rsidRDefault="00FB6956" w:rsidP="000102AC">
            <w:pPr>
              <w:spacing w:before="120" w:line="288" w:lineRule="auto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D5C11" w14:textId="77777777" w:rsidR="00FB6956" w:rsidRPr="00D9163C" w:rsidRDefault="00FB6956" w:rsidP="000102AC">
            <w:pPr>
              <w:spacing w:before="80" w:line="288" w:lineRule="auto"/>
              <w:ind w:left="885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Maijā………………..………..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D1AD73" w14:textId="77777777" w:rsidR="00FB6956" w:rsidRPr="00D9163C" w:rsidRDefault="00FB6956" w:rsidP="000102AC">
            <w:pPr>
              <w:spacing w:before="6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bottom"/>
          </w:tcPr>
          <w:p w14:paraId="53F7F43C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PL211E</w:t>
            </w:r>
          </w:p>
        </w:tc>
      </w:tr>
      <w:tr w:rsidR="00FB6956" w:rsidRPr="00D9163C" w14:paraId="5A812B99" w14:textId="77777777" w:rsidTr="000102AC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C92BB" w14:textId="77777777" w:rsidR="00FB6956" w:rsidRPr="004E6A66" w:rsidRDefault="00FB6956" w:rsidP="000102AC">
            <w:pPr>
              <w:ind w:right="-113"/>
              <w:rPr>
                <w:sz w:val="18"/>
                <w:szCs w:val="20"/>
              </w:rPr>
            </w:pPr>
            <w:r w:rsidRPr="004E6A66">
              <w:rPr>
                <w:sz w:val="18"/>
              </w:rPr>
              <w:t>Bezdarbnieks/-ce …………………………..……..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5D3E5" w14:textId="77777777" w:rsidR="00FB6956" w:rsidRPr="00D9163C" w:rsidRDefault="00FB6956" w:rsidP="000102AC">
            <w:pPr>
              <w:spacing w:before="8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EC85D" w14:textId="77777777" w:rsidR="00FB6956" w:rsidRPr="00D9163C" w:rsidRDefault="00FB6956" w:rsidP="000102AC">
            <w:pPr>
              <w:spacing w:before="120" w:line="288" w:lineRule="auto"/>
              <w:ind w:left="884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Jūnijā………..……………….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797F43" w14:textId="77777777" w:rsidR="00FB6956" w:rsidRPr="00D9163C" w:rsidRDefault="00FB6956" w:rsidP="000102AC">
            <w:pPr>
              <w:spacing w:before="10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40143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PL211F</w:t>
            </w:r>
          </w:p>
        </w:tc>
      </w:tr>
      <w:tr w:rsidR="00FB6956" w:rsidRPr="00D9163C" w14:paraId="14F59942" w14:textId="77777777" w:rsidTr="000102AC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278A1" w14:textId="77777777" w:rsidR="00FB6956" w:rsidRPr="004E6A66" w:rsidRDefault="00FB6956" w:rsidP="000102AC">
            <w:pPr>
              <w:ind w:right="-113"/>
              <w:rPr>
                <w:sz w:val="18"/>
                <w:szCs w:val="20"/>
              </w:rPr>
            </w:pPr>
            <w:r w:rsidRPr="004E6A66">
              <w:rPr>
                <w:sz w:val="18"/>
              </w:rPr>
              <w:t>Skolēns, audzēknis vai students (ieskaitot neapmaksātu praksi) ………………………………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8A8F7B" w14:textId="77777777" w:rsidR="00FB6956" w:rsidRPr="00D9163C" w:rsidRDefault="00FB6956" w:rsidP="000102AC">
            <w:pPr>
              <w:spacing w:before="12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F371A" w14:textId="77777777" w:rsidR="00FB6956" w:rsidRPr="00D9163C" w:rsidRDefault="00FB6956" w:rsidP="000102AC">
            <w:pPr>
              <w:spacing w:before="120" w:line="288" w:lineRule="auto"/>
              <w:ind w:left="884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Jūlijā……………………..…..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1BCFC" w14:textId="77777777" w:rsidR="00FB6956" w:rsidRPr="00D9163C" w:rsidRDefault="00FB6956" w:rsidP="000102AC">
            <w:pPr>
              <w:spacing w:before="100" w:line="288" w:lineRule="auto"/>
              <w:jc w:val="center"/>
              <w:rPr>
                <w:b/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BCF8A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PL211G</w:t>
            </w:r>
          </w:p>
        </w:tc>
      </w:tr>
      <w:tr w:rsidR="00FB6956" w:rsidRPr="00D9163C" w14:paraId="149FD50F" w14:textId="77777777" w:rsidTr="000102AC">
        <w:trPr>
          <w:cantSplit/>
          <w:trHeight w:val="370"/>
        </w:trPr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D052E54" w14:textId="77777777" w:rsidR="00FB6956" w:rsidRPr="004E6A66" w:rsidRDefault="00FB6956" w:rsidP="000102AC">
            <w:pPr>
              <w:ind w:right="-113"/>
              <w:rPr>
                <w:sz w:val="18"/>
                <w:szCs w:val="20"/>
              </w:rPr>
            </w:pPr>
            <w:r w:rsidRPr="004E6A66">
              <w:rPr>
                <w:sz w:val="18"/>
              </w:rPr>
              <w:t xml:space="preserve">Vecuma pensionārs, priekšlaicīgi pensionējies vai pārtraucis uzņēmējdarbību (t.sk. izdienas pensijas saņēmēji un invaliditātes pensijas saņēmēji vecumā virs </w:t>
            </w:r>
            <w:r w:rsidR="00711EED" w:rsidRPr="006A0466">
              <w:rPr>
                <w:sz w:val="18"/>
                <w:highlight w:val="yellow"/>
              </w:rPr>
              <w:t>63</w:t>
            </w:r>
            <w:r w:rsidR="00711EED" w:rsidRPr="004E6A66">
              <w:rPr>
                <w:sz w:val="18"/>
              </w:rPr>
              <w:t xml:space="preserve"> </w:t>
            </w:r>
            <w:r w:rsidRPr="004E6A66">
              <w:rPr>
                <w:sz w:val="18"/>
              </w:rPr>
              <w:t>gadiem)…………………………..……...…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CF0C94" w14:textId="77777777" w:rsidR="00FB6956" w:rsidRPr="00D9163C" w:rsidRDefault="00FB6956" w:rsidP="000102AC">
            <w:pPr>
              <w:spacing w:before="72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26F38" w14:textId="77777777" w:rsidR="00FB6956" w:rsidRPr="00D9163C" w:rsidRDefault="00FB6956" w:rsidP="000102AC">
            <w:pPr>
              <w:spacing w:before="40" w:line="288" w:lineRule="auto"/>
              <w:ind w:left="884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Augustā…………………..…..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118EF0" w14:textId="77777777" w:rsidR="00FB6956" w:rsidRPr="00D9163C" w:rsidRDefault="00FB6956" w:rsidP="000102AC">
            <w:pPr>
              <w:spacing w:before="40" w:line="288" w:lineRule="auto"/>
              <w:jc w:val="center"/>
              <w:rPr>
                <w:b/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14:paraId="44A54DA0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PL211H</w:t>
            </w:r>
          </w:p>
        </w:tc>
      </w:tr>
      <w:tr w:rsidR="00FB6956" w:rsidRPr="00D9163C" w14:paraId="430DACEB" w14:textId="77777777" w:rsidTr="000102AC">
        <w:trPr>
          <w:cantSplit/>
          <w:trHeight w:val="370"/>
        </w:trPr>
        <w:tc>
          <w:tcPr>
            <w:tcW w:w="3827" w:type="dxa"/>
            <w:vMerge/>
            <w:tcBorders>
              <w:left w:val="nil"/>
              <w:right w:val="nil"/>
            </w:tcBorders>
            <w:vAlign w:val="center"/>
          </w:tcPr>
          <w:p w14:paraId="52BD636F" w14:textId="77777777" w:rsidR="00FB6956" w:rsidRPr="004E6A66" w:rsidRDefault="00FB6956" w:rsidP="000102AC">
            <w:pPr>
              <w:spacing w:before="120" w:line="288" w:lineRule="auto"/>
              <w:ind w:right="-113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9C8200" w14:textId="77777777" w:rsidR="00FB6956" w:rsidRPr="00D9163C" w:rsidRDefault="00FB6956" w:rsidP="000102AC">
            <w:pPr>
              <w:spacing w:before="120" w:line="288" w:lineRule="auto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40A52" w14:textId="77777777" w:rsidR="00FB6956" w:rsidRPr="00D9163C" w:rsidRDefault="00FB6956" w:rsidP="000102AC">
            <w:pPr>
              <w:spacing w:before="40" w:line="288" w:lineRule="auto"/>
              <w:ind w:left="884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Septembrī………………..…...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7CE133" w14:textId="77777777" w:rsidR="00FB6956" w:rsidRPr="00D9163C" w:rsidRDefault="00FB6956" w:rsidP="000102AC">
            <w:pPr>
              <w:spacing w:before="40" w:line="288" w:lineRule="auto"/>
              <w:jc w:val="center"/>
              <w:rPr>
                <w:b/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bottom"/>
          </w:tcPr>
          <w:p w14:paraId="61D853A4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PL211I</w:t>
            </w:r>
          </w:p>
        </w:tc>
      </w:tr>
      <w:tr w:rsidR="00FB6956" w:rsidRPr="00D9163C" w14:paraId="57D5E933" w14:textId="77777777" w:rsidTr="000102AC">
        <w:trPr>
          <w:cantSplit/>
          <w:trHeight w:val="370"/>
        </w:trPr>
        <w:tc>
          <w:tcPr>
            <w:tcW w:w="38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7EAF9440" w14:textId="77777777" w:rsidR="00FB6956" w:rsidRPr="004E6A66" w:rsidRDefault="00FB6956" w:rsidP="000102AC">
            <w:pPr>
              <w:spacing w:before="120" w:line="288" w:lineRule="auto"/>
              <w:ind w:right="-113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D75622" w14:textId="77777777" w:rsidR="00FB6956" w:rsidRPr="00D9163C" w:rsidRDefault="00FB6956" w:rsidP="000102AC">
            <w:pPr>
              <w:spacing w:before="120" w:line="288" w:lineRule="auto"/>
              <w:jc w:val="center"/>
              <w:rPr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02BFE" w14:textId="77777777" w:rsidR="00FB6956" w:rsidRPr="00D9163C" w:rsidRDefault="00FB6956" w:rsidP="000102AC">
            <w:pPr>
              <w:spacing w:before="120" w:line="288" w:lineRule="auto"/>
              <w:ind w:left="884" w:right="-108"/>
              <w:rPr>
                <w:sz w:val="18"/>
              </w:rPr>
            </w:pPr>
            <w:r w:rsidRPr="00D9163C">
              <w:rPr>
                <w:sz w:val="18"/>
              </w:rPr>
              <w:t>Oktobrī……………………….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74A0B8" w14:textId="77777777" w:rsidR="00FB6956" w:rsidRPr="00D9163C" w:rsidRDefault="00FB6956" w:rsidP="000102AC">
            <w:pPr>
              <w:spacing w:before="100" w:line="288" w:lineRule="auto"/>
              <w:jc w:val="center"/>
              <w:rPr>
                <w:b/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bottom"/>
          </w:tcPr>
          <w:p w14:paraId="70466677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PL211J</w:t>
            </w:r>
          </w:p>
        </w:tc>
      </w:tr>
      <w:tr w:rsidR="00FB6956" w:rsidRPr="00D9163C" w14:paraId="2A693A0E" w14:textId="77777777" w:rsidTr="000102AC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0410A" w14:textId="77777777" w:rsidR="00FB6956" w:rsidRPr="004E6A66" w:rsidRDefault="00FB6956" w:rsidP="000102AC">
            <w:pPr>
              <w:spacing w:before="20"/>
              <w:ind w:right="-113"/>
              <w:rPr>
                <w:sz w:val="18"/>
                <w:szCs w:val="20"/>
              </w:rPr>
            </w:pPr>
            <w:r w:rsidRPr="004E6A66">
              <w:rPr>
                <w:sz w:val="18"/>
                <w:szCs w:val="20"/>
              </w:rPr>
              <w:t>Persona ar invaliditāti vai ilgstoši darbnespējīga persona…………….………….……………………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ABEB9C" w14:textId="77777777" w:rsidR="00FB6956" w:rsidRPr="00D9163C" w:rsidRDefault="00FB6956" w:rsidP="000102AC">
            <w:pPr>
              <w:spacing w:before="20"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sz w:val="20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A8461" w14:textId="77777777" w:rsidR="00FB6956" w:rsidRPr="00D9163C" w:rsidRDefault="00FB6956" w:rsidP="000102AC">
            <w:pPr>
              <w:spacing w:line="288" w:lineRule="auto"/>
              <w:ind w:left="884" w:right="-108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Novembrī……………..……....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356CBB" w14:textId="77777777" w:rsidR="00FB6956" w:rsidRPr="00D9163C" w:rsidRDefault="00FB6956" w:rsidP="000102AC">
            <w:pPr>
              <w:spacing w:line="288" w:lineRule="auto"/>
              <w:jc w:val="center"/>
              <w:rPr>
                <w:sz w:val="20"/>
                <w:szCs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92690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PL211K</w:t>
            </w:r>
          </w:p>
        </w:tc>
      </w:tr>
      <w:tr w:rsidR="00FB6956" w:rsidRPr="00D9163C" w14:paraId="2EFA739A" w14:textId="77777777" w:rsidTr="000102AC">
        <w:trPr>
          <w:cantSplit/>
          <w:trHeight w:val="405"/>
        </w:trPr>
        <w:tc>
          <w:tcPr>
            <w:tcW w:w="3827" w:type="dxa"/>
            <w:tcBorders>
              <w:top w:val="nil"/>
              <w:left w:val="nil"/>
              <w:right w:val="nil"/>
            </w:tcBorders>
            <w:vAlign w:val="center"/>
          </w:tcPr>
          <w:p w14:paraId="21E4F977" w14:textId="77777777" w:rsidR="00FB6956" w:rsidRPr="00D9163C" w:rsidRDefault="00FB6956" w:rsidP="000102AC">
            <w:pPr>
              <w:spacing w:line="288" w:lineRule="auto"/>
              <w:ind w:right="-113"/>
              <w:rPr>
                <w:sz w:val="18"/>
                <w:szCs w:val="20"/>
              </w:rPr>
            </w:pPr>
            <w:r w:rsidRPr="00D9163C">
              <w:rPr>
                <w:sz w:val="18"/>
              </w:rPr>
              <w:t>Mājsaimnieks/-ce………………………..…...…….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842FD8E" w14:textId="77777777" w:rsidR="00FB6956" w:rsidRPr="00D9163C" w:rsidRDefault="00FB6956" w:rsidP="000102AC">
            <w:pPr>
              <w:spacing w:after="20" w:line="288" w:lineRule="auto"/>
              <w:jc w:val="center"/>
              <w:rPr>
                <w:sz w:val="20"/>
              </w:rPr>
            </w:pPr>
            <w:r w:rsidRPr="00D9163C">
              <w:rPr>
                <w:sz w:val="20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  <w:vAlign w:val="center"/>
          </w:tcPr>
          <w:p w14:paraId="6D061AAF" w14:textId="77777777" w:rsidR="00FB6956" w:rsidRPr="00D9163C" w:rsidRDefault="00FB6956" w:rsidP="000102AC">
            <w:pPr>
              <w:ind w:left="884" w:right="-108"/>
              <w:rPr>
                <w:sz w:val="18"/>
              </w:rPr>
            </w:pPr>
            <w:r w:rsidRPr="00D9163C">
              <w:rPr>
                <w:sz w:val="18"/>
              </w:rPr>
              <w:t>Decembrī……………………..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8D35" w14:textId="77777777" w:rsidR="00FB6956" w:rsidRPr="00D9163C" w:rsidRDefault="00FB6956" w:rsidP="000102AC">
            <w:pPr>
              <w:jc w:val="center"/>
              <w:rPr>
                <w:b/>
                <w:sz w:val="20"/>
              </w:rPr>
            </w:pPr>
            <w:r w:rsidRPr="00D9163C">
              <w:rPr>
                <w:b/>
                <w:sz w:val="20"/>
              </w:rPr>
              <w:t>|__|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center"/>
          </w:tcPr>
          <w:p w14:paraId="4747F7CE" w14:textId="77777777" w:rsidR="00FB6956" w:rsidRPr="005478AA" w:rsidRDefault="00FB6956" w:rsidP="000102AC">
            <w:pPr>
              <w:pageBreakBefore/>
              <w:spacing w:line="228" w:lineRule="auto"/>
              <w:ind w:left="-108" w:right="-108"/>
              <w:jc w:val="center"/>
              <w:rPr>
                <w:color w:val="808080"/>
                <w:sz w:val="16"/>
              </w:rPr>
            </w:pPr>
            <w:r w:rsidRPr="005478AA">
              <w:rPr>
                <w:color w:val="808080"/>
                <w:sz w:val="16"/>
              </w:rPr>
              <w:t>PL211L</w:t>
            </w:r>
          </w:p>
        </w:tc>
      </w:tr>
      <w:tr w:rsidR="00FB6956" w:rsidRPr="00886F94" w14:paraId="3A1123FC" w14:textId="77777777" w:rsidTr="000102AC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1A5A6" w14:textId="77777777" w:rsidR="00FB6956" w:rsidRPr="00D9163C" w:rsidRDefault="00FB6956" w:rsidP="000102AC">
            <w:pPr>
              <w:spacing w:line="288" w:lineRule="auto"/>
              <w:ind w:right="-113"/>
              <w:rPr>
                <w:sz w:val="18"/>
              </w:rPr>
            </w:pPr>
            <w:r w:rsidRPr="00D9163C">
              <w:rPr>
                <w:sz w:val="18"/>
              </w:rPr>
              <w:t>Cita neaktīva persona…………..……………….….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CAED0" w14:textId="77777777" w:rsidR="00FB6956" w:rsidRPr="00886F94" w:rsidRDefault="00FB6956" w:rsidP="000102AC">
            <w:pPr>
              <w:jc w:val="center"/>
              <w:rPr>
                <w:sz w:val="20"/>
              </w:rPr>
            </w:pPr>
            <w:r w:rsidRPr="00D9163C">
              <w:rPr>
                <w:sz w:val="20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B55C6" w14:textId="77777777" w:rsidR="00FB6956" w:rsidRPr="00886F94" w:rsidRDefault="00FB6956" w:rsidP="000102AC">
            <w:pPr>
              <w:spacing w:line="288" w:lineRule="auto"/>
              <w:ind w:left="884" w:right="-108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D68291" w14:textId="77777777" w:rsidR="00FB6956" w:rsidRPr="00886F94" w:rsidRDefault="00FB6956" w:rsidP="000102AC">
            <w:pPr>
              <w:spacing w:line="288" w:lineRule="auto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BD543" w14:textId="77777777" w:rsidR="00FB6956" w:rsidRPr="00886F94" w:rsidRDefault="00FB6956" w:rsidP="000102AC">
            <w:pPr>
              <w:spacing w:line="288" w:lineRule="auto"/>
              <w:ind w:left="-108" w:right="-108"/>
              <w:jc w:val="center"/>
              <w:rPr>
                <w:sz w:val="16"/>
              </w:rPr>
            </w:pPr>
          </w:p>
        </w:tc>
      </w:tr>
    </w:tbl>
    <w:p w14:paraId="3E9E60AD" w14:textId="77777777" w:rsidR="00FB6956" w:rsidRPr="00886F94" w:rsidRDefault="00FB6956" w:rsidP="00FB6956">
      <w:pPr>
        <w:spacing w:line="288" w:lineRule="auto"/>
        <w:rPr>
          <w:sz w:val="8"/>
        </w:rPr>
      </w:pPr>
    </w:p>
    <w:p w14:paraId="5CEF966D" w14:textId="77777777" w:rsidR="00986EF5" w:rsidRPr="00D9163C" w:rsidRDefault="00986EF5" w:rsidP="00D9163C">
      <w:pPr>
        <w:pStyle w:val="CommentText"/>
        <w:rPr>
          <w:sz w:val="18"/>
          <w:szCs w:val="18"/>
        </w:rPr>
      </w:pPr>
    </w:p>
    <w:p w14:paraId="6E6ABBAC" w14:textId="77777777" w:rsidR="002F41B5" w:rsidRPr="00886F94" w:rsidRDefault="002F41B5" w:rsidP="00D9163C">
      <w:pPr>
        <w:spacing w:line="288" w:lineRule="auto"/>
        <w:rPr>
          <w:sz w:val="8"/>
        </w:rPr>
      </w:pPr>
    </w:p>
    <w:p w14:paraId="0FAE9ACA" w14:textId="77777777" w:rsidR="002F41B5" w:rsidRDefault="002F41B5">
      <w:pPr>
        <w:pStyle w:val="CommentText"/>
        <w:spacing w:line="288" w:lineRule="auto"/>
        <w:rPr>
          <w:sz w:val="4"/>
        </w:rPr>
      </w:pPr>
    </w:p>
    <w:p w14:paraId="3875010A" w14:textId="77777777" w:rsidR="002F41B5" w:rsidRDefault="002F41B5">
      <w:pPr>
        <w:pStyle w:val="CommentText"/>
        <w:spacing w:line="288" w:lineRule="auto"/>
        <w:rPr>
          <w:sz w:val="4"/>
        </w:rPr>
      </w:pPr>
    </w:p>
    <w:p w14:paraId="7BB5A54F" w14:textId="77777777" w:rsidR="002F41B5" w:rsidRDefault="001D585E">
      <w:pPr>
        <w:pStyle w:val="CommentText"/>
        <w:spacing w:line="288" w:lineRule="auto"/>
        <w:rPr>
          <w:sz w:val="4"/>
        </w:rPr>
      </w:pPr>
      <w:r>
        <w:pict w14:anchorId="181BEDFA">
          <v:shape id="_x0000_s1165" type="#_x0000_t202" style="position:absolute;margin-left:12.9pt;margin-top:2.85pt;width:475pt;height:45pt;z-index:251644928">
            <v:textbox style="mso-next-textbox:#_x0000_s1165" inset="1.5mm,.3mm,1.5mm,.3mm">
              <w:txbxContent>
                <w:p w14:paraId="7F641D6A" w14:textId="77777777" w:rsidR="002F41B5" w:rsidRPr="009E3068" w:rsidRDefault="00B0666E" w:rsidP="003B3FC0">
                  <w:pPr>
                    <w:spacing w:before="40"/>
                    <w:ind w:left="57" w:right="57"/>
                    <w:jc w:val="both"/>
                    <w:rPr>
                      <w:sz w:val="19"/>
                      <w:szCs w:val="19"/>
                    </w:rPr>
                  </w:pPr>
                  <w:r w:rsidRPr="007555A8">
                    <w:rPr>
                      <w:i/>
                      <w:color w:val="000000"/>
                      <w:sz w:val="19"/>
                      <w:szCs w:val="19"/>
                    </w:rPr>
                    <w:t>Jāatzīmē</w:t>
                  </w:r>
                  <w:r w:rsidR="00C66347"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 </w:t>
                  </w:r>
                  <w:r w:rsidR="00C66347" w:rsidRPr="00886F94">
                    <w:rPr>
                      <w:i/>
                      <w:color w:val="000000"/>
                      <w:sz w:val="19"/>
                      <w:szCs w:val="19"/>
                    </w:rPr>
                    <w:t xml:space="preserve">personas </w:t>
                  </w:r>
                  <w:r w:rsidR="00937422" w:rsidRPr="004E6A66">
                    <w:rPr>
                      <w:i/>
                      <w:color w:val="000000"/>
                      <w:sz w:val="19"/>
                      <w:szCs w:val="19"/>
                    </w:rPr>
                    <w:t xml:space="preserve">ekonomiskās </w:t>
                  </w:r>
                  <w:r w:rsidR="00C66347" w:rsidRPr="004E6A66">
                    <w:rPr>
                      <w:i/>
                      <w:color w:val="000000"/>
                      <w:sz w:val="19"/>
                      <w:szCs w:val="19"/>
                    </w:rPr>
                    <w:t>aktivitātes</w:t>
                  </w:r>
                  <w:r w:rsidR="002F41B5" w:rsidRPr="004E6A66">
                    <w:rPr>
                      <w:i/>
                      <w:color w:val="000000"/>
                      <w:sz w:val="19"/>
                      <w:szCs w:val="19"/>
                    </w:rPr>
                    <w:t xml:space="preserve"> statusu </w:t>
                  </w:r>
                  <w:r w:rsidR="002F41B5" w:rsidRPr="004E6A66">
                    <w:rPr>
                      <w:i/>
                      <w:color w:val="000000"/>
                      <w:sz w:val="19"/>
                      <w:szCs w:val="19"/>
                      <w:u w:val="single"/>
                    </w:rPr>
                    <w:t>janvārī</w:t>
                  </w:r>
                  <w:r w:rsidR="002F41B5" w:rsidRPr="004E6A66">
                    <w:rPr>
                      <w:i/>
                      <w:color w:val="000000"/>
                      <w:sz w:val="19"/>
                      <w:szCs w:val="19"/>
                    </w:rPr>
                    <w:t xml:space="preserve">! Atzīmējiet to un noskaidrojiet, </w:t>
                  </w:r>
                  <w:r w:rsidR="002F41B5" w:rsidRPr="004E6A66">
                    <w:rPr>
                      <w:i/>
                      <w:color w:val="000000"/>
                      <w:sz w:val="19"/>
                      <w:szCs w:val="19"/>
                      <w:u w:val="single"/>
                    </w:rPr>
                    <w:t>cik ilgi šis statuss saglabājies</w:t>
                  </w:r>
                  <w:r w:rsidR="00C66347" w:rsidRPr="004E6A66">
                    <w:rPr>
                      <w:i/>
                      <w:color w:val="000000"/>
                      <w:sz w:val="19"/>
                      <w:szCs w:val="19"/>
                    </w:rPr>
                    <w:t xml:space="preserve">! Ja </w:t>
                  </w:r>
                  <w:r w:rsidR="00937422" w:rsidRPr="004E6A66">
                    <w:rPr>
                      <w:i/>
                      <w:color w:val="000000"/>
                      <w:sz w:val="19"/>
                      <w:szCs w:val="19"/>
                    </w:rPr>
                    <w:t xml:space="preserve">ekonomiskās </w:t>
                  </w:r>
                  <w:r w:rsidR="00C66347" w:rsidRPr="004E6A66">
                    <w:rPr>
                      <w:i/>
                      <w:color w:val="000000"/>
                      <w:sz w:val="19"/>
                      <w:szCs w:val="19"/>
                    </w:rPr>
                    <w:t>aktivitāte</w:t>
                  </w:r>
                  <w:r w:rsidR="002F41B5" w:rsidRPr="004E6A66">
                    <w:rPr>
                      <w:i/>
                      <w:color w:val="000000"/>
                      <w:sz w:val="19"/>
                      <w:szCs w:val="19"/>
                    </w:rPr>
                    <w:t>s</w:t>
                  </w:r>
                  <w:r w:rsidR="002F41B5" w:rsidRPr="00886F94">
                    <w:rPr>
                      <w:i/>
                      <w:color w:val="000000"/>
                      <w:sz w:val="19"/>
                      <w:szCs w:val="19"/>
                    </w:rPr>
                    <w:t xml:space="preserve"> statuss ir mainījies</w:t>
                  </w:r>
                  <w:r w:rsidR="002F41B5"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, tad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jānoskaidro</w:t>
                  </w:r>
                  <w:r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 </w:t>
                  </w:r>
                  <w:r w:rsidR="002F41B5" w:rsidRPr="009E3068">
                    <w:rPr>
                      <w:i/>
                      <w:color w:val="000000"/>
                      <w:sz w:val="19"/>
                      <w:szCs w:val="19"/>
                    </w:rPr>
                    <w:t>mēnesi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s</w:t>
                  </w:r>
                  <w:r w:rsidR="002F41B5"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, kurā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ir notikušas izmaiņas</w:t>
                  </w:r>
                  <w:r w:rsidR="002F41B5"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, un 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jā</w:t>
                  </w:r>
                  <w:r w:rsidR="002F41B5" w:rsidRPr="009E3068">
                    <w:rPr>
                      <w:i/>
                      <w:color w:val="000000"/>
                      <w:sz w:val="19"/>
                      <w:szCs w:val="19"/>
                    </w:rPr>
                    <w:t>ierakst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a</w:t>
                  </w:r>
                  <w:r w:rsidR="002F41B5"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 jaun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ais</w:t>
                  </w:r>
                  <w:r w:rsidR="002F41B5" w:rsidRPr="009E3068">
                    <w:rPr>
                      <w:i/>
                      <w:color w:val="000000"/>
                      <w:sz w:val="19"/>
                      <w:szCs w:val="19"/>
                    </w:rPr>
                    <w:t xml:space="preserve"> status</w:t>
                  </w:r>
                  <w:r>
                    <w:rPr>
                      <w:i/>
                      <w:color w:val="000000"/>
                      <w:sz w:val="19"/>
                      <w:szCs w:val="19"/>
                    </w:rPr>
                    <w:t>s. Periodos, kuros statuss nav mainījies, ieraksta to pašu atbildes kodu.</w:t>
                  </w:r>
                </w:p>
              </w:txbxContent>
            </v:textbox>
          </v:shape>
        </w:pict>
      </w:r>
    </w:p>
    <w:p w14:paraId="0293CF40" w14:textId="77777777" w:rsidR="002F41B5" w:rsidRDefault="002F41B5">
      <w:pPr>
        <w:pStyle w:val="CommentText"/>
        <w:spacing w:line="288" w:lineRule="auto"/>
        <w:rPr>
          <w:sz w:val="4"/>
        </w:rPr>
      </w:pPr>
    </w:p>
    <w:p w14:paraId="7B826DFD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55C27567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201ECFF4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591C8DD2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37798463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4BD88E4D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4DD7ECA0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6F9D88FE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099D746F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7888790C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2698C071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4D1B64EC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2EFBA294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0698D060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2F7EA6BA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28CEFBB9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279BACFE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1A485C60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650C8904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p w14:paraId="2CF15CDC" w14:textId="77777777" w:rsidR="002F41B5" w:rsidRPr="003B3FC0" w:rsidRDefault="002F41B5">
      <w:pPr>
        <w:pStyle w:val="CommentText"/>
        <w:spacing w:line="288" w:lineRule="auto"/>
        <w:rPr>
          <w:sz w:val="48"/>
          <w:szCs w:val="48"/>
        </w:rPr>
      </w:pPr>
    </w:p>
    <w:p w14:paraId="428427CF" w14:textId="77777777" w:rsidR="002F41B5" w:rsidRDefault="002F41B5">
      <w:pPr>
        <w:pStyle w:val="CommentText"/>
        <w:spacing w:line="288" w:lineRule="auto"/>
        <w:rPr>
          <w:sz w:val="2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</w:tblGrid>
      <w:tr w:rsidR="002F41B5" w14:paraId="5E27D003" w14:textId="7777777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2F7F967" w14:textId="77777777" w:rsidR="002F41B5" w:rsidRDefault="002F41B5" w:rsidP="003B3FC0">
            <w:pPr>
              <w:spacing w:before="120" w:after="120"/>
              <w:rPr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>IENĀKUMI NO ALGOTA DARBA</w:t>
            </w:r>
          </w:p>
        </w:tc>
      </w:tr>
    </w:tbl>
    <w:p w14:paraId="3863FD00" w14:textId="77777777" w:rsidR="002F41B5" w:rsidRPr="003037A0" w:rsidRDefault="002F41B5">
      <w:pPr>
        <w:pStyle w:val="CommentText"/>
        <w:spacing w:line="288" w:lineRule="auto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095"/>
        <w:gridCol w:w="1276"/>
        <w:gridCol w:w="567"/>
        <w:gridCol w:w="708"/>
        <w:gridCol w:w="284"/>
        <w:gridCol w:w="425"/>
      </w:tblGrid>
      <w:tr w:rsidR="002F41B5" w14:paraId="516A60CD" w14:textId="77777777" w:rsidTr="003B3FC0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B0C7" w14:textId="77777777" w:rsidR="002F41B5" w:rsidRDefault="002F41B5">
            <w:pPr>
              <w:spacing w:line="288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A3C2F2" w14:textId="7259B73B" w:rsidR="002F41B5" w:rsidRDefault="002F41B5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 w:rsidRPr="000F6DD5">
              <w:rPr>
                <w:b/>
                <w:color w:val="000000"/>
                <w:sz w:val="20"/>
              </w:rPr>
              <w:t xml:space="preserve">Vai </w:t>
            </w:r>
            <w:r w:rsidR="00B0666E" w:rsidRPr="000F6DD5">
              <w:rPr>
                <w:b/>
                <w:sz w:val="20"/>
                <w:u w:val="single"/>
              </w:rPr>
              <w:t>20</w:t>
            </w:r>
            <w:r w:rsidR="008905C4">
              <w:rPr>
                <w:b/>
                <w:sz w:val="20"/>
                <w:u w:val="single"/>
              </w:rPr>
              <w:t>__</w:t>
            </w:r>
            <w:r w:rsidR="00B0666E" w:rsidRPr="000F6DD5">
              <w:rPr>
                <w:b/>
                <w:sz w:val="20"/>
                <w:u w:val="single"/>
              </w:rPr>
              <w:t>.</w:t>
            </w:r>
            <w:r>
              <w:rPr>
                <w:b/>
                <w:sz w:val="20"/>
                <w:u w:val="single"/>
              </w:rPr>
              <w:t xml:space="preserve"> gadā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Jūs guvāt ienākumus kā algots darbinieks?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A931C" w14:textId="77777777" w:rsidR="002F41B5" w:rsidRDefault="002F41B5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IQ32</w:t>
            </w:r>
          </w:p>
        </w:tc>
      </w:tr>
      <w:tr w:rsidR="002F41B5" w14:paraId="2B0A1414" w14:textId="77777777">
        <w:trPr>
          <w:gridBefore w:val="2"/>
          <w:gridAfter w:val="1"/>
          <w:wBefore w:w="6521" w:type="dxa"/>
          <w:wAfter w:w="425" w:type="dxa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108B2F" w14:textId="77777777" w:rsidR="002F41B5" w:rsidRDefault="001D585E">
            <w:pPr>
              <w:pStyle w:val="BodyText2"/>
              <w:spacing w:line="288" w:lineRule="auto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noProof/>
                <w:sz w:val="18"/>
                <w:lang w:eastAsia="lv-LV"/>
              </w:rPr>
              <w:pict w14:anchorId="028548D8">
                <v:shape id="_x0000_s1290" type="#_x0000_t202" style="position:absolute;left:0;text-align:left;margin-left:-322.45pt;margin-top:.2pt;width:297.7pt;height:40.9pt;z-index:251655168;mso-position-horizontal-relative:text;mso-position-vertical-relative:text">
                  <v:textbox style="mso-next-textbox:#_x0000_s1290" inset="1.5mm,.3mm,1.5mm,.3mm">
                    <w:txbxContent>
                      <w:p w14:paraId="4FDFBABE" w14:textId="77777777" w:rsidR="00C2037E" w:rsidRPr="003B3FC0" w:rsidRDefault="00B0666E" w:rsidP="00E72304">
                        <w:pPr>
                          <w:spacing w:before="60"/>
                          <w:jc w:val="both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A</w:t>
                        </w:r>
                        <w:r w:rsidR="00387099" w:rsidRPr="003B3FC0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lgotos pagaidu sabiedriskos darbos iesaistītos bezdarbniekus, ku</w:t>
                        </w:r>
                        <w:r w:rsidR="008354F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riem pašvaldība </w:t>
                        </w:r>
                        <w:r w:rsidR="00937422" w:rsidRPr="004E6A66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izmaksāja </w:t>
                        </w:r>
                        <w:r w:rsidR="00B437F3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atlīdzīb</w:t>
                        </w:r>
                        <w:r w:rsidR="00B22468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u, </w:t>
                        </w:r>
                        <w:r w:rsidR="00387099" w:rsidRPr="00886F94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stipendiju</w:t>
                        </w:r>
                        <w:r w:rsidR="00B22468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 </w:t>
                        </w:r>
                        <w:r w:rsidR="00B22468" w:rsidRPr="000F6DD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(</w:t>
                        </w:r>
                        <w:r w:rsidR="00B22468" w:rsidRPr="006A0466">
                          <w:rPr>
                            <w:i/>
                            <w:color w:val="000000"/>
                            <w:sz w:val="19"/>
                            <w:szCs w:val="19"/>
                            <w:highlight w:val="yellow"/>
                          </w:rPr>
                          <w:t>līdz 200 euro</w:t>
                        </w:r>
                        <w:r w:rsidR="00B437F3" w:rsidRPr="000F6DD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)</w:t>
                        </w:r>
                        <w:r w:rsidRPr="000F6DD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 arī uzskata par algotā darbā nodarbinātiem.</w:t>
                        </w:r>
                        <w:r w:rsidR="00C2037E" w:rsidRPr="003B3FC0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>
              <w:rPr>
                <w:rFonts w:ascii="Times New Roman" w:hAnsi="Times New Roman"/>
                <w:i w:val="0"/>
                <w:sz w:val="18"/>
              </w:rPr>
              <w:t>JĀ………….</w:t>
            </w:r>
          </w:p>
          <w:p w14:paraId="0AB88DCD" w14:textId="77777777" w:rsidR="002F41B5" w:rsidRDefault="002F41B5">
            <w:pPr>
              <w:pStyle w:val="BodyText2"/>
              <w:spacing w:before="2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NĒ…………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B189" w14:textId="77777777" w:rsidR="002F41B5" w:rsidRDefault="002F4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4BBBBA39" w14:textId="77777777" w:rsidR="002F41B5" w:rsidRDefault="002F4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3F44B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33</w:t>
            </w:r>
          </w:p>
          <w:p w14:paraId="731FEE68" w14:textId="77777777" w:rsidR="002F41B5" w:rsidRDefault="002F41B5">
            <w:pPr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 w:rsidR="006C4F83">
              <w:rPr>
                <w:b/>
                <w:sz w:val="20"/>
              </w:rPr>
              <w:t xml:space="preserve"> 52</w:t>
            </w:r>
          </w:p>
        </w:tc>
      </w:tr>
    </w:tbl>
    <w:p w14:paraId="3CB10654" w14:textId="77777777" w:rsidR="002F41B5" w:rsidRDefault="002F41B5">
      <w:pPr>
        <w:pStyle w:val="CommentText"/>
        <w:rPr>
          <w:sz w:val="28"/>
          <w:szCs w:val="28"/>
        </w:rPr>
      </w:pPr>
    </w:p>
    <w:p w14:paraId="6E4C8DCB" w14:textId="77777777" w:rsidR="003B3FC0" w:rsidRPr="003037A0" w:rsidRDefault="003037A0">
      <w:pPr>
        <w:pStyle w:val="CommentText"/>
        <w:rPr>
          <w:sz w:val="2"/>
          <w:szCs w:val="2"/>
        </w:rPr>
      </w:pPr>
      <w:r>
        <w:rPr>
          <w:sz w:val="24"/>
          <w:szCs w:val="24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694"/>
        <w:gridCol w:w="3260"/>
        <w:gridCol w:w="1985"/>
        <w:gridCol w:w="708"/>
        <w:gridCol w:w="284"/>
        <w:gridCol w:w="425"/>
      </w:tblGrid>
      <w:tr w:rsidR="002F41B5" w14:paraId="36E4B156" w14:textId="77777777" w:rsidTr="003B3FC0">
        <w:trPr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9751" w14:textId="77777777" w:rsidR="002F41B5" w:rsidRDefault="002F41B5">
            <w:pPr>
              <w:spacing w:line="288" w:lineRule="auto"/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01A790" w14:textId="27751C8A" w:rsidR="002F41B5" w:rsidRDefault="002F41B5">
            <w:pPr>
              <w:spacing w:line="288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 xml:space="preserve">Cik liela bija Jūsu kopējā </w:t>
            </w:r>
            <w:r>
              <w:rPr>
                <w:b/>
                <w:color w:val="000000"/>
                <w:sz w:val="20"/>
                <w:u w:val="single"/>
              </w:rPr>
              <w:t>neto</w:t>
            </w:r>
            <w:r>
              <w:rPr>
                <w:b/>
                <w:color w:val="000000"/>
                <w:sz w:val="20"/>
              </w:rPr>
              <w:t xml:space="preserve"> (pēcnodokļa) darba samaksa </w:t>
            </w:r>
            <w:r w:rsidR="00B0666E" w:rsidRPr="000F6DD5">
              <w:rPr>
                <w:b/>
                <w:color w:val="000000"/>
                <w:sz w:val="20"/>
                <w:u w:val="single"/>
              </w:rPr>
              <w:t>20</w:t>
            </w:r>
            <w:r w:rsidR="008905C4">
              <w:rPr>
                <w:b/>
                <w:color w:val="000000"/>
                <w:sz w:val="20"/>
                <w:u w:val="single"/>
              </w:rPr>
              <w:t>__</w:t>
            </w:r>
            <w:r w:rsidR="00B0666E" w:rsidRPr="000F6DD5">
              <w:rPr>
                <w:b/>
                <w:color w:val="000000"/>
                <w:sz w:val="20"/>
                <w:u w:val="single"/>
              </w:rPr>
              <w:t>.</w:t>
            </w:r>
            <w:r>
              <w:rPr>
                <w:b/>
                <w:color w:val="000000"/>
                <w:sz w:val="20"/>
                <w:u w:val="single"/>
              </w:rPr>
              <w:t xml:space="preserve"> gadā</w:t>
            </w:r>
            <w:r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0E70" w14:textId="77777777" w:rsidR="002F41B5" w:rsidRDefault="002F41B5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PY010Na</w:t>
            </w:r>
          </w:p>
        </w:tc>
      </w:tr>
      <w:tr w:rsidR="002F41B5" w14:paraId="423DBE1C" w14:textId="77777777">
        <w:trPr>
          <w:gridBefore w:val="2"/>
          <w:gridAfter w:val="1"/>
          <w:wBefore w:w="3119" w:type="dxa"/>
          <w:wAfter w:w="425" w:type="dxa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3F120" w14:textId="77777777" w:rsidR="002F41B5" w:rsidRPr="00886F94" w:rsidRDefault="001D585E" w:rsidP="00043D62">
            <w:pPr>
              <w:spacing w:before="120"/>
              <w:ind w:right="34"/>
              <w:jc w:val="right"/>
              <w:rPr>
                <w:color w:val="000000"/>
                <w:sz w:val="20"/>
                <w:szCs w:val="20"/>
              </w:rPr>
            </w:pPr>
            <w:r>
              <w:rPr>
                <w:noProof/>
                <w:lang w:eastAsia="lv-LV"/>
              </w:rPr>
              <w:pict w14:anchorId="4E4842B6">
                <v:shape id="_x0000_s1297" type="#_x0000_t202" style="position:absolute;left:0;text-align:left;margin-left:-156.85pt;margin-top:3.5pt;width:160.1pt;height:40.4pt;z-index:251658240;mso-position-horizontal-relative:text;mso-position-vertical-relative:text">
                  <v:textbox style="mso-next-textbox:#_x0000_s1297" inset="1.5mm,.3mm,1.5mm,.3mm">
                    <w:txbxContent>
                      <w:p w14:paraId="469989F6" w14:textId="77777777" w:rsidR="00C66347" w:rsidRPr="003B3FC0" w:rsidRDefault="00B0666E" w:rsidP="00C66347">
                        <w:pPr>
                          <w:spacing w:before="60"/>
                          <w:jc w:val="both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Jā</w:t>
                        </w:r>
                        <w:r w:rsidR="00C66347" w:rsidRPr="00886F94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ņem vērā algota darba ienākumus, kas gūti </w:t>
                        </w:r>
                        <w:r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gan </w:t>
                        </w:r>
                        <w:r w:rsidR="00C66347" w:rsidRPr="00886F94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Latvijā, gan arī ārpus tās.</w:t>
                        </w:r>
                      </w:p>
                      <w:p w14:paraId="0B4E8B6C" w14:textId="77777777" w:rsidR="00C66347" w:rsidRDefault="00C66347" w:rsidP="00C66347">
                        <w:pPr>
                          <w:jc w:val="both"/>
                          <w:rPr>
                            <w:i/>
                            <w:sz w:val="18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C66347">
              <w:rPr>
                <w:color w:val="000000"/>
                <w:sz w:val="20"/>
              </w:rPr>
              <w:t xml:space="preserve">Pamatdarbā, </w:t>
            </w:r>
            <w:r w:rsidR="00C66347" w:rsidRPr="00886F94">
              <w:rPr>
                <w:i/>
                <w:color w:val="000000"/>
                <w:sz w:val="20"/>
              </w:rPr>
              <w:t>euro</w:t>
            </w:r>
          </w:p>
          <w:p w14:paraId="40F6645E" w14:textId="77777777" w:rsidR="002F41B5" w:rsidRPr="00886F94" w:rsidRDefault="00711EED" w:rsidP="00043D62">
            <w:pPr>
              <w:spacing w:before="120"/>
              <w:ind w:right="34"/>
              <w:jc w:val="right"/>
              <w:rPr>
                <w:color w:val="000000"/>
                <w:sz w:val="20"/>
                <w:szCs w:val="20"/>
              </w:rPr>
            </w:pPr>
            <w:r w:rsidRPr="006A0466">
              <w:rPr>
                <w:color w:val="000000"/>
                <w:sz w:val="20"/>
                <w:highlight w:val="yellow"/>
              </w:rPr>
              <w:t>Blakusdarb</w:t>
            </w:r>
            <w:r w:rsidR="000F6DD5" w:rsidRPr="006A0466">
              <w:rPr>
                <w:color w:val="000000"/>
                <w:sz w:val="20"/>
                <w:highlight w:val="yellow"/>
              </w:rPr>
              <w:t>ā/-os</w:t>
            </w:r>
            <w:r w:rsidR="00C66347" w:rsidRPr="006A0466">
              <w:rPr>
                <w:color w:val="000000"/>
                <w:sz w:val="20"/>
                <w:highlight w:val="yellow"/>
              </w:rPr>
              <w:t>,</w:t>
            </w:r>
            <w:r w:rsidR="00C66347" w:rsidRPr="00886F94">
              <w:rPr>
                <w:i/>
                <w:color w:val="000000"/>
                <w:sz w:val="20"/>
              </w:rPr>
              <w:t xml:space="preserve"> euro</w:t>
            </w:r>
            <w:r w:rsidR="002F41B5" w:rsidRPr="00886F94">
              <w:rPr>
                <w:color w:val="000000"/>
                <w:sz w:val="20"/>
              </w:rPr>
              <w:t xml:space="preserve"> </w:t>
            </w:r>
          </w:p>
          <w:p w14:paraId="47753AD9" w14:textId="77777777" w:rsidR="002F41B5" w:rsidRPr="00886F94" w:rsidRDefault="00C66347" w:rsidP="00043D62">
            <w:pPr>
              <w:spacing w:before="120"/>
              <w:ind w:right="34"/>
              <w:jc w:val="right"/>
              <w:rPr>
                <w:b/>
                <w:color w:val="000000"/>
                <w:sz w:val="20"/>
                <w:szCs w:val="20"/>
              </w:rPr>
            </w:pPr>
            <w:r w:rsidRPr="00886F94">
              <w:rPr>
                <w:b/>
                <w:color w:val="000000"/>
                <w:sz w:val="20"/>
              </w:rPr>
              <w:t xml:space="preserve">KOPĀ, </w:t>
            </w:r>
            <w:r w:rsidRPr="00886F94">
              <w:rPr>
                <w:b/>
                <w:i/>
                <w:color w:val="000000"/>
                <w:sz w:val="20"/>
              </w:rPr>
              <w:t>euro</w:t>
            </w:r>
          </w:p>
          <w:p w14:paraId="775F625B" w14:textId="77777777" w:rsidR="002F41B5" w:rsidRDefault="002F41B5" w:rsidP="003B3FC0">
            <w:pPr>
              <w:spacing w:before="80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886F94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40DC" w14:textId="77777777" w:rsidR="002F41B5" w:rsidRDefault="002F41B5" w:rsidP="00043D6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____________</w:t>
            </w:r>
          </w:p>
          <w:p w14:paraId="2BBDFEE1" w14:textId="77777777" w:rsidR="002F41B5" w:rsidRDefault="002F41B5" w:rsidP="00043D62">
            <w:pPr>
              <w:spacing w:before="8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____________</w:t>
            </w:r>
          </w:p>
          <w:p w14:paraId="32E7D81A" w14:textId="77777777" w:rsidR="002F41B5" w:rsidRDefault="002F41B5" w:rsidP="00043D62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____________</w:t>
            </w:r>
          </w:p>
          <w:p w14:paraId="035A3989" w14:textId="77777777" w:rsidR="002F41B5" w:rsidRDefault="002F41B5" w:rsidP="00043D62">
            <w:pPr>
              <w:spacing w:before="12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DF950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37</w:t>
            </w:r>
          </w:p>
          <w:p w14:paraId="2B3242E9" w14:textId="77777777" w:rsidR="002F41B5" w:rsidRDefault="002F41B5">
            <w:pPr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34</w:t>
            </w:r>
          </w:p>
        </w:tc>
      </w:tr>
    </w:tbl>
    <w:p w14:paraId="55B30D5D" w14:textId="77777777" w:rsidR="002F41B5" w:rsidRPr="003037A0" w:rsidRDefault="002F41B5">
      <w:pPr>
        <w:pStyle w:val="CommentText"/>
        <w:spacing w:line="288" w:lineRule="auto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261"/>
        <w:gridCol w:w="992"/>
        <w:gridCol w:w="1701"/>
        <w:gridCol w:w="1985"/>
        <w:gridCol w:w="708"/>
        <w:gridCol w:w="567"/>
        <w:gridCol w:w="142"/>
      </w:tblGrid>
      <w:tr w:rsidR="002F41B5" w14:paraId="12B10F46" w14:textId="77777777" w:rsidTr="00F80CD8">
        <w:trPr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96C7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34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E94303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 xml:space="preserve">Cik liela bija Jūsu </w:t>
            </w:r>
            <w:r>
              <w:rPr>
                <w:b/>
                <w:color w:val="000000"/>
                <w:sz w:val="20"/>
                <w:u w:val="single"/>
              </w:rPr>
              <w:t>vidējā neto</w:t>
            </w:r>
            <w:r>
              <w:rPr>
                <w:b/>
                <w:color w:val="000000"/>
                <w:sz w:val="20"/>
              </w:rPr>
              <w:t xml:space="preserve"> (pēcnodokļa) darba samaksa </w:t>
            </w:r>
            <w:r>
              <w:rPr>
                <w:b/>
                <w:color w:val="000000"/>
                <w:sz w:val="20"/>
                <w:u w:val="single"/>
              </w:rPr>
              <w:t>mēnesī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="00B0666E" w:rsidRPr="006A0466">
              <w:rPr>
                <w:b/>
                <w:color w:val="000000"/>
                <w:sz w:val="20"/>
                <w:highlight w:val="yellow"/>
              </w:rPr>
              <w:t>20</w:t>
            </w:r>
            <w:r w:rsidR="00E36737">
              <w:rPr>
                <w:b/>
                <w:color w:val="000000"/>
                <w:sz w:val="20"/>
                <w:highlight w:val="yellow"/>
              </w:rPr>
              <w:t>__</w:t>
            </w:r>
            <w:r w:rsidR="00B0666E" w:rsidRPr="006A0466">
              <w:rPr>
                <w:b/>
                <w:color w:val="000000"/>
                <w:sz w:val="20"/>
                <w:highlight w:val="yellow"/>
              </w:rPr>
              <w:t>.</w:t>
            </w:r>
            <w:r>
              <w:rPr>
                <w:b/>
                <w:color w:val="000000"/>
                <w:sz w:val="20"/>
              </w:rPr>
              <w:t xml:space="preserve"> gadā?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C8117" w14:textId="77777777" w:rsidR="002F41B5" w:rsidRDefault="002F41B5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PY010Nb</w:t>
            </w:r>
          </w:p>
        </w:tc>
      </w:tr>
      <w:tr w:rsidR="002F41B5" w14:paraId="2D9945C3" w14:textId="77777777">
        <w:trPr>
          <w:gridBefore w:val="2"/>
          <w:gridAfter w:val="1"/>
          <w:wBefore w:w="3686" w:type="dxa"/>
          <w:wAfter w:w="142" w:type="dxa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A3A196" w14:textId="77777777" w:rsidR="002F41B5" w:rsidRDefault="001D585E">
            <w:pPr>
              <w:spacing w:after="40" w:line="288" w:lineRule="auto"/>
              <w:ind w:right="34"/>
              <w:jc w:val="right"/>
              <w:rPr>
                <w:color w:val="C0C0C0"/>
                <w:sz w:val="18"/>
                <w:szCs w:val="20"/>
              </w:rPr>
            </w:pPr>
            <w:r>
              <w:pict w14:anchorId="45341B75">
                <v:shape id="_x0000_s1041" type="#_x0000_t202" style="position:absolute;left:0;text-align:left;margin-left:-163.3pt;margin-top:3.25pt;width:3in;height:27pt;z-index:251633664;mso-position-horizontal-relative:text;mso-position-vertical-relative:text">
                  <v:textbox style="mso-next-textbox:#_x0000_s1041" inset="1.5mm,.3mm,1.5mm,.3mm">
                    <w:txbxContent>
                      <w:p w14:paraId="4E882B4B" w14:textId="77777777" w:rsidR="002F41B5" w:rsidRPr="003B3FC0" w:rsidRDefault="002F41B5">
                        <w:pPr>
                          <w:jc w:val="both"/>
                          <w:rPr>
                            <w:i/>
                            <w:sz w:val="19"/>
                            <w:szCs w:val="19"/>
                          </w:rPr>
                        </w:pPr>
                        <w:r w:rsidRPr="003B3FC0">
                          <w:rPr>
                            <w:i/>
                            <w:sz w:val="19"/>
                            <w:szCs w:val="19"/>
                          </w:rPr>
                          <w:t>Ja strādā vairākos darbos vienlaicīgi, atzīmē</w:t>
                        </w:r>
                        <w:r w:rsidR="00094E5F" w:rsidRPr="003B3FC0">
                          <w:rPr>
                            <w:i/>
                            <w:sz w:val="19"/>
                            <w:szCs w:val="19"/>
                          </w:rPr>
                          <w:t>jie</w:t>
                        </w:r>
                        <w:r w:rsidRPr="003B3FC0">
                          <w:rPr>
                            <w:i/>
                            <w:sz w:val="19"/>
                            <w:szCs w:val="19"/>
                          </w:rPr>
                          <w:t>t kopējo vi</w:t>
                        </w:r>
                        <w:r w:rsidR="00C66347" w:rsidRPr="003B3FC0">
                          <w:rPr>
                            <w:i/>
                            <w:sz w:val="19"/>
                            <w:szCs w:val="19"/>
                          </w:rPr>
                          <w:t xml:space="preserve">sos darbos saņemto </w:t>
                        </w:r>
                        <w:r w:rsidR="00C66347" w:rsidRPr="00886F94">
                          <w:rPr>
                            <w:i/>
                            <w:sz w:val="19"/>
                            <w:szCs w:val="19"/>
                          </w:rPr>
                          <w:t>summu euro</w:t>
                        </w: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7AB0F6" w14:textId="77777777" w:rsidR="002F41B5" w:rsidRDefault="00C66347" w:rsidP="00043D62">
            <w:pPr>
              <w:spacing w:before="120" w:line="288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</w:rPr>
              <w:t xml:space="preserve"> Summa</w:t>
            </w:r>
            <w:r w:rsidRPr="00C66347">
              <w:rPr>
                <w:i/>
                <w:color w:val="000000"/>
                <w:sz w:val="18"/>
              </w:rPr>
              <w:t xml:space="preserve"> </w:t>
            </w:r>
            <w:r w:rsidRPr="00886F94">
              <w:rPr>
                <w:i/>
                <w:color w:val="000000"/>
                <w:sz w:val="18"/>
              </w:rPr>
              <w:t>euro</w:t>
            </w:r>
            <w:r w:rsidR="002F41B5">
              <w:rPr>
                <w:color w:val="000000"/>
                <w:sz w:val="18"/>
              </w:rPr>
              <w:t xml:space="preserve"> </w:t>
            </w:r>
          </w:p>
          <w:p w14:paraId="72E3B36B" w14:textId="77777777" w:rsidR="002F41B5" w:rsidRDefault="002F41B5" w:rsidP="00043D62">
            <w:pPr>
              <w:spacing w:before="120" w:line="288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8FF" w14:textId="77777777" w:rsidR="002F41B5" w:rsidRDefault="002F41B5">
            <w:pPr>
              <w:spacing w:before="60" w:after="80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____________</w:t>
            </w:r>
          </w:p>
          <w:p w14:paraId="1D6B227C" w14:textId="77777777" w:rsidR="002F41B5" w:rsidRDefault="002F41B5" w:rsidP="00043D62">
            <w:pPr>
              <w:spacing w:before="1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6AC57" w14:textId="77777777" w:rsidR="002F41B5" w:rsidRDefault="002F41B5">
            <w:pPr>
              <w:spacing w:before="8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36</w:t>
            </w:r>
          </w:p>
          <w:p w14:paraId="2ADE4F69" w14:textId="77777777" w:rsidR="002F41B5" w:rsidRDefault="002F41B5" w:rsidP="00043D62">
            <w:pPr>
              <w:spacing w:before="12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35</w:t>
            </w:r>
          </w:p>
        </w:tc>
      </w:tr>
    </w:tbl>
    <w:p w14:paraId="6C1622C7" w14:textId="77777777" w:rsidR="002F41B5" w:rsidRPr="003037A0" w:rsidRDefault="002F41B5">
      <w:pPr>
        <w:pStyle w:val="CommentText"/>
        <w:rPr>
          <w:sz w:val="16"/>
          <w:szCs w:val="16"/>
        </w:rPr>
      </w:pPr>
    </w:p>
    <w:p w14:paraId="28411D70" w14:textId="77777777" w:rsidR="000B76CE" w:rsidRDefault="000B76CE">
      <w:pPr>
        <w:pStyle w:val="CommentText"/>
        <w:rPr>
          <w:sz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2"/>
        <w:gridCol w:w="3119"/>
        <w:gridCol w:w="567"/>
        <w:gridCol w:w="708"/>
        <w:gridCol w:w="284"/>
        <w:gridCol w:w="425"/>
      </w:tblGrid>
      <w:tr w:rsidR="00FB6956" w:rsidRPr="007C6E47" w14:paraId="30A89120" w14:textId="77777777" w:rsidTr="000102AC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0FF3" w14:textId="77777777" w:rsidR="00FB6956" w:rsidRPr="007C6E47" w:rsidRDefault="00FB6956" w:rsidP="000102A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C6E47">
              <w:rPr>
                <w:b/>
                <w:sz w:val="20"/>
              </w:rPr>
              <w:t>35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57DB4F" w14:textId="77777777" w:rsidR="00FB6956" w:rsidRPr="007C6E47" w:rsidRDefault="001D585E" w:rsidP="000102A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</w:rPr>
              <w:pict w14:anchorId="7B0E3217">
                <v:roundrect id="_x0000_s1335" style="position:absolute;left:0;text-align:left;margin-left:-3.65pt;margin-top:19.85pt;width:66.95pt;height:21.1pt;z-index:251673600;mso-position-horizontal-relative:text;mso-position-vertical-relative:text" arcsize="10923f">
                  <v:textbox style="mso-next-textbox:#_x0000_s1335">
                    <w:txbxContent>
                      <w:p w14:paraId="4A0BD0E0" w14:textId="77777777" w:rsidR="00FB6956" w:rsidRDefault="00FB6956" w:rsidP="00FB6956">
                        <w:r w:rsidRPr="007C6E47">
                          <w:rPr>
                            <w:sz w:val="20"/>
                            <w:szCs w:val="20"/>
                          </w:rPr>
                          <w:t>7.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FB6956" w:rsidRPr="007C6E47">
              <w:rPr>
                <w:b/>
                <w:sz w:val="20"/>
              </w:rPr>
              <w:t xml:space="preserve">Kāda bija aptuvenā </w:t>
            </w:r>
            <w:r w:rsidR="00FB6956" w:rsidRPr="007C6E47">
              <w:rPr>
                <w:b/>
                <w:sz w:val="20"/>
                <w:u w:val="single"/>
              </w:rPr>
              <w:t>neto</w:t>
            </w:r>
            <w:r w:rsidR="00FB6956" w:rsidRPr="007C6E47">
              <w:rPr>
                <w:b/>
                <w:sz w:val="20"/>
              </w:rPr>
              <w:t xml:space="preserve"> (pēcnodokļa) darba </w:t>
            </w:r>
            <w:r w:rsidR="00711EED" w:rsidRPr="007C6E47">
              <w:rPr>
                <w:b/>
                <w:sz w:val="20"/>
              </w:rPr>
              <w:t>samaks</w:t>
            </w:r>
            <w:r w:rsidR="00711EED">
              <w:rPr>
                <w:b/>
                <w:sz w:val="20"/>
              </w:rPr>
              <w:t>a</w:t>
            </w:r>
            <w:r w:rsidR="00711EED" w:rsidRPr="007C6E47">
              <w:rPr>
                <w:b/>
                <w:sz w:val="20"/>
              </w:rPr>
              <w:t xml:space="preserve"> </w:t>
            </w:r>
            <w:r w:rsidR="00FB6956" w:rsidRPr="007C6E47">
              <w:rPr>
                <w:b/>
                <w:sz w:val="20"/>
                <w:u w:val="single"/>
              </w:rPr>
              <w:t>mēnesī</w:t>
            </w:r>
            <w:r w:rsidR="00FB6956" w:rsidRPr="007C6E47">
              <w:rPr>
                <w:b/>
                <w:sz w:val="20"/>
              </w:rPr>
              <w:t xml:space="preserve"> </w:t>
            </w:r>
            <w:r w:rsidR="00FB6956" w:rsidRPr="006A0466">
              <w:rPr>
                <w:b/>
                <w:sz w:val="20"/>
                <w:highlight w:val="yellow"/>
              </w:rPr>
              <w:t>20</w:t>
            </w:r>
            <w:r w:rsidR="00E36737">
              <w:rPr>
                <w:b/>
                <w:sz w:val="20"/>
                <w:highlight w:val="yellow"/>
              </w:rPr>
              <w:t>__</w:t>
            </w:r>
            <w:r w:rsidR="00FB6956" w:rsidRPr="006A0466">
              <w:rPr>
                <w:b/>
                <w:sz w:val="20"/>
                <w:highlight w:val="yellow"/>
              </w:rPr>
              <w:t>.</w:t>
            </w:r>
            <w:r w:rsidR="00FB6956" w:rsidRPr="007C6E47">
              <w:rPr>
                <w:b/>
                <w:sz w:val="20"/>
              </w:rPr>
              <w:t xml:space="preserve"> gadā?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0852D1A" w14:textId="77777777" w:rsidR="00FB6956" w:rsidRPr="007C6E47" w:rsidRDefault="00FB6956" w:rsidP="000102AC">
            <w:pPr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7C6E47">
              <w:rPr>
                <w:color w:val="808080"/>
                <w:sz w:val="16"/>
              </w:rPr>
              <w:t>PY010Nc</w:t>
            </w:r>
          </w:p>
          <w:p w14:paraId="4020429E" w14:textId="77777777" w:rsidR="00FB6956" w:rsidRPr="007C6E47" w:rsidRDefault="00FB6956" w:rsidP="000102AC">
            <w:pPr>
              <w:rPr>
                <w:color w:val="808080"/>
                <w:sz w:val="16"/>
                <w:szCs w:val="20"/>
              </w:rPr>
            </w:pPr>
          </w:p>
        </w:tc>
      </w:tr>
      <w:tr w:rsidR="00FB6956" w:rsidRPr="007C6E47" w14:paraId="2137B6BA" w14:textId="77777777" w:rsidTr="000102AC">
        <w:trPr>
          <w:cantSplit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376A" w14:textId="77777777" w:rsidR="00FB6956" w:rsidRPr="007C6E47" w:rsidRDefault="00FB6956" w:rsidP="000102A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BF96" w14:textId="77777777" w:rsidR="00FB6956" w:rsidRPr="007C6E47" w:rsidRDefault="00FB6956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8D4C8" w14:textId="77777777" w:rsidR="00FB6956" w:rsidRPr="007C6E47" w:rsidRDefault="00FB6956" w:rsidP="000102AC">
            <w:pPr>
              <w:rPr>
                <w:color w:val="C0C0C0"/>
                <w:sz w:val="16"/>
                <w:szCs w:val="20"/>
              </w:rPr>
            </w:pPr>
          </w:p>
        </w:tc>
      </w:tr>
      <w:tr w:rsidR="00FB6956" w:rsidRPr="007C6E47" w14:paraId="410C9DC2" w14:textId="77777777" w:rsidTr="000102AC">
        <w:trPr>
          <w:gridBefore w:val="2"/>
          <w:gridAfter w:val="1"/>
          <w:wBefore w:w="4678" w:type="dxa"/>
          <w:wAfter w:w="425" w:type="dxa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9CEA4" w14:textId="77777777" w:rsidR="00FB6956" w:rsidRPr="007C6E47" w:rsidRDefault="000F6DD5" w:rsidP="000102AC">
            <w:pPr>
              <w:spacing w:before="40"/>
              <w:ind w:left="176" w:right="-108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</w:t>
            </w:r>
            <w:r w:rsidR="00FB6956" w:rsidRPr="007C6E47">
              <w:rPr>
                <w:sz w:val="18"/>
                <w:szCs w:val="20"/>
              </w:rPr>
              <w:t xml:space="preserve">azāka par70,01 </w:t>
            </w:r>
            <w:r w:rsidR="00FB6956" w:rsidRPr="007C6E47">
              <w:rPr>
                <w:i/>
                <w:sz w:val="18"/>
                <w:szCs w:val="20"/>
              </w:rPr>
              <w:t xml:space="preserve">euro </w:t>
            </w:r>
            <w:r w:rsidR="00FB6956" w:rsidRPr="007C6E47">
              <w:rPr>
                <w:sz w:val="18"/>
                <w:szCs w:val="20"/>
              </w:rPr>
              <w:t>….………..…..</w:t>
            </w:r>
          </w:p>
          <w:p w14:paraId="032957F4" w14:textId="77777777" w:rsidR="00FB6956" w:rsidRPr="007C6E47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7C6E47">
              <w:rPr>
                <w:sz w:val="18"/>
                <w:szCs w:val="20"/>
              </w:rPr>
              <w:t xml:space="preserve">70,01–150,00 </w:t>
            </w:r>
            <w:r w:rsidRPr="007C6E47">
              <w:rPr>
                <w:i/>
                <w:sz w:val="18"/>
                <w:szCs w:val="20"/>
              </w:rPr>
              <w:t>euro</w:t>
            </w:r>
            <w:r w:rsidRPr="007C6E47">
              <w:rPr>
                <w:sz w:val="18"/>
                <w:szCs w:val="20"/>
              </w:rPr>
              <w:t xml:space="preserve"> …....………..……</w:t>
            </w:r>
          </w:p>
          <w:p w14:paraId="641FCE2E" w14:textId="77777777" w:rsidR="00FB6956" w:rsidRPr="007C6E47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7C6E47">
              <w:rPr>
                <w:sz w:val="18"/>
                <w:szCs w:val="20"/>
              </w:rPr>
              <w:t xml:space="preserve">150,01–300,00 </w:t>
            </w:r>
            <w:r w:rsidRPr="007C6E47">
              <w:rPr>
                <w:i/>
                <w:sz w:val="18"/>
                <w:szCs w:val="20"/>
              </w:rPr>
              <w:t>euro</w:t>
            </w:r>
            <w:r w:rsidRPr="007C6E47">
              <w:rPr>
                <w:sz w:val="18"/>
                <w:szCs w:val="20"/>
              </w:rPr>
              <w:t>.…….………........</w:t>
            </w:r>
          </w:p>
          <w:p w14:paraId="3335B0CD" w14:textId="77777777" w:rsidR="00FB6956" w:rsidRPr="007C6E47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7C6E47">
              <w:rPr>
                <w:sz w:val="18"/>
                <w:szCs w:val="20"/>
              </w:rPr>
              <w:t xml:space="preserve">300,01–450,00 </w:t>
            </w:r>
            <w:r w:rsidRPr="007C6E47">
              <w:rPr>
                <w:i/>
                <w:sz w:val="18"/>
                <w:szCs w:val="20"/>
              </w:rPr>
              <w:t>euro</w:t>
            </w:r>
            <w:r w:rsidRPr="007C6E47">
              <w:rPr>
                <w:sz w:val="18"/>
                <w:szCs w:val="20"/>
              </w:rPr>
              <w:t>.…...…………..…</w:t>
            </w:r>
          </w:p>
          <w:p w14:paraId="2DCC7D25" w14:textId="77777777" w:rsidR="00FB6956" w:rsidRPr="007C6E47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7C6E47">
              <w:rPr>
                <w:sz w:val="18"/>
                <w:szCs w:val="20"/>
              </w:rPr>
              <w:t xml:space="preserve">450,01–600,00 </w:t>
            </w:r>
            <w:r w:rsidRPr="007C6E47">
              <w:rPr>
                <w:i/>
                <w:sz w:val="18"/>
                <w:szCs w:val="20"/>
              </w:rPr>
              <w:t>euro</w:t>
            </w:r>
            <w:r w:rsidRPr="007C6E47">
              <w:rPr>
                <w:sz w:val="18"/>
                <w:szCs w:val="20"/>
              </w:rPr>
              <w:t>.…..…………...…</w:t>
            </w:r>
          </w:p>
          <w:p w14:paraId="18E9B1A9" w14:textId="77777777" w:rsidR="00FB6956" w:rsidRPr="007C6E47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7C6E47">
              <w:rPr>
                <w:sz w:val="18"/>
                <w:szCs w:val="20"/>
              </w:rPr>
              <w:t xml:space="preserve">600,01–1000,00 </w:t>
            </w:r>
            <w:r w:rsidRPr="007C6E47">
              <w:rPr>
                <w:i/>
                <w:sz w:val="18"/>
                <w:szCs w:val="20"/>
              </w:rPr>
              <w:t>euro</w:t>
            </w:r>
            <w:r w:rsidRPr="007C6E47">
              <w:rPr>
                <w:sz w:val="18"/>
                <w:szCs w:val="20"/>
              </w:rPr>
              <w:t>....………...…….</w:t>
            </w:r>
          </w:p>
          <w:p w14:paraId="5851633B" w14:textId="77777777" w:rsidR="00FB6956" w:rsidRPr="007C6E47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7C6E47">
              <w:rPr>
                <w:sz w:val="18"/>
                <w:szCs w:val="20"/>
              </w:rPr>
              <w:t xml:space="preserve">1000,01–2000,00 </w:t>
            </w:r>
            <w:r w:rsidRPr="007C6E47">
              <w:rPr>
                <w:i/>
                <w:sz w:val="18"/>
                <w:szCs w:val="20"/>
              </w:rPr>
              <w:t>euro</w:t>
            </w:r>
            <w:r w:rsidRPr="007C6E47">
              <w:rPr>
                <w:sz w:val="18"/>
                <w:szCs w:val="20"/>
              </w:rPr>
              <w:t xml:space="preserve"> …..…..…..…..</w:t>
            </w:r>
          </w:p>
          <w:p w14:paraId="4558A92C" w14:textId="77777777" w:rsidR="00FB6956" w:rsidRPr="007C6E47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7C6E47">
              <w:rPr>
                <w:sz w:val="18"/>
                <w:szCs w:val="20"/>
              </w:rPr>
              <w:t xml:space="preserve">2000,01–3000,00 </w:t>
            </w:r>
            <w:r w:rsidRPr="007C6E47">
              <w:rPr>
                <w:i/>
                <w:sz w:val="18"/>
                <w:szCs w:val="20"/>
              </w:rPr>
              <w:t xml:space="preserve">euro </w:t>
            </w:r>
            <w:r w:rsidRPr="007C6E47">
              <w:rPr>
                <w:sz w:val="18"/>
                <w:szCs w:val="20"/>
              </w:rPr>
              <w:t>…..………...…</w:t>
            </w:r>
          </w:p>
          <w:p w14:paraId="755ED58C" w14:textId="77777777" w:rsidR="00FB6956" w:rsidRPr="007C6E47" w:rsidRDefault="00FB6956" w:rsidP="000102AC">
            <w:pPr>
              <w:spacing w:before="80"/>
              <w:ind w:left="176" w:right="-108"/>
              <w:rPr>
                <w:sz w:val="18"/>
                <w:szCs w:val="20"/>
              </w:rPr>
            </w:pPr>
            <w:r w:rsidRPr="007C6E47">
              <w:rPr>
                <w:sz w:val="18"/>
                <w:szCs w:val="20"/>
              </w:rPr>
              <w:t xml:space="preserve">3000,01 un vairāk </w:t>
            </w:r>
            <w:r w:rsidRPr="007C6E47">
              <w:rPr>
                <w:i/>
                <w:sz w:val="18"/>
                <w:szCs w:val="20"/>
              </w:rPr>
              <w:t>euro</w:t>
            </w:r>
            <w:r w:rsidRPr="007C6E47">
              <w:rPr>
                <w:sz w:val="18"/>
                <w:szCs w:val="20"/>
              </w:rPr>
              <w:t xml:space="preserve"> ………...……</w:t>
            </w:r>
          </w:p>
          <w:p w14:paraId="52335086" w14:textId="77777777" w:rsidR="00FB6956" w:rsidRPr="007C6E47" w:rsidRDefault="000F6DD5" w:rsidP="000102AC">
            <w:pPr>
              <w:pStyle w:val="BodyText2"/>
              <w:spacing w:before="8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N</w:t>
            </w:r>
            <w:r w:rsidR="00FB6956" w:rsidRPr="007C6E47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ezina, AA…..……..……….………..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F77A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</w:t>
            </w:r>
          </w:p>
          <w:p w14:paraId="74B6D224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2</w:t>
            </w:r>
          </w:p>
          <w:p w14:paraId="24A8B294" w14:textId="77777777" w:rsidR="00FB6956" w:rsidRPr="007C6E47" w:rsidRDefault="00FB6956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3</w:t>
            </w:r>
          </w:p>
          <w:p w14:paraId="76D7A936" w14:textId="77777777" w:rsidR="00FB6956" w:rsidRPr="007C6E47" w:rsidRDefault="00FB6956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4</w:t>
            </w:r>
          </w:p>
          <w:p w14:paraId="4A836777" w14:textId="77777777" w:rsidR="00FB6956" w:rsidRPr="007C6E47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5</w:t>
            </w:r>
          </w:p>
          <w:p w14:paraId="2E251AF8" w14:textId="77777777" w:rsidR="00FB6956" w:rsidRPr="007C6E47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6</w:t>
            </w:r>
          </w:p>
          <w:p w14:paraId="608874A8" w14:textId="77777777" w:rsidR="00FB6956" w:rsidRPr="007C6E47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7</w:t>
            </w:r>
          </w:p>
          <w:p w14:paraId="6DF045B1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8</w:t>
            </w:r>
          </w:p>
          <w:p w14:paraId="35AE9063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9</w:t>
            </w:r>
          </w:p>
          <w:p w14:paraId="04E5EDD3" w14:textId="77777777" w:rsidR="00FB6956" w:rsidRPr="007C6E47" w:rsidRDefault="00FB6956" w:rsidP="000102A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1728D" w14:textId="77777777" w:rsidR="00FB6956" w:rsidRPr="007C6E47" w:rsidRDefault="001D585E" w:rsidP="000102AC">
            <w:pPr>
              <w:spacing w:before="40"/>
              <w:rPr>
                <w:b/>
                <w:sz w:val="16"/>
                <w:szCs w:val="20"/>
              </w:rPr>
            </w:pPr>
            <w:r>
              <w:pict w14:anchorId="6AA48D58">
                <v:shape id="_x0000_s1334" type="#_x0000_t88" style="position:absolute;margin-left:-.6pt;margin-top:1pt;width:9.65pt;height:124.15pt;z-index:251672576;mso-position-horizontal-relative:text;mso-position-vertical-relative:text">
                  <w10:wrap anchorx="page"/>
                </v:shape>
              </w:pict>
            </w:r>
          </w:p>
          <w:p w14:paraId="7AF435DB" w14:textId="77777777" w:rsidR="00FB6956" w:rsidRPr="007C6E47" w:rsidRDefault="00FB6956" w:rsidP="000102AC">
            <w:pPr>
              <w:spacing w:before="900"/>
              <w:rPr>
                <w:b/>
                <w:sz w:val="20"/>
                <w:szCs w:val="20"/>
              </w:rPr>
            </w:pPr>
            <w:r w:rsidRPr="007C6E47">
              <w:rPr>
                <w:b/>
              </w:rPr>
              <w:t xml:space="preserve">    </w:t>
            </w:r>
            <w:r w:rsidRPr="007C6E47">
              <w:rPr>
                <w:b/>
                <w:sz w:val="20"/>
              </w:rPr>
              <w:sym w:font="Symbol" w:char="00AE"/>
            </w:r>
            <w:r w:rsidRPr="007C6E47">
              <w:rPr>
                <w:b/>
                <w:sz w:val="20"/>
              </w:rPr>
              <w:t xml:space="preserve"> 36</w:t>
            </w:r>
          </w:p>
          <w:p w14:paraId="05C2F9F7" w14:textId="77777777" w:rsidR="00FB6956" w:rsidRPr="007C6E47" w:rsidRDefault="00FB6956" w:rsidP="000102AC">
            <w:pPr>
              <w:spacing w:before="40"/>
              <w:rPr>
                <w:b/>
                <w:sz w:val="20"/>
                <w:szCs w:val="20"/>
              </w:rPr>
            </w:pPr>
          </w:p>
          <w:p w14:paraId="23FC1F52" w14:textId="77777777" w:rsidR="00FB6956" w:rsidRPr="007C6E47" w:rsidRDefault="00FB6956" w:rsidP="000102AC">
            <w:pPr>
              <w:spacing w:before="40"/>
              <w:rPr>
                <w:b/>
                <w:sz w:val="20"/>
                <w:szCs w:val="20"/>
              </w:rPr>
            </w:pPr>
          </w:p>
          <w:p w14:paraId="1A4A552C" w14:textId="77777777" w:rsidR="00FB6956" w:rsidRPr="007C6E47" w:rsidRDefault="00FB6956" w:rsidP="000102AC">
            <w:pPr>
              <w:spacing w:before="40"/>
              <w:rPr>
                <w:b/>
                <w:sz w:val="20"/>
                <w:szCs w:val="20"/>
              </w:rPr>
            </w:pPr>
          </w:p>
          <w:p w14:paraId="30B23E4B" w14:textId="77777777" w:rsidR="00FB6956" w:rsidRPr="007C6E47" w:rsidRDefault="00FB6956" w:rsidP="000102AC">
            <w:pPr>
              <w:spacing w:before="420"/>
              <w:ind w:right="-113"/>
              <w:rPr>
                <w:sz w:val="20"/>
                <w:szCs w:val="20"/>
              </w:rPr>
            </w:pPr>
            <w:r w:rsidRPr="007C6E47">
              <w:rPr>
                <w:b/>
                <w:sz w:val="20"/>
              </w:rPr>
              <w:t xml:space="preserve">   </w:t>
            </w:r>
            <w:r w:rsidRPr="007C6E47">
              <w:rPr>
                <w:b/>
                <w:sz w:val="20"/>
              </w:rPr>
              <w:sym w:font="Symbol" w:char="00AE"/>
            </w:r>
            <w:r w:rsidRPr="007C6E47">
              <w:rPr>
                <w:b/>
                <w:sz w:val="20"/>
              </w:rPr>
              <w:t xml:space="preserve"> 38</w:t>
            </w:r>
          </w:p>
        </w:tc>
      </w:tr>
    </w:tbl>
    <w:p w14:paraId="1C0D0581" w14:textId="77777777" w:rsidR="002F41B5" w:rsidRPr="003037A0" w:rsidRDefault="002F41B5">
      <w:pPr>
        <w:pStyle w:val="CommentText"/>
        <w:rPr>
          <w:sz w:val="16"/>
          <w:szCs w:val="1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53"/>
        <w:gridCol w:w="2552"/>
        <w:gridCol w:w="1134"/>
        <w:gridCol w:w="708"/>
        <w:gridCol w:w="567"/>
        <w:gridCol w:w="142"/>
        <w:gridCol w:w="119"/>
      </w:tblGrid>
      <w:tr w:rsidR="002F41B5" w14:paraId="3FF1E488" w14:textId="77777777" w:rsidTr="00FB6956">
        <w:trPr>
          <w:gridAfter w:val="1"/>
          <w:wAfter w:w="119" w:type="dxa"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DA2A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F64EDC" w14:textId="77777777" w:rsidR="002F41B5" w:rsidRDefault="002F41B5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 xml:space="preserve">Cik </w:t>
            </w:r>
            <w:r>
              <w:rPr>
                <w:b/>
                <w:sz w:val="20"/>
              </w:rPr>
              <w:t>mēnešus</w:t>
            </w:r>
            <w:r>
              <w:rPr>
                <w:b/>
                <w:color w:val="000000"/>
                <w:sz w:val="20"/>
              </w:rPr>
              <w:t xml:space="preserve"> Jūs saņēmāt šo summu </w:t>
            </w:r>
            <w:r w:rsidR="00B0666E" w:rsidRPr="00E36737">
              <w:rPr>
                <w:b/>
                <w:sz w:val="20"/>
                <w:highlight w:val="yellow"/>
              </w:rPr>
              <w:t>20</w:t>
            </w:r>
            <w:r w:rsidR="00E36737" w:rsidRPr="00E36737">
              <w:rPr>
                <w:b/>
                <w:sz w:val="20"/>
                <w:highlight w:val="yellow"/>
              </w:rPr>
              <w:t>__</w:t>
            </w:r>
            <w:r w:rsidR="00B0666E" w:rsidRPr="00E36737">
              <w:rPr>
                <w:b/>
                <w:sz w:val="20"/>
                <w:highlight w:val="yellow"/>
              </w:rPr>
              <w:t>.</w:t>
            </w:r>
            <w:r w:rsidRPr="00E36737">
              <w:rPr>
                <w:b/>
                <w:sz w:val="20"/>
                <w:highlight w:val="yellow"/>
              </w:rPr>
              <w:t xml:space="preserve"> gada</w:t>
            </w:r>
            <w:r w:rsidRPr="00E36737">
              <w:rPr>
                <w:b/>
                <w:sz w:val="20"/>
              </w:rPr>
              <w:t xml:space="preserve"> laikā</w:t>
            </w:r>
            <w:r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BF9FB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IQ36</w:t>
            </w:r>
          </w:p>
        </w:tc>
      </w:tr>
      <w:tr w:rsidR="002F41B5" w14:paraId="27B848B3" w14:textId="77777777" w:rsidTr="00FB6956">
        <w:trPr>
          <w:gridBefore w:val="2"/>
          <w:gridAfter w:val="2"/>
          <w:wBefore w:w="4678" w:type="dxa"/>
          <w:wAfter w:w="261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900C9" w14:textId="77777777" w:rsidR="002F41B5" w:rsidRDefault="001D585E">
            <w:pPr>
              <w:ind w:left="317"/>
              <w:jc w:val="right"/>
              <w:rPr>
                <w:sz w:val="10"/>
              </w:rPr>
            </w:pPr>
            <w:r>
              <w:pict w14:anchorId="45CF65E0">
                <v:shape id="_x0000_s1043" type="#_x0000_t202" style="position:absolute;left:0;text-align:left;margin-left:-188.9pt;margin-top:1.8pt;width:233.5pt;height:12.45pt;z-index:251634688;mso-position-horizontal-relative:text;mso-position-vertical-relative:text">
                  <v:textbox style="mso-next-textbox:#_x0000_s1043" inset="1.5mm,.3mm,1.5mm,.3mm">
                    <w:txbxContent>
                      <w:p w14:paraId="686598C6" w14:textId="77777777" w:rsidR="002F41B5" w:rsidRPr="006E7C7B" w:rsidRDefault="002F41B5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6E7C7B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Ja nezina vai atsakās atbildēt, tad ierakstiet </w:t>
                        </w:r>
                        <w:r w:rsidR="00081AD2" w:rsidRPr="006E7C7B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„</w:t>
                        </w:r>
                        <w:r w:rsidRPr="006E7C7B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</w:t>
                        </w:r>
                        <w:r w:rsidRPr="006E7C7B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FFEE85" w14:textId="77777777" w:rsidR="002F41B5" w:rsidRDefault="002F41B5">
            <w:pPr>
              <w:jc w:val="center"/>
              <w:rPr>
                <w:b/>
                <w:color w:val="000000"/>
                <w:sz w:val="1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E3371" w14:textId="77777777" w:rsidR="002F41B5" w:rsidRDefault="002F41B5">
            <w:pPr>
              <w:rPr>
                <w:color w:val="C0C0C0"/>
                <w:sz w:val="10"/>
                <w:szCs w:val="20"/>
              </w:rPr>
            </w:pPr>
          </w:p>
        </w:tc>
      </w:tr>
      <w:tr w:rsidR="002F41B5" w14:paraId="0821806B" w14:textId="77777777" w:rsidTr="00FB6956">
        <w:trPr>
          <w:gridBefore w:val="2"/>
          <w:gridAfter w:val="2"/>
          <w:wBefore w:w="4678" w:type="dxa"/>
          <w:wAfter w:w="261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9BBEA" w14:textId="77777777" w:rsidR="002F41B5" w:rsidRDefault="002F41B5">
            <w:pPr>
              <w:spacing w:before="60" w:after="60"/>
              <w:ind w:left="318"/>
              <w:jc w:val="righ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</w:rPr>
              <w:t>Mēnešu skaits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E563" w14:textId="77777777" w:rsidR="002F41B5" w:rsidRDefault="002F41B5" w:rsidP="007404A5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|__|__|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ED796" w14:textId="77777777" w:rsidR="002F41B5" w:rsidRDefault="002F41B5">
            <w:pPr>
              <w:spacing w:before="40" w:after="40"/>
              <w:rPr>
                <w:color w:val="C0C0C0"/>
                <w:sz w:val="16"/>
                <w:szCs w:val="20"/>
              </w:rPr>
            </w:pPr>
          </w:p>
        </w:tc>
      </w:tr>
      <w:tr w:rsidR="00FB6956" w:rsidRPr="007C6E47" w14:paraId="2DEC095E" w14:textId="77777777" w:rsidTr="00FB6956">
        <w:trPr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4411" w14:textId="77777777" w:rsidR="00FB6956" w:rsidRPr="007C6E47" w:rsidRDefault="00FB6956" w:rsidP="000102AC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7C6E47">
              <w:rPr>
                <w:b/>
                <w:sz w:val="20"/>
              </w:rPr>
              <w:t>37</w:t>
            </w:r>
          </w:p>
          <w:p w14:paraId="576806AF" w14:textId="77777777" w:rsidR="00FB6956" w:rsidRPr="007C6E47" w:rsidRDefault="00FB6956" w:rsidP="000102AC">
            <w:pPr>
              <w:ind w:right="-109"/>
              <w:rPr>
                <w:b/>
                <w:sz w:val="2"/>
                <w:szCs w:val="20"/>
              </w:rPr>
            </w:pP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D53E7E" w14:textId="77777777" w:rsidR="00FB6956" w:rsidRPr="007C6E47" w:rsidRDefault="00FB6956" w:rsidP="000102AC">
            <w:pPr>
              <w:jc w:val="both"/>
              <w:rPr>
                <w:b/>
                <w:sz w:val="20"/>
                <w:szCs w:val="20"/>
              </w:rPr>
            </w:pPr>
            <w:r w:rsidRPr="007C6E47">
              <w:rPr>
                <w:b/>
                <w:sz w:val="20"/>
              </w:rPr>
              <w:t xml:space="preserve">Vai </w:t>
            </w:r>
            <w:r w:rsidRPr="00E36737">
              <w:rPr>
                <w:b/>
                <w:sz w:val="20"/>
                <w:highlight w:val="yellow"/>
              </w:rPr>
              <w:t>20</w:t>
            </w:r>
            <w:r w:rsidR="00E36737" w:rsidRPr="00E36737">
              <w:rPr>
                <w:b/>
                <w:sz w:val="20"/>
                <w:highlight w:val="yellow"/>
              </w:rPr>
              <w:t>__</w:t>
            </w:r>
            <w:r w:rsidRPr="00E36737">
              <w:rPr>
                <w:b/>
                <w:sz w:val="20"/>
                <w:highlight w:val="yellow"/>
              </w:rPr>
              <w:t>. gadā</w:t>
            </w:r>
            <w:r w:rsidRPr="007C6E47">
              <w:rPr>
                <w:b/>
                <w:sz w:val="20"/>
              </w:rPr>
              <w:t xml:space="preserve"> Jūs saņēmāt kādu no norādītajiem ienākumu veidiem?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CB363A" w14:textId="77777777" w:rsidR="00FB6956" w:rsidRPr="007C6E47" w:rsidRDefault="00FB6956" w:rsidP="000102AC">
            <w:pPr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7C6E47">
              <w:rPr>
                <w:color w:val="808080"/>
                <w:sz w:val="16"/>
              </w:rPr>
              <w:t>PY010Nd</w:t>
            </w:r>
          </w:p>
        </w:tc>
      </w:tr>
    </w:tbl>
    <w:p w14:paraId="53301AC3" w14:textId="77777777" w:rsidR="00FB6956" w:rsidRPr="007C6E47" w:rsidRDefault="001D585E" w:rsidP="00FB6956">
      <w:pPr>
        <w:rPr>
          <w:sz w:val="2"/>
        </w:rPr>
      </w:pPr>
      <w:r>
        <w:rPr>
          <w:noProof/>
          <w:sz w:val="18"/>
        </w:rPr>
        <w:pict w14:anchorId="40841459">
          <v:roundrect id="_x0000_s1337" style="position:absolute;margin-left:21.95pt;margin-top:15.55pt;width:67.5pt;height:21.1pt;z-index:251674624;mso-position-horizontal-relative:text;mso-position-vertical-relative:text" arcsize="10923f">
            <v:textbox style="mso-next-textbox:#_x0000_s1337">
              <w:txbxContent>
                <w:p w14:paraId="2E4AD2B8" w14:textId="77777777" w:rsidR="00FB6956" w:rsidRDefault="00FB6956" w:rsidP="00FB6956">
                  <w:r w:rsidRPr="007C6E47">
                    <w:rPr>
                      <w:sz w:val="20"/>
                      <w:szCs w:val="20"/>
                    </w:rPr>
                    <w:t>8. kartīte</w:t>
                  </w:r>
                  <w:r>
                    <w:t xml:space="preserve"> karte</w:t>
                  </w:r>
                </w:p>
              </w:txbxContent>
            </v:textbox>
          </v:roundrect>
        </w:pict>
      </w:r>
    </w:p>
    <w:tbl>
      <w:tblPr>
        <w:tblW w:w="6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39"/>
      </w:tblGrid>
      <w:tr w:rsidR="00FB6956" w14:paraId="734B2AC9" w14:textId="77777777" w:rsidTr="000102AC">
        <w:trPr>
          <w:cantSplit/>
          <w:jc w:val="center"/>
        </w:trPr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8CD8" w14:textId="77777777" w:rsidR="00FB6956" w:rsidRPr="006E7C7B" w:rsidRDefault="00FB6956" w:rsidP="000102AC">
            <w:pPr>
              <w:pStyle w:val="CommentText"/>
              <w:spacing w:before="40" w:after="40" w:line="216" w:lineRule="auto"/>
              <w:ind w:left="170" w:right="-57"/>
              <w:rPr>
                <w:i/>
                <w:sz w:val="19"/>
                <w:szCs w:val="19"/>
              </w:rPr>
            </w:pPr>
            <w:r w:rsidRPr="007C6E47">
              <w:rPr>
                <w:i/>
                <w:sz w:val="19"/>
                <w:szCs w:val="19"/>
              </w:rPr>
              <w:t xml:space="preserve">Ja nezina vai atsakās atbildēt, tad 3. un 4.ailē ierakstiet </w:t>
            </w:r>
            <w:r w:rsidRPr="007C6E47">
              <w:rPr>
                <w:b/>
                <w:bCs/>
                <w:i/>
                <w:sz w:val="19"/>
                <w:szCs w:val="19"/>
              </w:rPr>
              <w:t>„999”</w:t>
            </w:r>
            <w:r w:rsidRPr="007C6E47">
              <w:rPr>
                <w:i/>
                <w:sz w:val="19"/>
                <w:szCs w:val="19"/>
              </w:rPr>
              <w:t>!</w:t>
            </w:r>
          </w:p>
        </w:tc>
      </w:tr>
    </w:tbl>
    <w:p w14:paraId="25B545A6" w14:textId="77777777" w:rsidR="00FB6956" w:rsidRDefault="00FB6956" w:rsidP="00FB6956">
      <w:pPr>
        <w:rPr>
          <w:sz w:val="2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364"/>
        <w:gridCol w:w="236"/>
        <w:gridCol w:w="1080"/>
        <w:gridCol w:w="1620"/>
        <w:gridCol w:w="1475"/>
        <w:gridCol w:w="1260"/>
      </w:tblGrid>
      <w:tr w:rsidR="00FB6956" w14:paraId="70FD4AC4" w14:textId="77777777" w:rsidTr="000102AC">
        <w:trPr>
          <w:gridBefore w:val="2"/>
          <w:wBefore w:w="3832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3DC90C" w14:textId="77777777" w:rsidR="00FB6956" w:rsidRDefault="00FB6956" w:rsidP="000102AC">
            <w:pPr>
              <w:spacing w:line="216" w:lineRule="auto"/>
              <w:rPr>
                <w:b/>
                <w:i/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69FBB" w14:textId="77777777" w:rsidR="00FB6956" w:rsidRDefault="00FB6956" w:rsidP="000102AC">
            <w:pPr>
              <w:spacing w:before="60" w:after="60" w:line="216" w:lineRule="auto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i/>
                <w:sz w:val="18"/>
              </w:rPr>
              <w:t>1.Vai saņēmāt?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AC8FC" w14:textId="77777777" w:rsidR="00FB6956" w:rsidRDefault="00FB6956" w:rsidP="000102AC">
            <w:pPr>
              <w:pStyle w:val="CommentText"/>
              <w:spacing w:before="60" w:after="60" w:line="216" w:lineRule="auto"/>
              <w:ind w:left="-57" w:right="-5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2. Vai šie ienākumi ir iekļauti summā, kuru Jūs minējāt iepriekš?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55B8" w14:textId="77777777" w:rsidR="00FB6956" w:rsidRDefault="00FB6956" w:rsidP="000102AC">
            <w:pPr>
              <w:spacing w:before="60" w:after="60" w:line="216" w:lineRule="auto"/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i/>
                <w:sz w:val="18"/>
              </w:rPr>
              <w:t xml:space="preserve">3. Kādu </w:t>
            </w:r>
            <w:r>
              <w:rPr>
                <w:i/>
                <w:sz w:val="18"/>
                <w:u w:val="single"/>
              </w:rPr>
              <w:t xml:space="preserve">neto </w:t>
            </w:r>
            <w:r>
              <w:rPr>
                <w:i/>
                <w:sz w:val="18"/>
              </w:rPr>
              <w:t xml:space="preserve">summu saņēmāt </w:t>
            </w:r>
            <w:r w:rsidRPr="00E72304">
              <w:rPr>
                <w:i/>
                <w:sz w:val="18"/>
              </w:rPr>
              <w:t>vidēji</w:t>
            </w:r>
            <w:r>
              <w:rPr>
                <w:i/>
                <w:sz w:val="18"/>
              </w:rPr>
              <w:t xml:space="preserve"> katru reizi?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5C71" w14:textId="77777777" w:rsidR="00FB6956" w:rsidRDefault="00FB6956" w:rsidP="000102AC">
            <w:pPr>
              <w:spacing w:before="60" w:after="60" w:line="216" w:lineRule="auto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i/>
                <w:sz w:val="18"/>
              </w:rPr>
              <w:t>4. Cik reizes saņēmāt?</w:t>
            </w:r>
          </w:p>
        </w:tc>
      </w:tr>
      <w:tr w:rsidR="00FB6956" w14:paraId="22030A6E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A3AD0" w14:textId="77777777" w:rsidR="00FB6956" w:rsidRDefault="00FB6956" w:rsidP="000102AC">
            <w:pPr>
              <w:spacing w:before="40"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F0FE9" w14:textId="77777777" w:rsidR="00FB6956" w:rsidRDefault="00FB6956" w:rsidP="000102AC">
            <w:pPr>
              <w:spacing w:line="216" w:lineRule="auto"/>
              <w:ind w:left="34" w:right="-108"/>
              <w:rPr>
                <w:sz w:val="18"/>
                <w:szCs w:val="20"/>
              </w:rPr>
            </w:pPr>
            <w:r>
              <w:rPr>
                <w:sz w:val="18"/>
              </w:rPr>
              <w:t>Samaksa par virsstundu darbu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22905" w14:textId="77777777" w:rsidR="00FB6956" w:rsidRDefault="00FB6956" w:rsidP="000102AC">
            <w:pPr>
              <w:pStyle w:val="BodyText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JĀ....1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2EDC9AAE" w14:textId="77777777" w:rsidR="00FB6956" w:rsidRDefault="00FB6956" w:rsidP="000102AC">
            <w:pPr>
              <w:pStyle w:val="BodyText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6D455" w14:textId="77777777" w:rsidR="00FB6956" w:rsidRDefault="00FB6956" w:rsidP="000102AC">
            <w:pPr>
              <w:pStyle w:val="BodyText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JĀ….1</w:t>
            </w:r>
          </w:p>
          <w:p w14:paraId="4CACB9E3" w14:textId="77777777" w:rsidR="00FB6956" w:rsidRDefault="00FB6956" w:rsidP="000102AC">
            <w:pPr>
              <w:pStyle w:val="BodyText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NĒ....2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420B8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3147F1DC" w14:textId="77777777" w:rsidR="00FB6956" w:rsidRPr="00886F94" w:rsidRDefault="00FB6956" w:rsidP="000102AC">
            <w:pPr>
              <w:pStyle w:val="BodyText2"/>
              <w:spacing w:before="60" w:line="216" w:lineRule="auto"/>
              <w:ind w:right="-113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</w:t>
            </w:r>
            <w:r>
              <w:rPr>
                <w:rFonts w:ascii="Times New Roman" w:hAnsi="Times New Roman"/>
                <w:i w:val="0"/>
                <w:color w:val="auto"/>
                <w:sz w:val="18"/>
              </w:rPr>
              <w:t>__</w:t>
            </w: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</w:t>
            </w:r>
            <w:r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16558C" w14:textId="77777777" w:rsidR="00FB6956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63DCA06B" w14:textId="77777777" w:rsidR="00FB6956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FB6956" w14:paraId="2CCD51A5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3E477" w14:textId="77777777" w:rsidR="00FB6956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0A683" w14:textId="77777777" w:rsidR="00FB6956" w:rsidRDefault="00FB6956" w:rsidP="000102AC">
            <w:pPr>
              <w:spacing w:line="216" w:lineRule="auto"/>
              <w:ind w:left="34" w:right="-108"/>
              <w:rPr>
                <w:sz w:val="18"/>
                <w:szCs w:val="20"/>
              </w:rPr>
            </w:pPr>
            <w:r>
              <w:rPr>
                <w:sz w:val="18"/>
              </w:rPr>
              <w:t>Komisijas nauda (atkarībā no pārdoto preču/ veikto pakalpojumu vērtības)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0BE09" w14:textId="77777777" w:rsidR="00FB6956" w:rsidRDefault="00FB6956" w:rsidP="000102AC">
            <w:pPr>
              <w:pStyle w:val="BodyText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0757664B" w14:textId="77777777" w:rsidR="00FB6956" w:rsidRDefault="00FB6956" w:rsidP="000102AC">
            <w:pPr>
              <w:pStyle w:val="BodyText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C0B03" w14:textId="77777777" w:rsidR="00FB6956" w:rsidRDefault="00FB6956" w:rsidP="000102AC">
            <w:pPr>
              <w:pStyle w:val="BodyText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JĀ….1</w:t>
            </w:r>
          </w:p>
          <w:p w14:paraId="663F3BAB" w14:textId="77777777" w:rsidR="00FB6956" w:rsidRDefault="00FB6956" w:rsidP="000102AC">
            <w:pPr>
              <w:pStyle w:val="BodyText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NĒ....2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0F733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2B781E78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35AB40" w14:textId="77777777" w:rsidR="00FB6956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37F77EEE" w14:textId="77777777" w:rsidR="00FB6956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FB6956" w14:paraId="4BF9B8FA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1F0F8" w14:textId="77777777" w:rsidR="00FB6956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6459E" w14:textId="77777777" w:rsidR="00FB6956" w:rsidRDefault="00FB6956" w:rsidP="000102AC">
            <w:pPr>
              <w:spacing w:line="216" w:lineRule="auto"/>
              <w:ind w:left="34" w:right="-108"/>
              <w:rPr>
                <w:sz w:val="18"/>
                <w:szCs w:val="20"/>
              </w:rPr>
            </w:pPr>
            <w:r>
              <w:rPr>
                <w:sz w:val="18"/>
              </w:rPr>
              <w:t>Dzeramnauda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98AFA" w14:textId="77777777" w:rsidR="00FB6956" w:rsidRDefault="00FB6956" w:rsidP="000102AC">
            <w:pPr>
              <w:pStyle w:val="BodyText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7E8564B8" w14:textId="77777777" w:rsidR="00FB6956" w:rsidRDefault="00FB6956" w:rsidP="000102AC">
            <w:pPr>
              <w:pStyle w:val="BodyText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5E71F" w14:textId="77777777" w:rsidR="00FB6956" w:rsidRDefault="00FB6956" w:rsidP="000102AC">
            <w:pPr>
              <w:pStyle w:val="BodyText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JĀ….1</w:t>
            </w:r>
          </w:p>
          <w:p w14:paraId="6C3068E6" w14:textId="77777777" w:rsidR="00FB6956" w:rsidRDefault="00FB6956" w:rsidP="000102AC">
            <w:pPr>
              <w:pStyle w:val="BodyText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NĒ....2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53B30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4D2C6F30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B25A9B" w14:textId="77777777" w:rsidR="00FB6956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214AC1CE" w14:textId="77777777" w:rsidR="00FB6956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FB6956" w14:paraId="78E553FD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A310D" w14:textId="77777777" w:rsidR="00FB6956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D 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9E95" w14:textId="77777777" w:rsidR="00FB6956" w:rsidRDefault="00FB6956" w:rsidP="000102AC">
            <w:pPr>
              <w:spacing w:before="40" w:line="216" w:lineRule="auto"/>
              <w:ind w:left="34" w:right="-108"/>
              <w:rPr>
                <w:sz w:val="18"/>
                <w:szCs w:val="20"/>
              </w:rPr>
            </w:pPr>
            <w:r>
              <w:rPr>
                <w:sz w:val="18"/>
              </w:rPr>
              <w:t>Papildu samaksa atkarībā no uzņēmuma peļņas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89252" w14:textId="77777777" w:rsidR="00FB6956" w:rsidRDefault="00FB6956" w:rsidP="000102AC">
            <w:pPr>
              <w:pStyle w:val="BodyText2"/>
              <w:spacing w:before="6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05C2259D" w14:textId="77777777" w:rsidR="00FB6956" w:rsidRDefault="00FB6956" w:rsidP="000102AC">
            <w:pPr>
              <w:pStyle w:val="BodyText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29B901" w14:textId="77777777" w:rsidR="00FB6956" w:rsidRDefault="00FB6956" w:rsidP="000102AC">
            <w:pPr>
              <w:pStyle w:val="BodyText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JĀ…1</w:t>
            </w:r>
          </w:p>
          <w:p w14:paraId="4FAAFAFB" w14:textId="77777777" w:rsidR="00FB6956" w:rsidRDefault="00FB6956" w:rsidP="000102AC">
            <w:pPr>
              <w:pStyle w:val="BodyText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6B620C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4B9D51A8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527810" w14:textId="77777777" w:rsidR="00FB6956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0FD4FC72" w14:textId="77777777" w:rsidR="00FB6956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FB6956" w14:paraId="7B1C64D0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4020E" w14:textId="77777777" w:rsidR="00FB6956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F915A" w14:textId="77777777" w:rsidR="00FB6956" w:rsidRDefault="00FB6956" w:rsidP="000102AC">
            <w:pPr>
              <w:spacing w:line="216" w:lineRule="auto"/>
              <w:rPr>
                <w:sz w:val="18"/>
                <w:szCs w:val="20"/>
              </w:rPr>
            </w:pPr>
            <w:r>
              <w:rPr>
                <w:sz w:val="18"/>
              </w:rPr>
              <w:t>Piemaksa par darbu izbraukumā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8015C" w14:textId="77777777" w:rsidR="00FB6956" w:rsidRDefault="00FB6956" w:rsidP="000102AC">
            <w:pPr>
              <w:pStyle w:val="BodyText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14391432" w14:textId="77777777" w:rsidR="00FB6956" w:rsidRDefault="00FB6956" w:rsidP="000102AC">
            <w:pPr>
              <w:pStyle w:val="BodyText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8799C" w14:textId="77777777" w:rsidR="00FB6956" w:rsidRDefault="00FB6956" w:rsidP="000102AC">
            <w:pPr>
              <w:pStyle w:val="BodyText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JĀ….1</w:t>
            </w:r>
          </w:p>
          <w:p w14:paraId="61EE3F65" w14:textId="77777777" w:rsidR="00FB6956" w:rsidRDefault="00FB6956" w:rsidP="000102AC">
            <w:pPr>
              <w:pStyle w:val="BodyText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NĒ....2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2EAEC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66FB226B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645609" w14:textId="77777777" w:rsidR="00FB6956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63457813" w14:textId="77777777" w:rsidR="00FB6956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FB6956" w14:paraId="5076FE3F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47FB2" w14:textId="77777777" w:rsidR="00FB6956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37427" w14:textId="77777777" w:rsidR="00FB6956" w:rsidRDefault="00FB6956" w:rsidP="000102AC">
            <w:pPr>
              <w:spacing w:line="216" w:lineRule="auto"/>
              <w:rPr>
                <w:sz w:val="18"/>
                <w:szCs w:val="20"/>
              </w:rPr>
            </w:pPr>
            <w:r>
              <w:rPr>
                <w:sz w:val="18"/>
              </w:rPr>
              <w:t>Atvaļinājuma nauda vai pabalsts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BE79D" w14:textId="77777777" w:rsidR="00FB6956" w:rsidRDefault="00FB6956" w:rsidP="000102AC">
            <w:pPr>
              <w:pStyle w:val="BodyText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6A715E01" w14:textId="77777777" w:rsidR="00FB6956" w:rsidRDefault="00FB6956" w:rsidP="000102AC">
            <w:pPr>
              <w:pStyle w:val="BodyText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042C1" w14:textId="77777777" w:rsidR="00FB6956" w:rsidRDefault="00FB6956" w:rsidP="000102AC">
            <w:pPr>
              <w:pStyle w:val="BodyText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JĀ….1</w:t>
            </w:r>
          </w:p>
          <w:p w14:paraId="487D994A" w14:textId="77777777" w:rsidR="00FB6956" w:rsidRDefault="00FB6956" w:rsidP="000102AC">
            <w:pPr>
              <w:pStyle w:val="BodyText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NĒ....2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E880C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4C65F7DF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E2F2BC" w14:textId="77777777" w:rsidR="00FB6956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6387167F" w14:textId="77777777" w:rsidR="00FB6956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FB6956" w14:paraId="2AD237A6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49740" w14:textId="77777777" w:rsidR="00FB6956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B15FE" w14:textId="77777777" w:rsidR="00FB6956" w:rsidRDefault="00FB6956" w:rsidP="000102AC">
            <w:pPr>
              <w:spacing w:line="216" w:lineRule="auto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Trīspadsmitā alga gada beigās un/vai prēmijas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77D67" w14:textId="77777777" w:rsidR="00FB6956" w:rsidRDefault="00FB6956" w:rsidP="000102AC">
            <w:pPr>
              <w:pStyle w:val="BodyText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JĀ....1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0792AEBD" w14:textId="77777777" w:rsidR="00FB6956" w:rsidRDefault="00FB6956" w:rsidP="000102AC">
            <w:pPr>
              <w:pStyle w:val="BodyText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4645BB" w14:textId="77777777" w:rsidR="00FB6956" w:rsidRDefault="00FB6956" w:rsidP="000102AC">
            <w:pPr>
              <w:pStyle w:val="BodyText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JĀ….1</w:t>
            </w:r>
          </w:p>
          <w:p w14:paraId="1FEDCBD6" w14:textId="77777777" w:rsidR="00FB6956" w:rsidRDefault="00FB6956" w:rsidP="000102AC">
            <w:pPr>
              <w:pStyle w:val="BodyText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NĒ....2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18D5D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3688DA3D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292B81" w14:textId="77777777" w:rsidR="00FB6956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3576D4E5" w14:textId="77777777" w:rsidR="00FB6956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FB6956" w14:paraId="1128F9C6" w14:textId="77777777" w:rsidTr="000102AC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DA8B4" w14:textId="77777777" w:rsidR="00FB6956" w:rsidRDefault="00FB6956" w:rsidP="000102AC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H</w:t>
            </w: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DF394" w14:textId="77777777" w:rsidR="00FB6956" w:rsidRDefault="00FB6956" w:rsidP="000102AC">
            <w:pPr>
              <w:spacing w:line="216" w:lineRule="auto"/>
              <w:rPr>
                <w:sz w:val="18"/>
              </w:rPr>
            </w:pPr>
            <w:r>
              <w:rPr>
                <w:sz w:val="18"/>
              </w:rPr>
              <w:t xml:space="preserve">Citi darba devēja maksājumi </w:t>
            </w:r>
          </w:p>
          <w:p w14:paraId="7FE66E12" w14:textId="77777777" w:rsidR="00FB6956" w:rsidRDefault="00FB6956" w:rsidP="000102AC">
            <w:pPr>
              <w:spacing w:before="60" w:line="216" w:lineRule="auto"/>
              <w:rPr>
                <w:sz w:val="18"/>
                <w:szCs w:val="20"/>
              </w:rPr>
            </w:pPr>
            <w:r>
              <w:rPr>
                <w:i/>
                <w:sz w:val="18"/>
              </w:rPr>
              <w:t>(norādiet)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  <w:szCs w:val="20"/>
              </w:rPr>
              <w:t>_______</w:t>
            </w:r>
            <w:r>
              <w:rPr>
                <w:sz w:val="18"/>
              </w:rPr>
              <w:t>_________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9ABAA" w14:textId="77777777" w:rsidR="00FB6956" w:rsidRDefault="00FB6956" w:rsidP="000102AC">
            <w:pPr>
              <w:pStyle w:val="BodyText2"/>
              <w:spacing w:before="2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61DB6DCD" w14:textId="77777777" w:rsidR="00FB6956" w:rsidRDefault="00FB6956" w:rsidP="000102AC">
            <w:pPr>
              <w:pStyle w:val="BodyText2"/>
              <w:spacing w:before="180" w:after="40" w:line="216" w:lineRule="auto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lastRenderedPageBreak/>
              <w:t>NĒ...2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03188" w14:textId="77777777" w:rsidR="00FB6956" w:rsidRDefault="00FB6956" w:rsidP="000102AC">
            <w:pPr>
              <w:pStyle w:val="BodyText2"/>
              <w:spacing w:before="6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lastRenderedPageBreak/>
              <w:t>JĀ….1</w:t>
            </w:r>
          </w:p>
          <w:p w14:paraId="1A490301" w14:textId="77777777" w:rsidR="00FB6956" w:rsidRDefault="00FB6956" w:rsidP="000102AC">
            <w:pPr>
              <w:pStyle w:val="BodyText2"/>
              <w:spacing w:before="40" w:line="216" w:lineRule="auto"/>
              <w:ind w:left="31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lastRenderedPageBreak/>
              <w:t>NĒ....2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>
              <w:rPr>
                <w:rFonts w:ascii="Times New Roman" w:hAnsi="Times New Roman"/>
                <w:b/>
                <w:i w:val="0"/>
                <w:color w:val="auto"/>
              </w:rPr>
              <w:t xml:space="preserve">  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4F39C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sz w:val="18"/>
              </w:rPr>
            </w:pPr>
          </w:p>
          <w:p w14:paraId="1F0294FF" w14:textId="77777777" w:rsidR="00FB6956" w:rsidRPr="00886F94" w:rsidRDefault="00FB6956" w:rsidP="000102AC">
            <w:pPr>
              <w:pStyle w:val="BodyText2"/>
              <w:spacing w:before="60" w:line="216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lastRenderedPageBreak/>
              <w:t>_________</w:t>
            </w:r>
            <w:r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1AAEB6" w14:textId="77777777" w:rsidR="00FB6956" w:rsidRDefault="00FB6956" w:rsidP="000102AC">
            <w:pPr>
              <w:spacing w:before="60" w:line="216" w:lineRule="auto"/>
              <w:ind w:left="113"/>
              <w:rPr>
                <w:b/>
                <w:sz w:val="18"/>
                <w:szCs w:val="20"/>
              </w:rPr>
            </w:pPr>
          </w:p>
          <w:p w14:paraId="37AD5F2C" w14:textId="77777777" w:rsidR="00FB6956" w:rsidRDefault="00FB6956" w:rsidP="000102AC">
            <w:pPr>
              <w:spacing w:before="60" w:line="216" w:lineRule="auto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</w:tbl>
    <w:p w14:paraId="6C02CBC9" w14:textId="77777777" w:rsidR="00FB6956" w:rsidRPr="003037A0" w:rsidRDefault="00FB6956" w:rsidP="00FB6956">
      <w:pPr>
        <w:rPr>
          <w:bCs/>
          <w:iCs/>
          <w:color w:val="000000"/>
          <w:sz w:val="2"/>
          <w:szCs w:val="2"/>
        </w:rPr>
      </w:pPr>
    </w:p>
    <w:p w14:paraId="4250DA53" w14:textId="77777777" w:rsidR="002F41B5" w:rsidRPr="003037A0" w:rsidRDefault="002F41B5">
      <w:pPr>
        <w:pStyle w:val="NormalWeb"/>
        <w:widowControl/>
        <w:snapToGrid/>
        <w:rPr>
          <w:sz w:val="16"/>
          <w:szCs w:val="16"/>
          <w:lang w:val="lv-LV"/>
        </w:rPr>
      </w:pPr>
    </w:p>
    <w:p w14:paraId="32D4892E" w14:textId="77777777" w:rsidR="002F41B5" w:rsidRPr="003037A0" w:rsidRDefault="002F41B5">
      <w:pPr>
        <w:rPr>
          <w:bCs/>
          <w:iCs/>
          <w:color w:val="000000"/>
          <w:sz w:val="2"/>
          <w:szCs w:val="2"/>
        </w:rPr>
      </w:pPr>
    </w:p>
    <w:tbl>
      <w:tblPr>
        <w:tblW w:w="98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095"/>
        <w:gridCol w:w="1276"/>
        <w:gridCol w:w="567"/>
        <w:gridCol w:w="708"/>
        <w:gridCol w:w="284"/>
        <w:gridCol w:w="425"/>
      </w:tblGrid>
      <w:tr w:rsidR="002F41B5" w14:paraId="7B04CC01" w14:textId="77777777" w:rsidTr="00F80CD8">
        <w:trPr>
          <w:cantSplit/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7A30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1F3A0F" w14:textId="57054C38" w:rsidR="002F41B5" w:rsidRPr="00886F94" w:rsidRDefault="002F41B5">
            <w:pPr>
              <w:jc w:val="both"/>
              <w:rPr>
                <w:b/>
                <w:sz w:val="20"/>
                <w:szCs w:val="20"/>
              </w:rPr>
            </w:pPr>
            <w:r w:rsidRPr="00886F94">
              <w:rPr>
                <w:b/>
                <w:sz w:val="20"/>
              </w:rPr>
              <w:t xml:space="preserve">Vai Jūs </w:t>
            </w:r>
            <w:r w:rsidR="000F6DD5" w:rsidRPr="006A0466">
              <w:rPr>
                <w:b/>
                <w:sz w:val="20"/>
                <w:highlight w:val="yellow"/>
                <w:u w:val="single"/>
              </w:rPr>
              <w:t>20</w:t>
            </w:r>
            <w:r w:rsidR="008905C4">
              <w:rPr>
                <w:b/>
                <w:sz w:val="20"/>
                <w:highlight w:val="yellow"/>
                <w:u w:val="single"/>
              </w:rPr>
              <w:t>__</w:t>
            </w:r>
            <w:r w:rsidR="000F6DD5" w:rsidRPr="006A0466">
              <w:rPr>
                <w:b/>
                <w:sz w:val="20"/>
                <w:highlight w:val="yellow"/>
                <w:u w:val="single"/>
              </w:rPr>
              <w:t>.</w:t>
            </w:r>
            <w:r w:rsidRPr="006A0466">
              <w:rPr>
                <w:b/>
                <w:sz w:val="20"/>
                <w:highlight w:val="yellow"/>
                <w:u w:val="single"/>
              </w:rPr>
              <w:t xml:space="preserve"> gadā</w:t>
            </w:r>
            <w:r w:rsidRPr="00886F94">
              <w:rPr>
                <w:b/>
                <w:sz w:val="20"/>
              </w:rPr>
              <w:t xml:space="preserve"> guvāt ienākumus</w:t>
            </w:r>
            <w:r w:rsidR="009D4ECC" w:rsidRPr="00886F94">
              <w:rPr>
                <w:b/>
                <w:sz w:val="20"/>
              </w:rPr>
              <w:t xml:space="preserve"> no algota darba</w:t>
            </w:r>
            <w:r w:rsidRPr="00886F94">
              <w:rPr>
                <w:b/>
                <w:sz w:val="20"/>
              </w:rPr>
              <w:t>, strādājot ārzemēs?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33B40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IQ38</w:t>
            </w:r>
          </w:p>
        </w:tc>
      </w:tr>
      <w:tr w:rsidR="002F41B5" w14:paraId="574C1C45" w14:textId="77777777">
        <w:trPr>
          <w:gridBefore w:val="2"/>
          <w:gridAfter w:val="1"/>
          <w:wBefore w:w="6635" w:type="dxa"/>
          <w:wAfter w:w="425" w:type="dxa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1346B1" w14:textId="77777777" w:rsidR="002F41B5" w:rsidRDefault="002F41B5">
            <w:pPr>
              <w:pStyle w:val="BodyText2"/>
              <w:spacing w:before="60"/>
              <w:ind w:left="175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JĀ………….</w:t>
            </w:r>
          </w:p>
          <w:p w14:paraId="388B9F63" w14:textId="77777777" w:rsidR="002F41B5" w:rsidRDefault="002F41B5" w:rsidP="00F80CD8">
            <w:pPr>
              <w:pStyle w:val="BodyText2"/>
              <w:spacing w:before="160" w:after="4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5D73" w14:textId="77777777" w:rsidR="002F41B5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2803F65F" w14:textId="77777777" w:rsidR="002F41B5" w:rsidRDefault="002F41B5" w:rsidP="007404A5">
            <w:pPr>
              <w:spacing w:before="1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F5C13" w14:textId="77777777" w:rsidR="002F41B5" w:rsidRDefault="002F41B5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1DE554F7" w14:textId="77777777" w:rsidR="002F41B5" w:rsidRDefault="002F41B5">
      <w:pPr>
        <w:rPr>
          <w:bCs/>
          <w:iCs/>
          <w:color w:val="000000"/>
          <w:sz w:val="2"/>
          <w:szCs w:val="20"/>
        </w:rPr>
      </w:pPr>
    </w:p>
    <w:p w14:paraId="01F94FAA" w14:textId="77777777" w:rsidR="002F41B5" w:rsidRPr="00DB099C" w:rsidRDefault="002F41B5">
      <w:pPr>
        <w:rPr>
          <w:bCs/>
          <w:iCs/>
          <w:color w:val="000000"/>
          <w:sz w:val="48"/>
          <w:szCs w:val="4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</w:tblGrid>
      <w:tr w:rsidR="002F41B5" w14:paraId="31DC16A4" w14:textId="77777777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471EE9E" w14:textId="77777777" w:rsidR="002F41B5" w:rsidRDefault="002F41B5" w:rsidP="007404A5">
            <w:pPr>
              <w:tabs>
                <w:tab w:val="left" w:pos="3969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rFonts w:cs="Arial"/>
                <w:b/>
                <w:bCs/>
                <w:lang w:eastAsia="en-GB"/>
              </w:rPr>
              <w:t xml:space="preserve">DARBA DEVĒJA PAPILDU PIEŠĶIRTIE MATERIĀLIE LABUMI </w:t>
            </w:r>
          </w:p>
        </w:tc>
      </w:tr>
    </w:tbl>
    <w:p w14:paraId="635D69FE" w14:textId="77777777" w:rsidR="002F41B5" w:rsidRDefault="002F41B5">
      <w:pPr>
        <w:tabs>
          <w:tab w:val="left" w:pos="3969"/>
        </w:tabs>
        <w:autoSpaceDE w:val="0"/>
        <w:autoSpaceDN w:val="0"/>
        <w:adjustRightInd w:val="0"/>
        <w:spacing w:after="120"/>
        <w:jc w:val="both"/>
        <w:rPr>
          <w:rFonts w:cs="Arial"/>
          <w:b/>
          <w:bCs/>
          <w:i/>
          <w:iCs/>
          <w:sz w:val="4"/>
          <w:lang w:eastAsia="en-GB"/>
        </w:rPr>
      </w:pPr>
    </w:p>
    <w:p w14:paraId="11B81C01" w14:textId="77777777" w:rsidR="002F41B5" w:rsidRPr="007404A5" w:rsidRDefault="002F41B5">
      <w:pPr>
        <w:tabs>
          <w:tab w:val="left" w:pos="3969"/>
        </w:tabs>
        <w:autoSpaceDE w:val="0"/>
        <w:autoSpaceDN w:val="0"/>
        <w:adjustRightInd w:val="0"/>
        <w:spacing w:after="80"/>
        <w:jc w:val="both"/>
        <w:rPr>
          <w:rFonts w:cs="Arial"/>
          <w:b/>
          <w:bCs/>
          <w:i/>
          <w:iCs/>
          <w:lang w:eastAsia="en-GB"/>
        </w:rPr>
      </w:pPr>
    </w:p>
    <w:p w14:paraId="5F1706F6" w14:textId="77777777" w:rsidR="002F41B5" w:rsidRPr="000F6DD5" w:rsidRDefault="002F41B5" w:rsidP="00F80CD8">
      <w:pPr>
        <w:tabs>
          <w:tab w:val="left" w:pos="3969"/>
        </w:tabs>
        <w:autoSpaceDE w:val="0"/>
        <w:autoSpaceDN w:val="0"/>
        <w:adjustRightInd w:val="0"/>
        <w:spacing w:after="240"/>
        <w:jc w:val="both"/>
        <w:rPr>
          <w:sz w:val="16"/>
          <w:lang w:eastAsia="en-GB"/>
        </w:rPr>
      </w:pPr>
      <w:r>
        <w:rPr>
          <w:rFonts w:cs="Arial"/>
          <w:b/>
          <w:bCs/>
          <w:i/>
          <w:iCs/>
          <w:sz w:val="20"/>
          <w:lang w:eastAsia="en-GB"/>
        </w:rPr>
        <w:t xml:space="preserve">PILNĪBĀ VAI </w:t>
      </w:r>
      <w:r w:rsidRPr="000F6DD5">
        <w:rPr>
          <w:rFonts w:cs="Arial"/>
          <w:b/>
          <w:bCs/>
          <w:i/>
          <w:iCs/>
          <w:sz w:val="20"/>
          <w:lang w:eastAsia="en-GB"/>
        </w:rPr>
        <w:t>DAĻĒJI APMAKSĀTI PAKALPOJUMI VAI PRECES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374632C3" w14:textId="77777777">
        <w:trPr>
          <w:cantSplit/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F8D7" w14:textId="77777777" w:rsidR="002F41B5" w:rsidRPr="000F6DD5" w:rsidRDefault="002F41B5">
            <w:pPr>
              <w:pStyle w:val="Heading4"/>
              <w:rPr>
                <w:rFonts w:ascii="Times New Roman" w:eastAsia="Times New Roman" w:hAnsi="Times New Roman"/>
                <w:szCs w:val="20"/>
              </w:rPr>
            </w:pPr>
            <w:r w:rsidRPr="000F6DD5">
              <w:rPr>
                <w:rFonts w:ascii="Times New Roman" w:eastAsia="Times New Roman" w:hAnsi="Times New Roman"/>
                <w:szCs w:val="20"/>
              </w:rPr>
              <w:t>39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2C1120C" w14:textId="77777777" w:rsidR="002F41B5" w:rsidRPr="000F6DD5" w:rsidRDefault="002F41B5">
            <w:pPr>
              <w:jc w:val="both"/>
              <w:rPr>
                <w:b/>
                <w:sz w:val="20"/>
                <w:szCs w:val="20"/>
              </w:rPr>
            </w:pPr>
            <w:r w:rsidRPr="00E36737">
              <w:rPr>
                <w:b/>
                <w:sz w:val="20"/>
              </w:rPr>
              <w:t xml:space="preserve">Vai </w:t>
            </w:r>
            <w:r w:rsidR="001423D8" w:rsidRPr="00E36737">
              <w:rPr>
                <w:b/>
                <w:sz w:val="20"/>
                <w:highlight w:val="yellow"/>
              </w:rPr>
              <w:t>20</w:t>
            </w:r>
            <w:r w:rsidR="00E36737" w:rsidRPr="00E36737">
              <w:rPr>
                <w:b/>
                <w:sz w:val="20"/>
                <w:highlight w:val="yellow"/>
              </w:rPr>
              <w:t>__</w:t>
            </w:r>
            <w:r w:rsidR="001423D8" w:rsidRPr="00E36737">
              <w:rPr>
                <w:b/>
                <w:sz w:val="20"/>
                <w:highlight w:val="yellow"/>
              </w:rPr>
              <w:t>.</w:t>
            </w:r>
            <w:r w:rsidRPr="00E36737">
              <w:rPr>
                <w:b/>
                <w:sz w:val="20"/>
                <w:highlight w:val="yellow"/>
              </w:rPr>
              <w:t xml:space="preserve"> gadā</w:t>
            </w:r>
            <w:r w:rsidRPr="000F6DD5">
              <w:rPr>
                <w:b/>
                <w:sz w:val="20"/>
              </w:rPr>
              <w:t xml:space="preserve"> darba devējs piešķīra Jums papildu materiālos labumus, nodrošinot pakalpojumus un preces par brīvu vai samazinātu maksu </w:t>
            </w:r>
            <w:r w:rsidRPr="000F6DD5">
              <w:rPr>
                <w:bCs/>
                <w:i/>
                <w:sz w:val="18"/>
              </w:rPr>
              <w:t>(piemēram, pilnībā vai daļēji apmaksājot Jūsu privātās mobilā telefona sarunas, veselības pakalpojumus, izglītības, transporta izdevumus u.c.)</w:t>
            </w:r>
            <w:r w:rsidRPr="000F6DD5">
              <w:rPr>
                <w:b/>
                <w:iCs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3DE03D7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0F6DD5">
              <w:rPr>
                <w:color w:val="C0C0C0"/>
                <w:sz w:val="16"/>
                <w:szCs w:val="20"/>
              </w:rPr>
              <w:t>IQ39</w:t>
            </w:r>
          </w:p>
        </w:tc>
      </w:tr>
      <w:tr w:rsidR="002F41B5" w14:paraId="1B277DDC" w14:textId="77777777">
        <w:trPr>
          <w:cantSplit/>
          <w:trHeight w:val="460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1643A6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402E04DB" w14:textId="77777777" w:rsidR="002F41B5" w:rsidRDefault="002F41B5">
            <w:pPr>
              <w:rPr>
                <w:b/>
                <w:color w:val="FF0000"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07D1F53" w14:textId="77777777" w:rsidR="002F41B5" w:rsidRDefault="002F41B5">
            <w:pPr>
              <w:ind w:left="-108" w:right="-108"/>
              <w:jc w:val="center"/>
              <w:rPr>
                <w:color w:val="FF0000"/>
                <w:sz w:val="16"/>
                <w:szCs w:val="20"/>
              </w:rPr>
            </w:pPr>
          </w:p>
        </w:tc>
      </w:tr>
      <w:tr w:rsidR="002F41B5" w14:paraId="41EB4E2E" w14:textId="77777777" w:rsidTr="006E7C7B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41811" w14:textId="77777777" w:rsidR="002F41B5" w:rsidRDefault="002F41B5" w:rsidP="007404A5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JĀ……….</w:t>
            </w:r>
          </w:p>
          <w:p w14:paraId="7EEC3863" w14:textId="77777777" w:rsidR="002F41B5" w:rsidRDefault="002F41B5" w:rsidP="00F80CD8">
            <w:pPr>
              <w:pStyle w:val="BodyText2"/>
              <w:spacing w:before="80" w:after="4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239A" w14:textId="77777777" w:rsidR="002F41B5" w:rsidRDefault="002F41B5" w:rsidP="006E7C7B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692EABAD" w14:textId="77777777" w:rsidR="002F41B5" w:rsidRDefault="002F41B5" w:rsidP="00F80CD8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CF8CB" w14:textId="77777777" w:rsidR="002F41B5" w:rsidRDefault="002F41B5" w:rsidP="006E7C7B">
            <w:pPr>
              <w:spacing w:before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40</w:t>
            </w:r>
          </w:p>
          <w:p w14:paraId="5B6161A1" w14:textId="77777777" w:rsidR="002F41B5" w:rsidRDefault="002F41B5" w:rsidP="006E7C7B">
            <w:pPr>
              <w:spacing w:before="4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41</w:t>
            </w:r>
          </w:p>
        </w:tc>
      </w:tr>
    </w:tbl>
    <w:p w14:paraId="7B231BBD" w14:textId="77777777" w:rsidR="002F41B5" w:rsidRDefault="002F41B5">
      <w:pPr>
        <w:pStyle w:val="CommentText"/>
        <w:rPr>
          <w:sz w:val="2"/>
          <w:szCs w:val="24"/>
        </w:rPr>
      </w:pPr>
    </w:p>
    <w:p w14:paraId="0CEC2A7C" w14:textId="77777777" w:rsidR="002F41B5" w:rsidRPr="00F80CD8" w:rsidRDefault="002F41B5">
      <w:pPr>
        <w:pStyle w:val="CommentText"/>
        <w:rPr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647"/>
        <w:gridCol w:w="647"/>
      </w:tblGrid>
      <w:tr w:rsidR="002F41B5" w14:paraId="11B53F0B" w14:textId="77777777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7E3C" w14:textId="77777777" w:rsidR="002F41B5" w:rsidRDefault="002F41B5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864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C59D8F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Kādas preces un/vai pakalpojumus darba devējs Jums pilnībā vai daļēji apmaksāja </w:t>
            </w:r>
            <w:r w:rsidR="001423D8" w:rsidRPr="00E36737">
              <w:rPr>
                <w:b/>
                <w:sz w:val="20"/>
                <w:highlight w:val="yellow"/>
              </w:rPr>
              <w:t>20</w:t>
            </w:r>
            <w:r w:rsidR="00E36737" w:rsidRPr="00E36737">
              <w:rPr>
                <w:b/>
                <w:sz w:val="20"/>
                <w:highlight w:val="yellow"/>
              </w:rPr>
              <w:t>__</w:t>
            </w:r>
            <w:r w:rsidR="001423D8" w:rsidRPr="00E36737">
              <w:rPr>
                <w:b/>
                <w:sz w:val="20"/>
                <w:highlight w:val="yellow"/>
              </w:rPr>
              <w:t>.</w:t>
            </w:r>
            <w:r w:rsidRPr="00E36737">
              <w:rPr>
                <w:b/>
                <w:sz w:val="20"/>
                <w:highlight w:val="yellow"/>
              </w:rPr>
              <w:t xml:space="preserve"> gad</w:t>
            </w:r>
            <w:r w:rsidR="001423D8" w:rsidRPr="00E36737">
              <w:rPr>
                <w:b/>
                <w:sz w:val="20"/>
                <w:highlight w:val="yellow"/>
              </w:rPr>
              <w:t>ā</w:t>
            </w:r>
            <w:r>
              <w:rPr>
                <w:b/>
                <w:sz w:val="20"/>
              </w:rPr>
              <w:t>?</w:t>
            </w:r>
          </w:p>
        </w:tc>
        <w:tc>
          <w:tcPr>
            <w:tcW w:w="6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3A6804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PY020N</w:t>
            </w:r>
          </w:p>
        </w:tc>
      </w:tr>
      <w:tr w:rsidR="002F41B5" w14:paraId="6271D43F" w14:textId="77777777">
        <w:trPr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403773" w14:textId="77777777" w:rsidR="002F41B5" w:rsidRDefault="002F41B5">
            <w:pPr>
              <w:ind w:left="-108" w:right="-109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6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C284B" w14:textId="77777777" w:rsidR="002F41B5" w:rsidRDefault="002F41B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2A647" w14:textId="77777777" w:rsidR="002F41B5" w:rsidRDefault="002F41B5">
            <w:pPr>
              <w:rPr>
                <w:color w:val="FF0000"/>
                <w:sz w:val="16"/>
                <w:szCs w:val="20"/>
              </w:rPr>
            </w:pPr>
          </w:p>
        </w:tc>
      </w:tr>
    </w:tbl>
    <w:p w14:paraId="43E868A7" w14:textId="77777777" w:rsidR="002F41B5" w:rsidRDefault="002F41B5">
      <w:pPr>
        <w:rPr>
          <w:color w:val="FF0000"/>
          <w:sz w:val="6"/>
        </w:rPr>
      </w:pPr>
    </w:p>
    <w:tbl>
      <w:tblPr>
        <w:tblW w:w="6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1"/>
      </w:tblGrid>
      <w:tr w:rsidR="002F41B5" w14:paraId="134ACD16" w14:textId="77777777">
        <w:trPr>
          <w:jc w:val="center"/>
        </w:trPr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9A7F" w14:textId="77777777" w:rsidR="002F41B5" w:rsidRPr="006E7C7B" w:rsidRDefault="002F41B5">
            <w:pPr>
              <w:pStyle w:val="CommentText"/>
              <w:spacing w:before="60" w:line="216" w:lineRule="auto"/>
              <w:ind w:left="170" w:right="-57"/>
              <w:rPr>
                <w:i/>
                <w:sz w:val="19"/>
                <w:szCs w:val="19"/>
              </w:rPr>
            </w:pPr>
            <w:r w:rsidRPr="006E7C7B">
              <w:rPr>
                <w:i/>
                <w:sz w:val="19"/>
                <w:szCs w:val="19"/>
              </w:rPr>
              <w:t xml:space="preserve">Ja nezina vai atsakās atbildēt, tad 2. un 3.ailē ierakstiet </w:t>
            </w:r>
            <w:r w:rsidR="00F551E7" w:rsidRPr="006E7C7B">
              <w:rPr>
                <w:b/>
                <w:bCs/>
                <w:i/>
                <w:sz w:val="19"/>
                <w:szCs w:val="19"/>
              </w:rPr>
              <w:t>„</w:t>
            </w:r>
            <w:r w:rsidRPr="006E7C7B">
              <w:rPr>
                <w:b/>
                <w:bCs/>
                <w:i/>
                <w:sz w:val="19"/>
                <w:szCs w:val="19"/>
              </w:rPr>
              <w:t>999”</w:t>
            </w:r>
            <w:r w:rsidRPr="006E7C7B">
              <w:rPr>
                <w:i/>
                <w:sz w:val="19"/>
                <w:szCs w:val="19"/>
              </w:rPr>
              <w:t>!</w:t>
            </w:r>
          </w:p>
        </w:tc>
      </w:tr>
    </w:tbl>
    <w:p w14:paraId="37AA7B64" w14:textId="77777777" w:rsidR="002F41B5" w:rsidRDefault="002F41B5">
      <w:pPr>
        <w:rPr>
          <w:color w:val="FF0000"/>
          <w:sz w:val="6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4140"/>
        <w:gridCol w:w="1080"/>
        <w:gridCol w:w="1980"/>
        <w:gridCol w:w="1260"/>
      </w:tblGrid>
      <w:tr w:rsidR="002F41B5" w14:paraId="0221FBE2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224C8039" w14:textId="77777777" w:rsidR="002F41B5" w:rsidRDefault="002F41B5">
            <w:pPr>
              <w:spacing w:line="216" w:lineRule="auto"/>
              <w:rPr>
                <w:b/>
                <w:sz w:val="18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FDCD3" w14:textId="77777777" w:rsidR="002F41B5" w:rsidRDefault="002F41B5">
            <w:pPr>
              <w:rPr>
                <w:b/>
                <w:i/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78DDB" w14:textId="77777777" w:rsidR="002F41B5" w:rsidRDefault="002F41B5" w:rsidP="006E7C7B">
            <w:pPr>
              <w:spacing w:before="40" w:after="4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i/>
                <w:sz w:val="18"/>
              </w:rPr>
              <w:t>1.</w:t>
            </w:r>
            <w:r w:rsidR="00094E5F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Vai piešķīra?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C022" w14:textId="77777777" w:rsidR="002F41B5" w:rsidRDefault="002F41B5" w:rsidP="006E7C7B">
            <w:pPr>
              <w:spacing w:before="40" w:after="4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i/>
                <w:sz w:val="18"/>
              </w:rPr>
              <w:t xml:space="preserve">2. </w:t>
            </w:r>
            <w:r w:rsidR="00B72F20" w:rsidRPr="00E72304">
              <w:rPr>
                <w:i/>
                <w:sz w:val="18"/>
              </w:rPr>
              <w:t>Vērtība naudas izteiksmē.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AD51" w14:textId="77777777" w:rsidR="002F41B5" w:rsidRDefault="002F41B5" w:rsidP="006E7C7B">
            <w:pPr>
              <w:spacing w:before="40" w:after="4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i/>
                <w:sz w:val="18"/>
              </w:rPr>
              <w:t>3. Cik reizes apmaksāja?</w:t>
            </w:r>
          </w:p>
        </w:tc>
      </w:tr>
      <w:tr w:rsidR="002F41B5" w14:paraId="289EE990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8BF87" w14:textId="77777777" w:rsidR="002F41B5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813F" w14:textId="77777777" w:rsidR="002F41B5" w:rsidRDefault="002F41B5">
            <w:pPr>
              <w:ind w:left="34" w:right="-108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Mobilā telefona sarunas </w:t>
            </w:r>
            <w:r>
              <w:rPr>
                <w:iCs/>
                <w:sz w:val="16"/>
              </w:rPr>
              <w:t>(privātām vajadzībām)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351B1" w14:textId="77777777" w:rsidR="002F41B5" w:rsidRDefault="002F41B5">
            <w:pPr>
              <w:pStyle w:val="BodyText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4BD193E5" w14:textId="77777777" w:rsidR="002F41B5" w:rsidRDefault="002F41B5" w:rsidP="00487136">
            <w:pPr>
              <w:pStyle w:val="BodyText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3928E" w14:textId="77777777" w:rsidR="002F41B5" w:rsidRPr="00886F94" w:rsidRDefault="002F41B5">
            <w:pPr>
              <w:pStyle w:val="BodyText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657939"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A3C0F" w14:textId="77777777" w:rsidR="002F41B5" w:rsidRDefault="002F41B5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2F41B5" w14:paraId="5709B57B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2F22E" w14:textId="77777777" w:rsidR="002F41B5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B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1C9BF" w14:textId="77777777" w:rsidR="002F41B5" w:rsidRDefault="002F41B5">
            <w:pPr>
              <w:spacing w:before="40"/>
              <w:ind w:left="34" w:right="-108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Izglītību, apmācību kursus </w:t>
            </w:r>
            <w:r>
              <w:rPr>
                <w:iCs/>
                <w:sz w:val="16"/>
              </w:rPr>
              <w:t>(tikai pēc darbinieka iniciatīvas apmeklētie kursi/apgūtā izglītība)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561C0" w14:textId="77777777" w:rsidR="002F41B5" w:rsidRDefault="002F41B5">
            <w:pPr>
              <w:pStyle w:val="BodyText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7063F9E2" w14:textId="77777777" w:rsidR="002F41B5" w:rsidRDefault="002F41B5" w:rsidP="00487136">
            <w:pPr>
              <w:pStyle w:val="BodyText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64C1C" w14:textId="77777777" w:rsidR="002F41B5" w:rsidRPr="00886F94" w:rsidRDefault="002F41B5">
            <w:pPr>
              <w:pStyle w:val="BodyText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657939"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52B580" w14:textId="77777777" w:rsidR="002F41B5" w:rsidRDefault="002F41B5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2F41B5" w14:paraId="6A2589EB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4228D" w14:textId="77777777" w:rsidR="002F41B5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C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E4029" w14:textId="77777777" w:rsidR="002F41B5" w:rsidRDefault="002F41B5">
            <w:pPr>
              <w:spacing w:before="40"/>
              <w:ind w:left="34" w:right="-108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Transporta izdevumus privātām vajadzībām </w:t>
            </w:r>
            <w:r>
              <w:rPr>
                <w:iCs/>
                <w:sz w:val="16"/>
              </w:rPr>
              <w:t>(tramvaja, autobusa, trolejbusa, vilciena, lidmašīnas biļetes, taksometra pakalpojumi, degviela)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01C91" w14:textId="77777777" w:rsidR="002F41B5" w:rsidRDefault="002F41B5">
            <w:pPr>
              <w:pStyle w:val="BodyText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4134BEF1" w14:textId="77777777" w:rsidR="002F41B5" w:rsidRDefault="002F41B5" w:rsidP="00487136">
            <w:pPr>
              <w:pStyle w:val="BodyText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DFC58" w14:textId="77777777" w:rsidR="002F41B5" w:rsidRPr="00886F94" w:rsidRDefault="002F41B5">
            <w:pPr>
              <w:pStyle w:val="BodyText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657939"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1678D0" w14:textId="77777777" w:rsidR="002F41B5" w:rsidRDefault="002F41B5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2F41B5" w14:paraId="249FB826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8EBB7" w14:textId="77777777" w:rsidR="002F41B5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D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7A22C" w14:textId="77777777" w:rsidR="002F41B5" w:rsidRDefault="002F41B5">
            <w:pPr>
              <w:spacing w:before="40"/>
              <w:ind w:left="34" w:right="-108"/>
              <w:rPr>
                <w:sz w:val="18"/>
                <w:szCs w:val="20"/>
              </w:rPr>
            </w:pPr>
            <w:r>
              <w:rPr>
                <w:sz w:val="18"/>
              </w:rPr>
              <w:t>Ēdināšanu, pārtikas produktus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551E6" w14:textId="77777777" w:rsidR="002F41B5" w:rsidRDefault="002F41B5">
            <w:pPr>
              <w:pStyle w:val="BodyText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386384D9" w14:textId="77777777" w:rsidR="002F41B5" w:rsidRDefault="002F41B5" w:rsidP="005A1E10">
            <w:pPr>
              <w:pStyle w:val="BodyText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C5DB0" w14:textId="77777777" w:rsidR="002F41B5" w:rsidRPr="00886F94" w:rsidRDefault="002F41B5">
            <w:pPr>
              <w:pStyle w:val="BodyText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657939"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D30625" w14:textId="77777777" w:rsidR="002F41B5" w:rsidRDefault="002F41B5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2F41B5" w14:paraId="02AF90A3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84347" w14:textId="77777777" w:rsidR="002F41B5" w:rsidRDefault="002F41B5">
            <w:pPr>
              <w:spacing w:line="216" w:lineRule="auto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9BA7C" w14:textId="77777777" w:rsidR="002F41B5" w:rsidRDefault="002F41B5">
            <w:pPr>
              <w:rPr>
                <w:sz w:val="18"/>
              </w:rPr>
            </w:pPr>
            <w:r>
              <w:rPr>
                <w:sz w:val="18"/>
              </w:rPr>
              <w:t>Mājokļa izdevumus</w:t>
            </w:r>
            <w:r>
              <w:rPr>
                <w:i/>
                <w:iCs/>
                <w:sz w:val="18"/>
              </w:rPr>
              <w:t xml:space="preserve"> </w:t>
            </w:r>
            <w:r>
              <w:rPr>
                <w:iCs/>
                <w:sz w:val="16"/>
              </w:rPr>
              <w:t>(izņemot īres maksājumus)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3E9A9" w14:textId="77777777" w:rsidR="002F41B5" w:rsidRDefault="002F41B5">
            <w:pPr>
              <w:pStyle w:val="BodyText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4847BE3A" w14:textId="77777777" w:rsidR="002F41B5" w:rsidRDefault="002F41B5" w:rsidP="00487136">
            <w:pPr>
              <w:pStyle w:val="BodyText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99C01" w14:textId="77777777" w:rsidR="002F41B5" w:rsidRPr="00886F94" w:rsidRDefault="002F41B5">
            <w:pPr>
              <w:pStyle w:val="BodyText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955F14"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C2792E" w14:textId="77777777" w:rsidR="002F41B5" w:rsidRDefault="002F41B5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2F41B5" w14:paraId="769BEB16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C762A" w14:textId="77777777" w:rsidR="002F41B5" w:rsidRDefault="002F41B5">
            <w:pPr>
              <w:spacing w:line="216" w:lineRule="auto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DDE89" w14:textId="77777777" w:rsidR="002F41B5" w:rsidRDefault="00711EED">
            <w:pPr>
              <w:spacing w:before="40"/>
              <w:ind w:left="34" w:right="-108"/>
              <w:rPr>
                <w:sz w:val="18"/>
                <w:szCs w:val="20"/>
              </w:rPr>
            </w:pPr>
            <w:r w:rsidRPr="006A0466">
              <w:rPr>
                <w:sz w:val="18"/>
                <w:szCs w:val="20"/>
                <w:highlight w:val="yellow"/>
              </w:rPr>
              <w:t>Uzņēmuma</w:t>
            </w:r>
            <w:r>
              <w:rPr>
                <w:sz w:val="18"/>
                <w:szCs w:val="20"/>
              </w:rPr>
              <w:t xml:space="preserve"> </w:t>
            </w:r>
            <w:r w:rsidR="002F41B5">
              <w:rPr>
                <w:sz w:val="18"/>
                <w:szCs w:val="20"/>
              </w:rPr>
              <w:t>saražotās preces un/vai pakalpojumus par brīvu vai par samazinātu cenu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EFDDE" w14:textId="77777777" w:rsidR="002F41B5" w:rsidRDefault="002F41B5">
            <w:pPr>
              <w:pStyle w:val="BodyText2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65CE0E27" w14:textId="77777777" w:rsidR="002F41B5" w:rsidRDefault="002F41B5" w:rsidP="00487136">
            <w:pPr>
              <w:pStyle w:val="BodyText2"/>
              <w:spacing w:before="120" w:after="4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1EC93" w14:textId="77777777" w:rsidR="002F41B5" w:rsidRPr="00886F94" w:rsidRDefault="002F41B5">
            <w:pPr>
              <w:pStyle w:val="BodyText2"/>
              <w:spacing w:before="8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955F14"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DD874A" w14:textId="77777777" w:rsidR="002F41B5" w:rsidRDefault="002F41B5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  <w:tr w:rsidR="002F41B5" w14:paraId="6C49F031" w14:textId="77777777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69697" w14:textId="77777777" w:rsidR="002F41B5" w:rsidRDefault="002F41B5">
            <w:pPr>
              <w:spacing w:line="21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G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BF266" w14:textId="77777777" w:rsidR="002F41B5" w:rsidRDefault="002F41B5">
            <w:pPr>
              <w:rPr>
                <w:sz w:val="18"/>
              </w:rPr>
            </w:pPr>
            <w:r>
              <w:rPr>
                <w:sz w:val="18"/>
              </w:rPr>
              <w:t xml:space="preserve">Citas preces un/vai pakalpojumus </w:t>
            </w:r>
            <w:r>
              <w:rPr>
                <w:iCs/>
                <w:sz w:val="16"/>
              </w:rPr>
              <w:t>(piemēram, apmaksātas sporta nodarbības, ceļojumi, piešķirtais</w:t>
            </w:r>
            <w:r w:rsidR="000F6DD5">
              <w:rPr>
                <w:iCs/>
                <w:sz w:val="16"/>
              </w:rPr>
              <w:t xml:space="preserve"> </w:t>
            </w:r>
            <w:r w:rsidR="00711EED" w:rsidRPr="006A0466">
              <w:rPr>
                <w:iCs/>
                <w:sz w:val="16"/>
                <w:highlight w:val="yellow"/>
              </w:rPr>
              <w:t>darba devēja</w:t>
            </w:r>
            <w:r>
              <w:rPr>
                <w:iCs/>
                <w:sz w:val="16"/>
              </w:rPr>
              <w:t>) dators mājās, ko var izmantot arī privātām vajadzībām, algots personāls u.tml.)</w:t>
            </w:r>
          </w:p>
          <w:p w14:paraId="4D2F2133" w14:textId="77777777" w:rsidR="002F41B5" w:rsidRDefault="002F41B5">
            <w:pPr>
              <w:spacing w:before="40"/>
              <w:rPr>
                <w:i/>
                <w:iCs/>
                <w:sz w:val="18"/>
                <w:szCs w:val="20"/>
              </w:rPr>
            </w:pPr>
            <w:r>
              <w:rPr>
                <w:i/>
                <w:iCs/>
                <w:sz w:val="18"/>
              </w:rPr>
              <w:t>(norād</w:t>
            </w:r>
            <w:r w:rsidR="00A734FB">
              <w:rPr>
                <w:i/>
                <w:iCs/>
                <w:sz w:val="18"/>
              </w:rPr>
              <w:t>ie</w:t>
            </w:r>
            <w:r>
              <w:rPr>
                <w:i/>
                <w:iCs/>
                <w:sz w:val="18"/>
              </w:rPr>
              <w:t>t)________________________________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197BD1" w14:textId="77777777" w:rsidR="002F41B5" w:rsidRDefault="002F41B5">
            <w:pPr>
              <w:pStyle w:val="BodyText2"/>
              <w:spacing w:before="6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 xml:space="preserve">JĀ….1 </w:t>
            </w:r>
            <w:r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</w:p>
          <w:p w14:paraId="00AFD60C" w14:textId="77777777" w:rsidR="002F41B5" w:rsidRDefault="002F41B5">
            <w:pPr>
              <w:pStyle w:val="BodyText2"/>
              <w:spacing w:before="160"/>
              <w:ind w:left="34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NĒ...2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34B05" w14:textId="77777777" w:rsidR="002F41B5" w:rsidRPr="00886F94" w:rsidRDefault="002F41B5">
            <w:pPr>
              <w:pStyle w:val="BodyText2"/>
              <w:spacing w:before="160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886F94">
              <w:rPr>
                <w:rFonts w:ascii="Times New Roman" w:hAnsi="Times New Roman"/>
                <w:i w:val="0"/>
                <w:color w:val="auto"/>
                <w:sz w:val="18"/>
              </w:rPr>
              <w:t>_________</w:t>
            </w:r>
            <w:r w:rsidR="00955F14" w:rsidRPr="00886F94">
              <w:rPr>
                <w:rFonts w:ascii="Times New Roman" w:hAnsi="Times New Roman"/>
                <w:color w:val="auto"/>
                <w:sz w:val="18"/>
              </w:rPr>
              <w:t xml:space="preserve"> euro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51F5A8" w14:textId="77777777" w:rsidR="002F41B5" w:rsidRDefault="002F41B5">
            <w:pPr>
              <w:spacing w:before="16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|__|__|__|</w:t>
            </w:r>
          </w:p>
        </w:tc>
      </w:tr>
    </w:tbl>
    <w:p w14:paraId="6B90708C" w14:textId="77777777" w:rsidR="002F41B5" w:rsidRDefault="002F41B5">
      <w:pPr>
        <w:rPr>
          <w:b/>
          <w:i/>
          <w:color w:val="000000"/>
          <w:sz w:val="12"/>
        </w:rPr>
      </w:pPr>
    </w:p>
    <w:p w14:paraId="1F3AA8AB" w14:textId="77777777" w:rsidR="007404A5" w:rsidRPr="00F80CD8" w:rsidRDefault="007404A5">
      <w:pPr>
        <w:spacing w:after="40"/>
        <w:rPr>
          <w:b/>
          <w:i/>
          <w:color w:val="000000"/>
          <w:sz w:val="48"/>
          <w:szCs w:val="48"/>
        </w:rPr>
      </w:pPr>
    </w:p>
    <w:p w14:paraId="28655AB3" w14:textId="77777777" w:rsidR="002F41B5" w:rsidRDefault="00711EED" w:rsidP="00F80CD8">
      <w:pPr>
        <w:spacing w:after="240"/>
        <w:rPr>
          <w:color w:val="000000"/>
          <w:sz w:val="16"/>
          <w:szCs w:val="20"/>
        </w:rPr>
      </w:pPr>
      <w:r w:rsidRPr="006A0466">
        <w:rPr>
          <w:b/>
          <w:i/>
          <w:color w:val="000000"/>
          <w:sz w:val="22"/>
          <w:highlight w:val="yellow"/>
        </w:rPr>
        <w:t xml:space="preserve">DARBA DEVĒJA </w:t>
      </w:r>
      <w:r w:rsidR="002F41B5" w:rsidRPr="006A0466">
        <w:rPr>
          <w:b/>
          <w:i/>
          <w:color w:val="000000"/>
          <w:sz w:val="22"/>
          <w:highlight w:val="yellow"/>
        </w:rPr>
        <w:t>AUTO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953"/>
        <w:gridCol w:w="1418"/>
        <w:gridCol w:w="567"/>
        <w:gridCol w:w="708"/>
        <w:gridCol w:w="284"/>
        <w:gridCol w:w="425"/>
      </w:tblGrid>
      <w:tr w:rsidR="002F41B5" w14:paraId="2B048D2E" w14:textId="77777777">
        <w:trPr>
          <w:cantSplit/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4FCE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E37651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Vai </w:t>
            </w:r>
            <w:r w:rsidR="001423D8" w:rsidRPr="0009463E">
              <w:rPr>
                <w:b/>
                <w:sz w:val="20"/>
                <w:highlight w:val="yellow"/>
              </w:rPr>
              <w:t>20</w:t>
            </w:r>
            <w:r w:rsidR="0009463E" w:rsidRPr="0009463E">
              <w:rPr>
                <w:b/>
                <w:sz w:val="20"/>
                <w:highlight w:val="yellow"/>
              </w:rPr>
              <w:t>__</w:t>
            </w:r>
            <w:r w:rsidR="001423D8" w:rsidRPr="0009463E">
              <w:rPr>
                <w:b/>
                <w:sz w:val="20"/>
                <w:highlight w:val="yellow"/>
              </w:rPr>
              <w:t>.</w:t>
            </w:r>
            <w:r w:rsidRPr="0009463E">
              <w:rPr>
                <w:b/>
                <w:sz w:val="20"/>
                <w:highlight w:val="yellow"/>
              </w:rPr>
              <w:t xml:space="preserve"> gada</w:t>
            </w:r>
            <w:r w:rsidRPr="0009463E">
              <w:rPr>
                <w:b/>
                <w:sz w:val="20"/>
              </w:rPr>
              <w:t xml:space="preserve"> laikā</w:t>
            </w:r>
            <w:r>
              <w:rPr>
                <w:b/>
                <w:sz w:val="20"/>
              </w:rPr>
              <w:t xml:space="preserve"> darba devējs bija nodevis Jūsu rīcībā vieglo automašīnu, kuru Jūs izmantojāt arī personiskām vajadzībām?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3ECB28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IQ41</w:t>
            </w:r>
          </w:p>
        </w:tc>
      </w:tr>
      <w:tr w:rsidR="002F41B5" w14:paraId="15E8B213" w14:textId="77777777">
        <w:trPr>
          <w:cantSplit/>
          <w:trHeight w:val="225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A8FAC5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A94856" w14:textId="77777777" w:rsidR="002F41B5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48CCE1" w14:textId="77777777" w:rsidR="002F41B5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14:paraId="09439DF0" w14:textId="77777777" w:rsidTr="00487136">
        <w:trPr>
          <w:gridBefore w:val="2"/>
          <w:gridAfter w:val="1"/>
          <w:wBefore w:w="6379" w:type="dxa"/>
          <w:wAfter w:w="425" w:type="dxa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0450AE" w14:textId="77777777" w:rsidR="002F41B5" w:rsidRDefault="002F41B5" w:rsidP="00487136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JĀ………...….</w:t>
            </w:r>
          </w:p>
          <w:p w14:paraId="0F97EB85" w14:textId="77777777" w:rsidR="002F41B5" w:rsidRDefault="002F41B5" w:rsidP="00CB1C88">
            <w:pPr>
              <w:pStyle w:val="BodyText2"/>
              <w:spacing w:before="120" w:after="4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NĒ……...……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0BA8" w14:textId="77777777" w:rsidR="002F41B5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0B530AAB" w14:textId="77777777" w:rsidR="002F41B5" w:rsidRDefault="002F41B5" w:rsidP="00CB1C88">
            <w:pPr>
              <w:spacing w:before="8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D0569" w14:textId="77777777" w:rsidR="002F41B5" w:rsidRDefault="002F41B5" w:rsidP="004871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42</w:t>
            </w:r>
          </w:p>
          <w:p w14:paraId="535544F7" w14:textId="77777777" w:rsidR="002F41B5" w:rsidRDefault="002F41B5" w:rsidP="00CB1C88">
            <w:pPr>
              <w:spacing w:before="80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52</w:t>
            </w:r>
          </w:p>
        </w:tc>
      </w:tr>
    </w:tbl>
    <w:p w14:paraId="020EAA60" w14:textId="77777777" w:rsidR="002F41B5" w:rsidRPr="00F80CD8" w:rsidRDefault="002F41B5">
      <w:pPr>
        <w:tabs>
          <w:tab w:val="left" w:pos="1305"/>
        </w:tabs>
        <w:rPr>
          <w:sz w:val="18"/>
          <w:szCs w:val="18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3402"/>
        <w:gridCol w:w="2127"/>
        <w:gridCol w:w="708"/>
        <w:gridCol w:w="709"/>
      </w:tblGrid>
      <w:tr w:rsidR="002F41B5" w14:paraId="40682D04" w14:textId="77777777" w:rsidTr="00F80CD8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E278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42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BED4E9" w14:textId="77777777" w:rsidR="002F41B5" w:rsidRDefault="002F41B5">
            <w:pPr>
              <w:pStyle w:val="Heading3"/>
              <w:framePr w:hSpace="0" w:wrap="auto" w:vAnchor="margin" w:xAlign="left" w:yAlign="in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 xml:space="preserve">Lūdzu, </w:t>
            </w:r>
            <w:r w:rsidR="001423D8" w:rsidRPr="00B22468">
              <w:rPr>
                <w:rFonts w:ascii="Times New Roman" w:hAnsi="Times New Roman"/>
                <w:sz w:val="20"/>
              </w:rPr>
              <w:t>norādiet</w:t>
            </w:r>
            <w:r w:rsidR="001423D8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automašīnas marku, modeli un izlaides gadu!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FACBC5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IQ42</w:t>
            </w:r>
          </w:p>
        </w:tc>
      </w:tr>
      <w:tr w:rsidR="002F41B5" w14:paraId="504DF111" w14:textId="77777777">
        <w:trPr>
          <w:gridBefore w:val="2"/>
          <w:gridAfter w:val="2"/>
          <w:wBefore w:w="2835" w:type="dxa"/>
          <w:wAfter w:w="1417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3D43B" w14:textId="77777777" w:rsidR="002F41B5" w:rsidRDefault="001D585E" w:rsidP="00487136">
            <w:pPr>
              <w:spacing w:before="120"/>
              <w:jc w:val="right"/>
              <w:rPr>
                <w:sz w:val="18"/>
                <w:szCs w:val="20"/>
              </w:rPr>
            </w:pPr>
            <w:r>
              <w:pict w14:anchorId="260D693C">
                <v:rect id="_x0000_s1169" style="position:absolute;left:0;text-align:left;margin-left:-138.3pt;margin-top:2.6pt;width:225pt;height:43.15pt;z-index:251645952;mso-position-horizontal-relative:text;mso-position-vertical-relative:text">
                  <v:textbox style="mso-next-textbox:#_x0000_s1169">
                    <w:txbxContent>
                      <w:p w14:paraId="37EA1FD3" w14:textId="77777777" w:rsidR="002F41B5" w:rsidRPr="00487136" w:rsidRDefault="002F41B5">
                        <w:pPr>
                          <w:rPr>
                            <w:i/>
                            <w:iCs/>
                            <w:sz w:val="19"/>
                            <w:szCs w:val="19"/>
                          </w:rPr>
                        </w:pPr>
                        <w:r w:rsidRPr="00487136">
                          <w:rPr>
                            <w:b/>
                            <w:bCs/>
                            <w:i/>
                            <w:iCs/>
                            <w:sz w:val="19"/>
                            <w:szCs w:val="19"/>
                          </w:rPr>
                          <w:t>Intervētāj</w:t>
                        </w:r>
                        <w:r w:rsidRPr="00487136">
                          <w:rPr>
                            <w:i/>
                            <w:iCs/>
                            <w:sz w:val="19"/>
                            <w:szCs w:val="19"/>
                          </w:rPr>
                          <w:t xml:space="preserve">, ja respondents nevar vai nevēlas nosaukt   marku, modeli vai izlaides gadu, ierakstiet attiecīgā ailē kodu </w:t>
                        </w:r>
                        <w:r w:rsidR="00BC27BC" w:rsidRPr="00487136">
                          <w:rPr>
                            <w:b/>
                            <w:bCs/>
                            <w:i/>
                            <w:iCs/>
                            <w:sz w:val="19"/>
                            <w:szCs w:val="19"/>
                          </w:rPr>
                          <w:t>„</w:t>
                        </w:r>
                        <w:r w:rsidRPr="00487136">
                          <w:rPr>
                            <w:b/>
                            <w:bCs/>
                            <w:i/>
                            <w:iCs/>
                            <w:sz w:val="19"/>
                            <w:szCs w:val="19"/>
                          </w:rPr>
                          <w:t>9999”</w:t>
                        </w:r>
                        <w:r w:rsidRPr="00487136">
                          <w:rPr>
                            <w:i/>
                            <w:iCs/>
                            <w:sz w:val="19"/>
                            <w:szCs w:val="19"/>
                          </w:rPr>
                          <w:t>.</w:t>
                        </w:r>
                      </w:p>
                    </w:txbxContent>
                  </v:textbox>
                  <w10:wrap anchorx="page"/>
                </v:rect>
              </w:pict>
            </w:r>
            <w:r w:rsidR="002F41B5">
              <w:rPr>
                <w:sz w:val="18"/>
              </w:rPr>
              <w:t>Marka</w:t>
            </w:r>
          </w:p>
          <w:p w14:paraId="7D41DD35" w14:textId="77777777" w:rsidR="002F41B5" w:rsidRDefault="002F41B5" w:rsidP="00487136">
            <w:pPr>
              <w:spacing w:before="120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Modelis</w:t>
            </w:r>
          </w:p>
          <w:p w14:paraId="62D02B2B" w14:textId="77777777" w:rsidR="002F41B5" w:rsidRDefault="002F41B5" w:rsidP="00487136">
            <w:pPr>
              <w:spacing w:before="120" w:after="60"/>
              <w:jc w:val="right"/>
              <w:rPr>
                <w:sz w:val="18"/>
              </w:rPr>
            </w:pPr>
            <w:r>
              <w:rPr>
                <w:sz w:val="18"/>
              </w:rPr>
              <w:t>Izlaides gads</w:t>
            </w:r>
          </w:p>
          <w:p w14:paraId="671506A2" w14:textId="77777777" w:rsidR="002F41B5" w:rsidRDefault="002F41B5" w:rsidP="00487136">
            <w:pPr>
              <w:spacing w:before="120" w:after="40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Nezina, AA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51EA" w14:textId="77777777" w:rsidR="002F41B5" w:rsidRDefault="002F41B5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____________</w:t>
            </w:r>
          </w:p>
          <w:p w14:paraId="69CF4869" w14:textId="77777777" w:rsidR="002F41B5" w:rsidRDefault="002F41B5">
            <w:pPr>
              <w:spacing w:before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____________</w:t>
            </w:r>
          </w:p>
          <w:p w14:paraId="5019CC25" w14:textId="77777777" w:rsidR="002F41B5" w:rsidRDefault="002F41B5" w:rsidP="00487136">
            <w:pPr>
              <w:spacing w:before="180" w:after="6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|__|__|__|__|</w:t>
            </w:r>
          </w:p>
          <w:p w14:paraId="08B985C8" w14:textId="77777777" w:rsidR="002F41B5" w:rsidRDefault="002F41B5" w:rsidP="00487136">
            <w:pPr>
              <w:spacing w:before="12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</w:tr>
    </w:tbl>
    <w:p w14:paraId="592607D8" w14:textId="77777777" w:rsidR="002F41B5" w:rsidRPr="00F80CD8" w:rsidRDefault="002F41B5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828"/>
        <w:gridCol w:w="2410"/>
        <w:gridCol w:w="1985"/>
        <w:gridCol w:w="424"/>
        <w:gridCol w:w="568"/>
        <w:gridCol w:w="141"/>
      </w:tblGrid>
      <w:tr w:rsidR="002F41B5" w14:paraId="224031B2" w14:textId="77777777" w:rsidTr="00F80CD8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CE2D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7D4C9E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Kāds bija automašīnas kopējais </w:t>
            </w:r>
            <w:r w:rsidRPr="000F6DD5">
              <w:rPr>
                <w:b/>
                <w:sz w:val="20"/>
              </w:rPr>
              <w:t xml:space="preserve">nobraukums </w:t>
            </w:r>
            <w:r w:rsidR="001423D8" w:rsidRPr="0009463E">
              <w:rPr>
                <w:b/>
                <w:sz w:val="20"/>
                <w:highlight w:val="yellow"/>
              </w:rPr>
              <w:t>20</w:t>
            </w:r>
            <w:r w:rsidR="0009463E" w:rsidRPr="0009463E">
              <w:rPr>
                <w:b/>
                <w:sz w:val="20"/>
                <w:highlight w:val="yellow"/>
              </w:rPr>
              <w:t>__</w:t>
            </w:r>
            <w:r w:rsidR="001423D8" w:rsidRPr="0009463E">
              <w:rPr>
                <w:b/>
                <w:sz w:val="20"/>
                <w:highlight w:val="yellow"/>
              </w:rPr>
              <w:t>.</w:t>
            </w:r>
            <w:r w:rsidRPr="0009463E">
              <w:rPr>
                <w:b/>
                <w:sz w:val="20"/>
              </w:rPr>
              <w:t xml:space="preserve"> gada laikā?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1330C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IQ43</w:t>
            </w:r>
          </w:p>
        </w:tc>
      </w:tr>
      <w:tr w:rsidR="002F41B5" w14:paraId="5358E6B7" w14:textId="77777777">
        <w:trPr>
          <w:gridBefore w:val="2"/>
          <w:gridAfter w:val="1"/>
          <w:wBefore w:w="4253" w:type="dxa"/>
          <w:wAfter w:w="141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F4771" w14:textId="77777777" w:rsidR="002F41B5" w:rsidRDefault="002F41B5">
            <w:pPr>
              <w:spacing w:before="80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Kilometru skaits</w:t>
            </w:r>
          </w:p>
          <w:p w14:paraId="2C24825C" w14:textId="77777777" w:rsidR="002F41B5" w:rsidRDefault="002F41B5" w:rsidP="00487136">
            <w:pPr>
              <w:spacing w:before="160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C1C4" w14:textId="77777777" w:rsidR="002F41B5" w:rsidRDefault="002F41B5">
            <w:pPr>
              <w:spacing w:before="80" w:after="8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____________</w:t>
            </w:r>
          </w:p>
          <w:p w14:paraId="7E7B3479" w14:textId="77777777" w:rsidR="002F41B5" w:rsidRDefault="002F41B5" w:rsidP="00487136">
            <w:pPr>
              <w:spacing w:before="12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8EF9B" w14:textId="77777777" w:rsidR="002F41B5" w:rsidRDefault="002F41B5">
            <w:pPr>
              <w:spacing w:before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46</w:t>
            </w:r>
          </w:p>
          <w:p w14:paraId="212CEBA5" w14:textId="77777777" w:rsidR="002F41B5" w:rsidRDefault="002F41B5">
            <w:pPr>
              <w:spacing w:before="80"/>
              <w:rPr>
                <w:sz w:val="16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44</w:t>
            </w:r>
          </w:p>
        </w:tc>
      </w:tr>
    </w:tbl>
    <w:p w14:paraId="1497E927" w14:textId="77777777" w:rsidR="00487136" w:rsidRPr="00DB099C" w:rsidRDefault="00487136">
      <w:pPr>
        <w:rPr>
          <w:sz w:val="18"/>
          <w:szCs w:val="18"/>
        </w:rPr>
      </w:pPr>
    </w:p>
    <w:p w14:paraId="22D83B83" w14:textId="77777777" w:rsidR="002F41B5" w:rsidRPr="00487136" w:rsidRDefault="002F41B5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827"/>
        <w:gridCol w:w="2410"/>
        <w:gridCol w:w="1985"/>
        <w:gridCol w:w="425"/>
        <w:gridCol w:w="567"/>
        <w:gridCol w:w="142"/>
      </w:tblGrid>
      <w:tr w:rsidR="002F41B5" w14:paraId="2EA064E9" w14:textId="77777777" w:rsidTr="00DB099C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C8DC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44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798992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Kāds bija automašīnas vidējais </w:t>
            </w:r>
            <w:r>
              <w:rPr>
                <w:b/>
                <w:sz w:val="20"/>
                <w:u w:val="single"/>
              </w:rPr>
              <w:t>ikmēneša</w:t>
            </w:r>
            <w:r>
              <w:rPr>
                <w:b/>
                <w:sz w:val="20"/>
              </w:rPr>
              <w:t xml:space="preserve"> nobraukums </w:t>
            </w:r>
            <w:r w:rsidR="001423D8" w:rsidRPr="0009463E">
              <w:rPr>
                <w:b/>
                <w:sz w:val="20"/>
                <w:highlight w:val="yellow"/>
              </w:rPr>
              <w:t>20</w:t>
            </w:r>
            <w:r w:rsidR="0009463E" w:rsidRPr="0009463E">
              <w:rPr>
                <w:b/>
                <w:sz w:val="20"/>
                <w:highlight w:val="yellow"/>
              </w:rPr>
              <w:t>__</w:t>
            </w:r>
            <w:r w:rsidR="001423D8" w:rsidRPr="0009463E">
              <w:rPr>
                <w:b/>
                <w:sz w:val="20"/>
                <w:highlight w:val="yellow"/>
              </w:rPr>
              <w:t>.</w:t>
            </w:r>
            <w:r w:rsidRPr="0009463E">
              <w:rPr>
                <w:b/>
                <w:sz w:val="20"/>
              </w:rPr>
              <w:t xml:space="preserve"> gada laikā</w:t>
            </w:r>
            <w:r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F843A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IQ44</w:t>
            </w:r>
          </w:p>
        </w:tc>
      </w:tr>
      <w:tr w:rsidR="002F41B5" w14:paraId="3B87F913" w14:textId="77777777">
        <w:trPr>
          <w:gridBefore w:val="2"/>
          <w:gridAfter w:val="1"/>
          <w:wBefore w:w="4252" w:type="dxa"/>
          <w:wAfter w:w="142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C0F31" w14:textId="77777777" w:rsidR="002F41B5" w:rsidRDefault="002F41B5" w:rsidP="000A1897">
            <w:pPr>
              <w:spacing w:before="120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Kilometru skaits</w:t>
            </w:r>
          </w:p>
          <w:p w14:paraId="32EFAEC2" w14:textId="77777777" w:rsidR="002F41B5" w:rsidRDefault="002F41B5">
            <w:pPr>
              <w:spacing w:before="100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07CB" w14:textId="77777777" w:rsidR="002F41B5" w:rsidRDefault="002F41B5" w:rsidP="000A1897">
            <w:pPr>
              <w:spacing w:before="120" w:after="8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____________</w:t>
            </w:r>
          </w:p>
          <w:p w14:paraId="7207BCE0" w14:textId="77777777" w:rsidR="002F41B5" w:rsidRDefault="002F41B5" w:rsidP="000A1897">
            <w:pPr>
              <w:spacing w:before="12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5DE2E" w14:textId="77777777" w:rsidR="002F41B5" w:rsidRDefault="002F41B5">
            <w:pPr>
              <w:spacing w:before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46</w:t>
            </w:r>
          </w:p>
          <w:p w14:paraId="6689477A" w14:textId="77777777" w:rsidR="002F41B5" w:rsidRDefault="002F41B5">
            <w:pPr>
              <w:spacing w:before="60"/>
              <w:rPr>
                <w:sz w:val="16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45</w:t>
            </w:r>
          </w:p>
        </w:tc>
      </w:tr>
    </w:tbl>
    <w:p w14:paraId="6A6B1B00" w14:textId="77777777" w:rsidR="002F41B5" w:rsidRPr="005A1E10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52"/>
        <w:gridCol w:w="3119"/>
        <w:gridCol w:w="567"/>
        <w:gridCol w:w="709"/>
        <w:gridCol w:w="283"/>
        <w:gridCol w:w="426"/>
      </w:tblGrid>
      <w:tr w:rsidR="00FB6956" w:rsidRPr="007C6E47" w14:paraId="40FAD9CF" w14:textId="77777777" w:rsidTr="000102AC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CBAF" w14:textId="77777777" w:rsidR="00FB6956" w:rsidRPr="007C6E47" w:rsidRDefault="00FB6956" w:rsidP="000102A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C6E47">
              <w:rPr>
                <w:b/>
                <w:sz w:val="20"/>
              </w:rPr>
              <w:t>45</w:t>
            </w:r>
          </w:p>
        </w:tc>
        <w:tc>
          <w:tcPr>
            <w:tcW w:w="864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4DB5A5" w14:textId="77777777" w:rsidR="00FB6956" w:rsidRPr="007C6E47" w:rsidRDefault="001D585E" w:rsidP="000102A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</w:rPr>
              <w:pict w14:anchorId="6B8AE089">
                <v:roundrect id="_x0000_s1338" style="position:absolute;left:0;text-align:left;margin-left:-2.4pt;margin-top:31.25pt;width:68.8pt;height:21.1pt;z-index:251675648;mso-position-horizontal-relative:text;mso-position-vertical-relative:text" arcsize="10923f">
                  <v:textbox style="mso-next-textbox:#_x0000_s1338">
                    <w:txbxContent>
                      <w:p w14:paraId="70E44F73" w14:textId="77777777" w:rsidR="00FB6956" w:rsidRDefault="00FB6956" w:rsidP="00FB6956">
                        <w:r w:rsidRPr="007C6E47">
                          <w:rPr>
                            <w:sz w:val="20"/>
                            <w:szCs w:val="20"/>
                          </w:rPr>
                          <w:t>9.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FB6956" w:rsidRPr="007C6E47">
              <w:rPr>
                <w:b/>
                <w:sz w:val="20"/>
              </w:rPr>
              <w:t xml:space="preserve">Kādās robežās bija  aptuvenais </w:t>
            </w:r>
            <w:r w:rsidR="00FB6956" w:rsidRPr="007C6E47">
              <w:rPr>
                <w:b/>
                <w:sz w:val="20"/>
                <w:u w:val="single"/>
              </w:rPr>
              <w:t>ikmēneša</w:t>
            </w:r>
            <w:r w:rsidR="00FB6956" w:rsidRPr="007C6E47">
              <w:rPr>
                <w:b/>
                <w:sz w:val="20"/>
              </w:rPr>
              <w:t xml:space="preserve"> nobraukums </w:t>
            </w:r>
            <w:r w:rsidR="00FB6956" w:rsidRPr="0009463E">
              <w:rPr>
                <w:b/>
                <w:sz w:val="20"/>
                <w:highlight w:val="yellow"/>
              </w:rPr>
              <w:t>20</w:t>
            </w:r>
            <w:r w:rsidR="0009463E" w:rsidRPr="0009463E">
              <w:rPr>
                <w:b/>
                <w:sz w:val="20"/>
              </w:rPr>
              <w:t>__</w:t>
            </w:r>
            <w:r w:rsidR="00FB6956" w:rsidRPr="0009463E">
              <w:rPr>
                <w:b/>
                <w:sz w:val="20"/>
              </w:rPr>
              <w:t>. gada laikā</w:t>
            </w:r>
            <w:r w:rsidR="00FB6956" w:rsidRPr="007C6E47">
              <w:rPr>
                <w:b/>
                <w:sz w:val="20"/>
              </w:rPr>
              <w:t xml:space="preserve">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3E2FD8" w14:textId="77777777" w:rsidR="00FB6956" w:rsidRPr="007C6E47" w:rsidRDefault="00FB6956" w:rsidP="000102AC">
            <w:pPr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7C6E47">
              <w:rPr>
                <w:color w:val="808080"/>
                <w:sz w:val="16"/>
              </w:rPr>
              <w:t>IQ45</w:t>
            </w:r>
          </w:p>
          <w:p w14:paraId="5EBE2E16" w14:textId="77777777" w:rsidR="00FB6956" w:rsidRPr="007C6E47" w:rsidRDefault="00FB6956" w:rsidP="000102AC">
            <w:pPr>
              <w:rPr>
                <w:color w:val="808080"/>
                <w:sz w:val="16"/>
                <w:szCs w:val="20"/>
              </w:rPr>
            </w:pPr>
          </w:p>
        </w:tc>
      </w:tr>
      <w:tr w:rsidR="00FB6956" w:rsidRPr="007C6E47" w14:paraId="45C3835F" w14:textId="77777777" w:rsidTr="000102AC">
        <w:trPr>
          <w:cantSplit/>
          <w:trHeight w:val="2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2AF8A" w14:textId="77777777" w:rsidR="00FB6956" w:rsidRPr="007C6E47" w:rsidRDefault="00FB6956" w:rsidP="000102AC">
            <w:pPr>
              <w:ind w:left="-108" w:right="-108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53D11" w14:textId="77777777" w:rsidR="00FB6956" w:rsidRPr="007C6E47" w:rsidRDefault="00FB6956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4796F" w14:textId="77777777" w:rsidR="00FB6956" w:rsidRPr="007C6E47" w:rsidRDefault="00FB6956" w:rsidP="000102AC">
            <w:pPr>
              <w:rPr>
                <w:color w:val="C0C0C0"/>
                <w:sz w:val="16"/>
                <w:szCs w:val="20"/>
              </w:rPr>
            </w:pPr>
          </w:p>
        </w:tc>
      </w:tr>
      <w:tr w:rsidR="00FB6956" w:rsidRPr="007C6E47" w14:paraId="4328030D" w14:textId="77777777" w:rsidTr="000102AC">
        <w:trPr>
          <w:gridBefore w:val="2"/>
          <w:gridAfter w:val="1"/>
          <w:wBefore w:w="4677" w:type="dxa"/>
          <w:wAfter w:w="426" w:type="dxa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93AA80" w14:textId="77777777" w:rsidR="00FB6956" w:rsidRPr="007C6E47" w:rsidRDefault="000F6DD5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M</w:t>
            </w:r>
            <w:r w:rsidR="00FB6956" w:rsidRPr="007C6E47">
              <w:rPr>
                <w:rFonts w:ascii="Times New Roman" w:hAnsi="Times New Roman"/>
                <w:i w:val="0"/>
                <w:sz w:val="18"/>
              </w:rPr>
              <w:t>azāks par 1501 km..….…….…...…..</w:t>
            </w:r>
          </w:p>
          <w:p w14:paraId="5400EC48" w14:textId="77777777" w:rsidR="00FB6956" w:rsidRPr="007C6E47" w:rsidRDefault="00FB6956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1501–2500 km..…...…….….…...……</w:t>
            </w:r>
          </w:p>
          <w:p w14:paraId="427562B1" w14:textId="77777777" w:rsidR="00FB6956" w:rsidRPr="007C6E47" w:rsidRDefault="00FB6956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2501–3000 km…..…..………..………</w:t>
            </w:r>
          </w:p>
          <w:p w14:paraId="2C5806A8" w14:textId="77777777" w:rsidR="00FB6956" w:rsidRPr="007C6E47" w:rsidRDefault="00FB6956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3001–4000 km…..…….……....…...…</w:t>
            </w:r>
          </w:p>
          <w:p w14:paraId="48041327" w14:textId="77777777" w:rsidR="00FB6956" w:rsidRPr="007C6E47" w:rsidRDefault="000F6DD5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V</w:t>
            </w:r>
            <w:r w:rsidR="00FB6956" w:rsidRPr="007C6E47">
              <w:rPr>
                <w:rFonts w:ascii="Times New Roman" w:hAnsi="Times New Roman"/>
                <w:i w:val="0"/>
                <w:sz w:val="18"/>
              </w:rPr>
              <w:t>irs 4000 km..……</w:t>
            </w:r>
            <w:r>
              <w:rPr>
                <w:rFonts w:ascii="Times New Roman" w:hAnsi="Times New Roman"/>
                <w:i w:val="0"/>
                <w:sz w:val="18"/>
              </w:rPr>
              <w:t>...</w:t>
            </w:r>
            <w:r w:rsidR="00FB6956" w:rsidRPr="007C6E47">
              <w:rPr>
                <w:rFonts w:ascii="Times New Roman" w:hAnsi="Times New Roman"/>
                <w:i w:val="0"/>
                <w:sz w:val="18"/>
              </w:rPr>
              <w:t>….…………..…</w:t>
            </w:r>
          </w:p>
          <w:p w14:paraId="5F5F9AE1" w14:textId="77777777" w:rsidR="00FB6956" w:rsidRPr="007C6E47" w:rsidRDefault="000F6DD5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N</w:t>
            </w:r>
            <w:r w:rsidR="00FB6956" w:rsidRPr="007C6E47">
              <w:rPr>
                <w:rFonts w:ascii="Times New Roman" w:hAnsi="Times New Roman"/>
                <w:i w:val="0"/>
                <w:sz w:val="18"/>
              </w:rPr>
              <w:t>ezina, AA…..………..………….…..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902A" w14:textId="77777777" w:rsidR="00FB6956" w:rsidRPr="007C6E47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</w:t>
            </w:r>
          </w:p>
          <w:p w14:paraId="433880B6" w14:textId="77777777" w:rsidR="00FB6956" w:rsidRPr="007C6E47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2</w:t>
            </w:r>
          </w:p>
          <w:p w14:paraId="69AE9DDB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3</w:t>
            </w:r>
          </w:p>
          <w:p w14:paraId="6AEACF4B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4</w:t>
            </w:r>
          </w:p>
          <w:p w14:paraId="4D1F704C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5</w:t>
            </w:r>
          </w:p>
          <w:p w14:paraId="4A23FDC8" w14:textId="77777777" w:rsidR="00FB6956" w:rsidRPr="007C6E47" w:rsidRDefault="00FB6956" w:rsidP="000102A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BCA41" w14:textId="77777777" w:rsidR="00FB6956" w:rsidRPr="007C6E47" w:rsidRDefault="00FB6956" w:rsidP="000102AC">
            <w:pPr>
              <w:rPr>
                <w:b/>
                <w:sz w:val="20"/>
                <w:szCs w:val="20"/>
              </w:rPr>
            </w:pPr>
          </w:p>
          <w:p w14:paraId="621B0F54" w14:textId="77777777" w:rsidR="00FB6956" w:rsidRPr="007C6E47" w:rsidRDefault="00FB6956" w:rsidP="000102AC">
            <w:pPr>
              <w:spacing w:before="240"/>
              <w:jc w:val="center"/>
              <w:rPr>
                <w:sz w:val="20"/>
                <w:szCs w:val="20"/>
              </w:rPr>
            </w:pPr>
          </w:p>
        </w:tc>
      </w:tr>
    </w:tbl>
    <w:p w14:paraId="7109D506" w14:textId="77777777" w:rsidR="002F41B5" w:rsidRPr="005A1E10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827"/>
        <w:gridCol w:w="2410"/>
        <w:gridCol w:w="1985"/>
        <w:gridCol w:w="425"/>
        <w:gridCol w:w="567"/>
        <w:gridCol w:w="142"/>
      </w:tblGrid>
      <w:tr w:rsidR="002F41B5" w:rsidRPr="000F6DD5" w14:paraId="1812D1AE" w14:textId="77777777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3613" w14:textId="77777777" w:rsidR="002F41B5" w:rsidRPr="000F6DD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0F6DD5">
              <w:rPr>
                <w:b/>
                <w:sz w:val="20"/>
              </w:rPr>
              <w:t>46</w:t>
            </w:r>
          </w:p>
        </w:tc>
        <w:tc>
          <w:tcPr>
            <w:tcW w:w="864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AD4A25" w14:textId="77777777" w:rsidR="002F41B5" w:rsidRPr="000F6DD5" w:rsidRDefault="002F41B5">
            <w:pPr>
              <w:jc w:val="both"/>
              <w:rPr>
                <w:b/>
                <w:sz w:val="20"/>
                <w:szCs w:val="20"/>
              </w:rPr>
            </w:pPr>
            <w:r w:rsidRPr="000F6DD5">
              <w:rPr>
                <w:b/>
                <w:sz w:val="20"/>
              </w:rPr>
              <w:t xml:space="preserve">Cik kilometrus </w:t>
            </w:r>
            <w:r w:rsidR="001423D8" w:rsidRPr="0009463E">
              <w:rPr>
                <w:b/>
                <w:sz w:val="20"/>
                <w:highlight w:val="yellow"/>
              </w:rPr>
              <w:t>20</w:t>
            </w:r>
            <w:r w:rsidR="0009463E" w:rsidRPr="0009463E">
              <w:rPr>
                <w:b/>
                <w:sz w:val="20"/>
                <w:highlight w:val="yellow"/>
              </w:rPr>
              <w:t>__</w:t>
            </w:r>
            <w:r w:rsidR="001423D8" w:rsidRPr="0009463E">
              <w:rPr>
                <w:b/>
                <w:sz w:val="20"/>
                <w:highlight w:val="yellow"/>
              </w:rPr>
              <w:t>.</w:t>
            </w:r>
            <w:r w:rsidRPr="0009463E">
              <w:rPr>
                <w:b/>
                <w:sz w:val="20"/>
              </w:rPr>
              <w:t xml:space="preserve"> gada</w:t>
            </w:r>
            <w:r w:rsidRPr="000F6DD5">
              <w:rPr>
                <w:b/>
                <w:sz w:val="20"/>
                <w:u w:val="single"/>
              </w:rPr>
              <w:t xml:space="preserve"> </w:t>
            </w:r>
            <w:r w:rsidRPr="00062188">
              <w:rPr>
                <w:b/>
                <w:sz w:val="20"/>
              </w:rPr>
              <w:t>laikā</w:t>
            </w:r>
            <w:r w:rsidRPr="000F6DD5">
              <w:rPr>
                <w:b/>
                <w:sz w:val="20"/>
              </w:rPr>
              <w:t xml:space="preserve"> Jūs nobraucāt ar dienesta (firmas) auto, izmantojot to personīgām vajadzībām?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026614" w14:textId="77777777" w:rsidR="002F41B5" w:rsidRPr="000F6DD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0F6DD5">
              <w:rPr>
                <w:color w:val="C0C0C0"/>
                <w:sz w:val="16"/>
              </w:rPr>
              <w:t>IQ46</w:t>
            </w:r>
          </w:p>
        </w:tc>
      </w:tr>
      <w:tr w:rsidR="002F41B5" w:rsidRPr="000F6DD5" w14:paraId="73EE3D5B" w14:textId="77777777">
        <w:trPr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02AD78" w14:textId="77777777" w:rsidR="002F41B5" w:rsidRPr="000F6DD5" w:rsidRDefault="002F41B5">
            <w:pPr>
              <w:ind w:right="-109" w:hanging="108"/>
              <w:jc w:val="center"/>
              <w:rPr>
                <w:b/>
                <w:sz w:val="20"/>
              </w:rPr>
            </w:pPr>
          </w:p>
        </w:tc>
        <w:tc>
          <w:tcPr>
            <w:tcW w:w="8647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C5A357" w14:textId="77777777" w:rsidR="002F41B5" w:rsidRPr="000F6DD5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183D23" w14:textId="77777777" w:rsidR="002F41B5" w:rsidRPr="000F6DD5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0F6DD5" w14:paraId="0D151240" w14:textId="77777777">
        <w:trPr>
          <w:gridBefore w:val="2"/>
          <w:gridAfter w:val="1"/>
          <w:wBefore w:w="4252" w:type="dxa"/>
          <w:wAfter w:w="142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4BD81" w14:textId="77777777" w:rsidR="002F41B5" w:rsidRPr="000F6DD5" w:rsidRDefault="002F41B5">
            <w:pPr>
              <w:spacing w:before="40"/>
              <w:ind w:right="34"/>
              <w:jc w:val="right"/>
              <w:rPr>
                <w:sz w:val="18"/>
                <w:szCs w:val="20"/>
              </w:rPr>
            </w:pPr>
            <w:r w:rsidRPr="000F6DD5">
              <w:rPr>
                <w:sz w:val="18"/>
              </w:rPr>
              <w:t>Kilometru skaits</w:t>
            </w:r>
          </w:p>
          <w:p w14:paraId="51D6B1A3" w14:textId="77777777" w:rsidR="002F41B5" w:rsidRPr="000F6DD5" w:rsidRDefault="002F41B5" w:rsidP="00E65330">
            <w:pPr>
              <w:spacing w:before="120" w:after="40"/>
              <w:ind w:right="34"/>
              <w:jc w:val="right"/>
              <w:rPr>
                <w:sz w:val="18"/>
                <w:szCs w:val="20"/>
              </w:rPr>
            </w:pPr>
            <w:r w:rsidRPr="000F6DD5">
              <w:rPr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A7C3" w14:textId="77777777" w:rsidR="002F41B5" w:rsidRPr="000F6DD5" w:rsidRDefault="002F41B5">
            <w:pPr>
              <w:spacing w:before="40" w:after="60"/>
              <w:jc w:val="center"/>
              <w:rPr>
                <w:sz w:val="20"/>
                <w:szCs w:val="20"/>
              </w:rPr>
            </w:pPr>
            <w:r w:rsidRPr="000F6DD5">
              <w:rPr>
                <w:b/>
                <w:sz w:val="20"/>
              </w:rPr>
              <w:t>____________</w:t>
            </w:r>
          </w:p>
          <w:p w14:paraId="5455ACBF" w14:textId="77777777" w:rsidR="002F41B5" w:rsidRPr="000F6DD5" w:rsidRDefault="002F41B5" w:rsidP="00E65330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0F6DD5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0EB1C" w14:textId="77777777" w:rsidR="002F41B5" w:rsidRPr="000F6DD5" w:rsidRDefault="002F41B5">
            <w:pPr>
              <w:spacing w:before="20"/>
              <w:rPr>
                <w:b/>
                <w:sz w:val="20"/>
                <w:szCs w:val="20"/>
              </w:rPr>
            </w:pPr>
            <w:r w:rsidRPr="000F6DD5">
              <w:rPr>
                <w:b/>
                <w:sz w:val="20"/>
              </w:rPr>
              <w:sym w:font="Symbol" w:char="00AE"/>
            </w:r>
            <w:r w:rsidRPr="000F6DD5">
              <w:rPr>
                <w:b/>
                <w:sz w:val="20"/>
              </w:rPr>
              <w:t xml:space="preserve"> 49</w:t>
            </w:r>
          </w:p>
          <w:p w14:paraId="6AD87533" w14:textId="77777777" w:rsidR="002F41B5" w:rsidRPr="000F6DD5" w:rsidRDefault="002F41B5">
            <w:pPr>
              <w:spacing w:before="40"/>
              <w:rPr>
                <w:sz w:val="16"/>
                <w:szCs w:val="20"/>
              </w:rPr>
            </w:pPr>
            <w:r w:rsidRPr="000F6DD5">
              <w:rPr>
                <w:b/>
                <w:sz w:val="20"/>
              </w:rPr>
              <w:sym w:font="Symbol" w:char="00AE"/>
            </w:r>
            <w:r w:rsidRPr="000F6DD5">
              <w:rPr>
                <w:b/>
                <w:sz w:val="20"/>
              </w:rPr>
              <w:t xml:space="preserve"> 47</w:t>
            </w:r>
          </w:p>
        </w:tc>
      </w:tr>
    </w:tbl>
    <w:p w14:paraId="7C69EA4D" w14:textId="77777777" w:rsidR="002F41B5" w:rsidRPr="000F6DD5" w:rsidRDefault="002F41B5">
      <w:pPr>
        <w:pStyle w:val="CommentText"/>
        <w:rPr>
          <w:sz w:val="18"/>
          <w:szCs w:val="18"/>
        </w:rPr>
      </w:pPr>
    </w:p>
    <w:p w14:paraId="064E9000" w14:textId="77777777" w:rsidR="002F41B5" w:rsidRPr="000F6DD5" w:rsidRDefault="002F41B5">
      <w:pPr>
        <w:pStyle w:val="CommentText"/>
        <w:rPr>
          <w:sz w:val="2"/>
          <w:szCs w:val="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828"/>
        <w:gridCol w:w="2410"/>
        <w:gridCol w:w="1985"/>
        <w:gridCol w:w="424"/>
        <w:gridCol w:w="568"/>
        <w:gridCol w:w="141"/>
      </w:tblGrid>
      <w:tr w:rsidR="002F41B5" w14:paraId="0D9E62AA" w14:textId="77777777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0594" w14:textId="77777777" w:rsidR="002F41B5" w:rsidRPr="000F6DD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0F6DD5">
              <w:rPr>
                <w:b/>
                <w:sz w:val="20"/>
              </w:rPr>
              <w:t>47</w:t>
            </w:r>
          </w:p>
        </w:tc>
        <w:tc>
          <w:tcPr>
            <w:tcW w:w="864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9DAD5F" w14:textId="77777777" w:rsidR="002F41B5" w:rsidRPr="000F6DD5" w:rsidRDefault="002F41B5" w:rsidP="00A826F4">
            <w:pPr>
              <w:jc w:val="both"/>
              <w:rPr>
                <w:b/>
                <w:sz w:val="20"/>
                <w:szCs w:val="20"/>
              </w:rPr>
            </w:pPr>
            <w:r w:rsidRPr="000F6DD5">
              <w:rPr>
                <w:b/>
                <w:sz w:val="20"/>
              </w:rPr>
              <w:t xml:space="preserve">Cik kilometrus </w:t>
            </w:r>
            <w:r w:rsidRPr="000F6DD5">
              <w:rPr>
                <w:b/>
                <w:sz w:val="20"/>
                <w:u w:val="single"/>
              </w:rPr>
              <w:t>mēnesī</w:t>
            </w:r>
            <w:r w:rsidRPr="000F6DD5">
              <w:rPr>
                <w:b/>
                <w:sz w:val="20"/>
              </w:rPr>
              <w:t xml:space="preserve"> Jūs nobraucāt ar </w:t>
            </w:r>
            <w:r w:rsidR="00A826F4" w:rsidRPr="000F6DD5">
              <w:rPr>
                <w:b/>
                <w:sz w:val="20"/>
              </w:rPr>
              <w:t>dienesta</w:t>
            </w:r>
            <w:r w:rsidR="00010FC4" w:rsidRPr="000F6DD5">
              <w:rPr>
                <w:b/>
                <w:sz w:val="20"/>
              </w:rPr>
              <w:t xml:space="preserve"> (firmas)</w:t>
            </w:r>
            <w:r w:rsidR="00A826F4" w:rsidRPr="000F6DD5">
              <w:rPr>
                <w:b/>
                <w:sz w:val="20"/>
              </w:rPr>
              <w:t xml:space="preserve"> </w:t>
            </w:r>
            <w:r w:rsidRPr="000F6DD5">
              <w:rPr>
                <w:b/>
                <w:sz w:val="20"/>
              </w:rPr>
              <w:t xml:space="preserve">auto, izmantojot to personīgām vajadzībām </w:t>
            </w:r>
            <w:r w:rsidR="001423D8" w:rsidRPr="0009463E">
              <w:rPr>
                <w:b/>
                <w:sz w:val="20"/>
                <w:highlight w:val="yellow"/>
              </w:rPr>
              <w:t>20</w:t>
            </w:r>
            <w:r w:rsidR="0009463E" w:rsidRPr="0009463E">
              <w:rPr>
                <w:b/>
                <w:sz w:val="20"/>
                <w:highlight w:val="yellow"/>
              </w:rPr>
              <w:t>__</w:t>
            </w:r>
            <w:r w:rsidR="001423D8" w:rsidRPr="0009463E">
              <w:rPr>
                <w:b/>
                <w:sz w:val="20"/>
                <w:highlight w:val="yellow"/>
              </w:rPr>
              <w:t>.</w:t>
            </w:r>
            <w:r w:rsidRPr="0009463E">
              <w:rPr>
                <w:b/>
                <w:sz w:val="20"/>
              </w:rPr>
              <w:t xml:space="preserve"> gadā</w:t>
            </w:r>
            <w:r w:rsidRPr="000F6DD5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10EE99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0F6DD5">
              <w:rPr>
                <w:color w:val="C0C0C0"/>
                <w:sz w:val="16"/>
              </w:rPr>
              <w:t>IQ47</w:t>
            </w:r>
          </w:p>
        </w:tc>
      </w:tr>
      <w:tr w:rsidR="002F41B5" w14:paraId="4AFD0643" w14:textId="77777777">
        <w:trPr>
          <w:cantSplit/>
          <w:trHeight w:val="2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BC9A2" w14:textId="77777777" w:rsidR="002F41B5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31654" w14:textId="77777777" w:rsidR="002F41B5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C837C" w14:textId="77777777" w:rsidR="002F41B5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14:paraId="5C9D66D8" w14:textId="77777777">
        <w:trPr>
          <w:gridBefore w:val="2"/>
          <w:gridAfter w:val="1"/>
          <w:wBefore w:w="4253" w:type="dxa"/>
          <w:wAfter w:w="141" w:type="dxa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6067D" w14:textId="77777777" w:rsidR="002F41B5" w:rsidRDefault="002F41B5">
            <w:pPr>
              <w:spacing w:before="40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 xml:space="preserve">Kilometru skaits mēnesī </w:t>
            </w:r>
          </w:p>
          <w:p w14:paraId="7E93D48E" w14:textId="77777777" w:rsidR="002F41B5" w:rsidRDefault="002F41B5" w:rsidP="00E65330">
            <w:pPr>
              <w:spacing w:before="120" w:after="40"/>
              <w:ind w:right="34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420D" w14:textId="77777777" w:rsidR="002F41B5" w:rsidRDefault="002F41B5">
            <w:pPr>
              <w:spacing w:before="40" w:after="8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____________</w:t>
            </w:r>
          </w:p>
          <w:p w14:paraId="3D48A6F1" w14:textId="77777777" w:rsidR="002F41B5" w:rsidRDefault="002F41B5" w:rsidP="00E65330">
            <w:pPr>
              <w:spacing w:before="8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94A90" w14:textId="77777777" w:rsidR="002F41B5" w:rsidRDefault="002F41B5">
            <w:pPr>
              <w:spacing w:before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49</w:t>
            </w:r>
          </w:p>
          <w:p w14:paraId="5BEE3613" w14:textId="77777777" w:rsidR="002F41B5" w:rsidRDefault="002F41B5">
            <w:pPr>
              <w:spacing w:before="40"/>
              <w:rPr>
                <w:sz w:val="16"/>
                <w:szCs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48</w:t>
            </w:r>
          </w:p>
        </w:tc>
      </w:tr>
    </w:tbl>
    <w:p w14:paraId="1D7F548C" w14:textId="77777777" w:rsidR="002F41B5" w:rsidRPr="005A1E10" w:rsidRDefault="002F41B5">
      <w:pPr>
        <w:pStyle w:val="CommentText"/>
        <w:rPr>
          <w:sz w:val="18"/>
          <w:szCs w:val="18"/>
          <w:lang w:val="en-GB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52"/>
        <w:gridCol w:w="3119"/>
        <w:gridCol w:w="567"/>
        <w:gridCol w:w="709"/>
        <w:gridCol w:w="283"/>
        <w:gridCol w:w="426"/>
      </w:tblGrid>
      <w:tr w:rsidR="00FB6956" w:rsidRPr="007C6E47" w14:paraId="3869B871" w14:textId="77777777" w:rsidTr="000102AC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3DCD" w14:textId="77777777" w:rsidR="00FB6956" w:rsidRPr="007C6E47" w:rsidRDefault="00FB6956" w:rsidP="000102AC">
            <w:pPr>
              <w:pStyle w:val="Heading4"/>
              <w:rPr>
                <w:rFonts w:ascii="Times New Roman" w:hAnsi="Times New Roman"/>
                <w:szCs w:val="20"/>
              </w:rPr>
            </w:pPr>
            <w:r w:rsidRPr="007C6E47">
              <w:rPr>
                <w:rFonts w:ascii="Times New Roman" w:hAnsi="Times New Roman"/>
              </w:rPr>
              <w:t>48</w:t>
            </w:r>
          </w:p>
        </w:tc>
        <w:tc>
          <w:tcPr>
            <w:tcW w:w="864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DEAB20" w14:textId="77777777" w:rsidR="00FB6956" w:rsidRPr="007C6E47" w:rsidRDefault="001D585E" w:rsidP="000102A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</w:rPr>
              <w:pict w14:anchorId="49D4DB62">
                <v:roundrect id="_x0000_s1340" style="position:absolute;left:0;text-align:left;margin-left:-1.9pt;margin-top:34.15pt;width:69pt;height:21.1pt;z-index:251677696;mso-position-horizontal-relative:text;mso-position-vertical-relative:text" arcsize="10923f">
                  <v:textbox style="mso-next-textbox:#_x0000_s1340">
                    <w:txbxContent>
                      <w:p w14:paraId="10E74E94" w14:textId="77777777" w:rsidR="00FB6956" w:rsidRDefault="00FB6956" w:rsidP="00FB6956">
                        <w:r w:rsidRPr="007C6E47">
                          <w:rPr>
                            <w:sz w:val="20"/>
                            <w:szCs w:val="20"/>
                          </w:rPr>
                          <w:t>10.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FB6956" w:rsidRPr="007C6E47">
              <w:rPr>
                <w:b/>
                <w:sz w:val="20"/>
              </w:rPr>
              <w:t xml:space="preserve">Cik apmēram kilometrus mēnesī Jūs nobraucāt ar dienesta (firmas) auto, izmantojot to personīgām vajadzībām?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57D9AA" w14:textId="77777777" w:rsidR="00FB6956" w:rsidRPr="007C6E47" w:rsidRDefault="00FB6956" w:rsidP="000102AC">
            <w:pPr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7C6E47">
              <w:rPr>
                <w:color w:val="808080"/>
                <w:sz w:val="16"/>
              </w:rPr>
              <w:t>IQ48</w:t>
            </w:r>
          </w:p>
          <w:p w14:paraId="2F46564E" w14:textId="77777777" w:rsidR="00FB6956" w:rsidRPr="007C6E47" w:rsidRDefault="00FB6956" w:rsidP="000102AC">
            <w:pPr>
              <w:rPr>
                <w:color w:val="C0C0C0"/>
                <w:sz w:val="16"/>
                <w:szCs w:val="20"/>
              </w:rPr>
            </w:pPr>
          </w:p>
        </w:tc>
      </w:tr>
      <w:tr w:rsidR="00FB6956" w:rsidRPr="007C6E47" w14:paraId="226A2B19" w14:textId="77777777" w:rsidTr="000102AC">
        <w:trPr>
          <w:cantSplit/>
          <w:trHeight w:val="2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5932D" w14:textId="77777777" w:rsidR="00FB6956" w:rsidRPr="007C6E47" w:rsidRDefault="00FB6956" w:rsidP="000102AC">
            <w:pPr>
              <w:ind w:left="-108" w:right="-108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C142A" w14:textId="77777777" w:rsidR="00FB6956" w:rsidRPr="007C6E47" w:rsidRDefault="00FB6956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E81E5" w14:textId="77777777" w:rsidR="00FB6956" w:rsidRPr="007C6E47" w:rsidRDefault="00FB6956" w:rsidP="000102AC">
            <w:pPr>
              <w:rPr>
                <w:color w:val="C0C0C0"/>
                <w:sz w:val="16"/>
                <w:szCs w:val="20"/>
              </w:rPr>
            </w:pPr>
          </w:p>
        </w:tc>
      </w:tr>
      <w:tr w:rsidR="00FB6956" w:rsidRPr="007C6E47" w14:paraId="1012F2C2" w14:textId="77777777" w:rsidTr="000102AC">
        <w:trPr>
          <w:gridBefore w:val="2"/>
          <w:gridAfter w:val="1"/>
          <w:wBefore w:w="4677" w:type="dxa"/>
          <w:wAfter w:w="426" w:type="dxa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43021" w14:textId="77777777" w:rsidR="00FB6956" w:rsidRPr="007C6E47" w:rsidRDefault="000F6DD5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M</w:t>
            </w:r>
            <w:r w:rsidR="00FB6956" w:rsidRPr="007C6E47">
              <w:rPr>
                <w:rFonts w:ascii="Times New Roman" w:hAnsi="Times New Roman"/>
                <w:i w:val="0"/>
                <w:sz w:val="18"/>
              </w:rPr>
              <w:t>azāk par 1001 km..………….….…..</w:t>
            </w:r>
          </w:p>
          <w:p w14:paraId="61B737DB" w14:textId="77777777" w:rsidR="00FB6956" w:rsidRPr="007C6E47" w:rsidRDefault="00FB6956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1001–1500 km..………….....…...……</w:t>
            </w:r>
          </w:p>
          <w:p w14:paraId="4CE6AC8B" w14:textId="77777777" w:rsidR="00FB6956" w:rsidRPr="007C6E47" w:rsidRDefault="00FB6956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1501–2000 km…..……...……..…...…</w:t>
            </w:r>
          </w:p>
          <w:p w14:paraId="48761E1F" w14:textId="77777777" w:rsidR="00FB6956" w:rsidRPr="007C6E47" w:rsidRDefault="00FB6956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2001–2500 km………………..………</w:t>
            </w:r>
          </w:p>
          <w:p w14:paraId="766E6BFE" w14:textId="77777777" w:rsidR="00FB6956" w:rsidRPr="007C6E47" w:rsidRDefault="000F6DD5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V</w:t>
            </w:r>
            <w:r w:rsidR="00FB6956" w:rsidRPr="007C6E47">
              <w:rPr>
                <w:rFonts w:ascii="Times New Roman" w:hAnsi="Times New Roman"/>
                <w:i w:val="0"/>
                <w:sz w:val="18"/>
              </w:rPr>
              <w:t>airāk par 2500 km..….…...…………</w:t>
            </w:r>
          </w:p>
          <w:p w14:paraId="0531DC39" w14:textId="77777777" w:rsidR="00FB6956" w:rsidRPr="007C6E47" w:rsidRDefault="000F6DD5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N</w:t>
            </w:r>
            <w:r w:rsidR="00FB6956" w:rsidRPr="007C6E47">
              <w:rPr>
                <w:rFonts w:ascii="Times New Roman" w:hAnsi="Times New Roman"/>
                <w:i w:val="0"/>
                <w:sz w:val="18"/>
              </w:rPr>
              <w:t>ezina, AA………..……..…………..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2E60" w14:textId="77777777" w:rsidR="00FB6956" w:rsidRPr="007C6E47" w:rsidRDefault="00FB695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</w:t>
            </w:r>
          </w:p>
          <w:p w14:paraId="21321782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2</w:t>
            </w:r>
          </w:p>
          <w:p w14:paraId="19BC88A8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3</w:t>
            </w:r>
          </w:p>
          <w:p w14:paraId="70D351DF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4</w:t>
            </w:r>
          </w:p>
          <w:p w14:paraId="75F8C4BB" w14:textId="77777777" w:rsidR="00FB6956" w:rsidRPr="007C6E47" w:rsidRDefault="00FB695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5</w:t>
            </w:r>
          </w:p>
          <w:p w14:paraId="63A0295A" w14:textId="77777777" w:rsidR="00FB6956" w:rsidRPr="007C6E47" w:rsidRDefault="00FB6956" w:rsidP="000102A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F3F6F" w14:textId="77777777" w:rsidR="00FB6956" w:rsidRPr="007C6E47" w:rsidRDefault="001D585E" w:rsidP="000102AC">
            <w:pPr>
              <w:spacing w:before="500"/>
              <w:rPr>
                <w:b/>
                <w:sz w:val="20"/>
              </w:rPr>
            </w:pPr>
            <w:r>
              <w:pict w14:anchorId="05F122EF">
                <v:shape id="_x0000_s1339" type="#_x0000_t88" style="position:absolute;margin-left:-5.05pt;margin-top:.45pt;width:11pt;height:60.3pt;z-index:251676672;mso-position-horizontal-relative:text;mso-position-vertical-relative:text">
                  <w10:wrap anchorx="page"/>
                </v:shape>
              </w:pict>
            </w:r>
            <w:r w:rsidR="00FB6956" w:rsidRPr="007C6E47">
              <w:rPr>
                <w:b/>
                <w:sz w:val="20"/>
              </w:rPr>
              <w:t xml:space="preserve">  </w:t>
            </w:r>
            <w:r w:rsidR="00FB6956" w:rsidRPr="007C6E47">
              <w:rPr>
                <w:b/>
                <w:sz w:val="20"/>
              </w:rPr>
              <w:sym w:font="Symbol" w:char="00AE"/>
            </w:r>
            <w:r w:rsidR="00FB6956" w:rsidRPr="007C6E47">
              <w:rPr>
                <w:b/>
                <w:sz w:val="20"/>
              </w:rPr>
              <w:t xml:space="preserve"> 49</w:t>
            </w:r>
          </w:p>
          <w:p w14:paraId="6B1141B7" w14:textId="77777777" w:rsidR="00FB6956" w:rsidRPr="007C6E47" w:rsidRDefault="00FB6956" w:rsidP="000102AC">
            <w:pPr>
              <w:spacing w:before="660"/>
              <w:rPr>
                <w:sz w:val="20"/>
                <w:szCs w:val="20"/>
              </w:rPr>
            </w:pPr>
            <w:r w:rsidRPr="007C6E47">
              <w:rPr>
                <w:b/>
                <w:sz w:val="20"/>
              </w:rPr>
              <w:t xml:space="preserve">  </w:t>
            </w:r>
            <w:r w:rsidRPr="007C6E47">
              <w:rPr>
                <w:b/>
                <w:sz w:val="20"/>
              </w:rPr>
              <w:sym w:font="Symbol" w:char="00AE"/>
            </w:r>
            <w:r w:rsidRPr="007C6E47">
              <w:rPr>
                <w:b/>
                <w:sz w:val="20"/>
              </w:rPr>
              <w:t xml:space="preserve"> 50</w:t>
            </w:r>
          </w:p>
        </w:tc>
      </w:tr>
    </w:tbl>
    <w:p w14:paraId="41F7B7E5" w14:textId="77777777" w:rsidR="002F41B5" w:rsidRPr="005A1E10" w:rsidRDefault="002F41B5">
      <w:pPr>
        <w:pStyle w:val="CommentText"/>
        <w:rPr>
          <w:bCs/>
          <w:iCs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074"/>
        <w:gridCol w:w="2730"/>
        <w:gridCol w:w="1134"/>
        <w:gridCol w:w="708"/>
        <w:gridCol w:w="709"/>
      </w:tblGrid>
      <w:tr w:rsidR="002F41B5" w14:paraId="3A6F4E04" w14:textId="77777777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A79A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68AFDD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Cik mēnešus Jūs izmantojāt dienesta (firmas) auto personīgām vajadzībām </w:t>
            </w:r>
            <w:r w:rsidR="001423D8" w:rsidRPr="0009463E">
              <w:rPr>
                <w:b/>
                <w:sz w:val="20"/>
                <w:highlight w:val="yellow"/>
              </w:rPr>
              <w:t>20</w:t>
            </w:r>
            <w:r w:rsidR="0009463E" w:rsidRPr="0009463E">
              <w:rPr>
                <w:b/>
                <w:sz w:val="20"/>
                <w:highlight w:val="yellow"/>
              </w:rPr>
              <w:t>__</w:t>
            </w:r>
            <w:r w:rsidR="001423D8" w:rsidRPr="0009463E">
              <w:rPr>
                <w:b/>
                <w:sz w:val="20"/>
                <w:highlight w:val="yellow"/>
              </w:rPr>
              <w:t>.</w:t>
            </w:r>
            <w:r w:rsidRPr="0009463E">
              <w:rPr>
                <w:b/>
                <w:sz w:val="20"/>
              </w:rPr>
              <w:t xml:space="preserve"> gada</w:t>
            </w:r>
            <w:r>
              <w:rPr>
                <w:b/>
                <w:sz w:val="20"/>
              </w:rPr>
              <w:t xml:space="preserve"> laikā?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52F80DB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IQ49</w:t>
            </w:r>
          </w:p>
        </w:tc>
      </w:tr>
      <w:tr w:rsidR="002F41B5" w14:paraId="38DDC3A7" w14:textId="77777777">
        <w:trPr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10BE0D" w14:textId="77777777" w:rsidR="002F41B5" w:rsidRDefault="002F41B5">
            <w:pPr>
              <w:ind w:left="-108" w:right="-108"/>
              <w:jc w:val="center"/>
              <w:rPr>
                <w:b/>
                <w:sz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57E751" w14:textId="77777777" w:rsidR="002F41B5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1EC29" w14:textId="77777777" w:rsidR="002F41B5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14:paraId="6DD20966" w14:textId="77777777">
        <w:trPr>
          <w:gridBefore w:val="2"/>
          <w:gridAfter w:val="2"/>
          <w:wBefore w:w="4500" w:type="dxa"/>
          <w:wAfter w:w="1417" w:type="dxa"/>
        </w:trPr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7A095" w14:textId="77777777" w:rsidR="002F41B5" w:rsidRDefault="002F41B5">
            <w:pPr>
              <w:spacing w:before="60" w:after="60"/>
              <w:ind w:right="-108"/>
              <w:jc w:val="right"/>
              <w:rPr>
                <w:sz w:val="18"/>
                <w:szCs w:val="20"/>
              </w:rPr>
            </w:pPr>
            <w:r>
              <w:rPr>
                <w:sz w:val="18"/>
              </w:rPr>
              <w:t>Mēnešu skaits 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2F78" w14:textId="77777777" w:rsidR="002F41B5" w:rsidRDefault="002F41B5" w:rsidP="002815A9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</w:rPr>
              <w:t>|__|__|</w:t>
            </w:r>
          </w:p>
        </w:tc>
      </w:tr>
    </w:tbl>
    <w:p w14:paraId="2DBF832B" w14:textId="77777777" w:rsidR="002F41B5" w:rsidRPr="005A1E10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5383CE2C" w14:textId="77777777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DEDE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CDA0BF" w14:textId="77777777" w:rsidR="002F41B5" w:rsidRDefault="002F41B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Vai </w:t>
            </w:r>
            <w:r w:rsidR="001423D8" w:rsidRPr="0009463E">
              <w:rPr>
                <w:b/>
                <w:sz w:val="20"/>
                <w:highlight w:val="yellow"/>
              </w:rPr>
              <w:t>20</w:t>
            </w:r>
            <w:r w:rsidR="0009463E" w:rsidRPr="0009463E">
              <w:rPr>
                <w:b/>
                <w:sz w:val="20"/>
                <w:highlight w:val="yellow"/>
              </w:rPr>
              <w:t>__</w:t>
            </w:r>
            <w:r w:rsidR="001423D8" w:rsidRPr="0009463E">
              <w:rPr>
                <w:b/>
                <w:sz w:val="20"/>
                <w:highlight w:val="yellow"/>
              </w:rPr>
              <w:t>.</w:t>
            </w:r>
            <w:r w:rsidRPr="0009463E">
              <w:rPr>
                <w:b/>
                <w:sz w:val="20"/>
              </w:rPr>
              <w:t xml:space="preserve"> gada</w:t>
            </w:r>
            <w:r w:rsidRPr="00062188">
              <w:rPr>
                <w:b/>
                <w:sz w:val="20"/>
              </w:rPr>
              <w:t xml:space="preserve"> laikā</w:t>
            </w:r>
            <w:r>
              <w:rPr>
                <w:b/>
                <w:sz w:val="20"/>
              </w:rPr>
              <w:t xml:space="preserve"> darba devējs Jums bija noteicis ierobežojumus izmantot dienesta (firmas) auto savām vajadzībām?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9C9EC5" w14:textId="77777777" w:rsidR="002F41B5" w:rsidRDefault="002F41B5">
            <w:pPr>
              <w:rPr>
                <w:color w:val="C0C0C0"/>
                <w:sz w:val="16"/>
                <w:szCs w:val="20"/>
              </w:rPr>
            </w:pPr>
            <w:r>
              <w:rPr>
                <w:color w:val="C0C0C0"/>
                <w:sz w:val="16"/>
              </w:rPr>
              <w:t>IQ50</w:t>
            </w:r>
          </w:p>
        </w:tc>
      </w:tr>
      <w:tr w:rsidR="002F41B5" w14:paraId="7BD7D5C7" w14:textId="77777777">
        <w:trPr>
          <w:cantSplit/>
          <w:trHeight w:val="232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894953" w14:textId="77777777" w:rsidR="002F41B5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CEB8BC" w14:textId="77777777" w:rsidR="002F41B5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1FE5D" w14:textId="77777777" w:rsidR="002F41B5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14:paraId="40EF8653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122A4" w14:textId="77777777" w:rsidR="002F41B5" w:rsidRDefault="002F41B5" w:rsidP="002815A9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JĀ……….</w:t>
            </w:r>
          </w:p>
          <w:p w14:paraId="520AA972" w14:textId="77777777" w:rsidR="002F41B5" w:rsidRDefault="002F41B5" w:rsidP="00CB1C88">
            <w:pPr>
              <w:pStyle w:val="BodyText2"/>
              <w:spacing w:before="12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</w:rPr>
              <w:t>NĒ………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5945" w14:textId="77777777" w:rsidR="002F41B5" w:rsidRDefault="002F41B5" w:rsidP="002815A9">
            <w:pPr>
              <w:spacing w:before="6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4754AA9F" w14:textId="77777777" w:rsidR="002F41B5" w:rsidRDefault="002F41B5" w:rsidP="00CB1C88">
            <w:pPr>
              <w:spacing w:before="8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267A9" w14:textId="77777777" w:rsidR="002F41B5" w:rsidRDefault="002F41B5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40010661" w14:textId="77777777" w:rsidR="00CB1C88" w:rsidRDefault="00CB1C88">
      <w:pPr>
        <w:pStyle w:val="CommentText"/>
        <w:rPr>
          <w:sz w:val="18"/>
          <w:szCs w:val="18"/>
        </w:rPr>
      </w:pPr>
    </w:p>
    <w:p w14:paraId="7EFF344F" w14:textId="45C9A204" w:rsidR="002F41B5" w:rsidRPr="00353C3C" w:rsidRDefault="00CB1C88">
      <w:pPr>
        <w:pStyle w:val="CommentText"/>
        <w:rPr>
          <w:b/>
          <w:szCs w:val="24"/>
        </w:rPr>
      </w:pPr>
      <w:r w:rsidRPr="00F31F82">
        <w:br w:type="page"/>
      </w:r>
    </w:p>
    <w:tbl>
      <w:tblPr>
        <w:tblW w:w="95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2"/>
        <w:gridCol w:w="6376"/>
        <w:gridCol w:w="1279"/>
        <w:gridCol w:w="567"/>
        <w:gridCol w:w="378"/>
        <w:gridCol w:w="306"/>
        <w:gridCol w:w="30"/>
      </w:tblGrid>
      <w:tr w:rsidR="00946C6B" w:rsidRPr="007C6E47" w14:paraId="70A72407" w14:textId="77777777" w:rsidTr="000F6DD5">
        <w:trPr>
          <w:gridAfter w:val="1"/>
          <w:wAfter w:w="30" w:type="dxa"/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6AA7F" w14:textId="77777777" w:rsidR="00946C6B" w:rsidRPr="007C6E47" w:rsidRDefault="00946C6B" w:rsidP="000102AC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7C6E47">
              <w:rPr>
                <w:b/>
                <w:sz w:val="20"/>
              </w:rPr>
              <w:t>51</w:t>
            </w:r>
          </w:p>
        </w:tc>
        <w:tc>
          <w:tcPr>
            <w:tcW w:w="8364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4794FE" w14:textId="77777777" w:rsidR="00946C6B" w:rsidRPr="007C6E47" w:rsidRDefault="00946C6B" w:rsidP="00B22468">
            <w:pPr>
              <w:ind w:left="174" w:right="1031"/>
              <w:rPr>
                <w:b/>
                <w:sz w:val="20"/>
                <w:szCs w:val="20"/>
              </w:rPr>
            </w:pPr>
            <w:r w:rsidRPr="007C6E47">
              <w:rPr>
                <w:b/>
                <w:color w:val="000000"/>
                <w:sz w:val="20"/>
              </w:rPr>
              <w:t xml:space="preserve">Vai </w:t>
            </w:r>
            <w:r w:rsidRPr="00334228">
              <w:rPr>
                <w:b/>
                <w:color w:val="000000"/>
                <w:sz w:val="20"/>
                <w:highlight w:val="yellow"/>
              </w:rPr>
              <w:t>20</w:t>
            </w:r>
            <w:r w:rsidR="00334228" w:rsidRPr="00334228">
              <w:rPr>
                <w:b/>
                <w:color w:val="000000"/>
                <w:sz w:val="20"/>
                <w:highlight w:val="yellow"/>
              </w:rPr>
              <w:t>__</w:t>
            </w:r>
            <w:r w:rsidRPr="00334228">
              <w:rPr>
                <w:b/>
                <w:color w:val="000000"/>
                <w:sz w:val="20"/>
                <w:highlight w:val="yellow"/>
              </w:rPr>
              <w:t>.</w:t>
            </w:r>
            <w:r w:rsidRPr="00334228">
              <w:rPr>
                <w:b/>
                <w:color w:val="000000"/>
                <w:sz w:val="20"/>
              </w:rPr>
              <w:t xml:space="preserve"> gada laikā</w:t>
            </w:r>
            <w:r w:rsidRPr="007C6E47">
              <w:rPr>
                <w:b/>
                <w:color w:val="000000"/>
                <w:sz w:val="20"/>
              </w:rPr>
              <w:t xml:space="preserve"> darba devējs apmaksāja ar auto </w:t>
            </w:r>
            <w:r w:rsidRPr="007C6E47">
              <w:rPr>
                <w:b/>
                <w:color w:val="000000"/>
                <w:sz w:val="18"/>
              </w:rPr>
              <w:t>tehnisko apskati un remontu</w:t>
            </w:r>
            <w:r w:rsidRPr="007C6E47">
              <w:rPr>
                <w:b/>
                <w:color w:val="000000"/>
                <w:sz w:val="20"/>
              </w:rPr>
              <w:t xml:space="preserve">? 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B995C" w14:textId="77777777" w:rsidR="00946C6B" w:rsidRPr="007C6E47" w:rsidRDefault="00946C6B" w:rsidP="000102AC">
            <w:pPr>
              <w:tabs>
                <w:tab w:val="left" w:pos="285"/>
              </w:tabs>
              <w:rPr>
                <w:color w:val="808080"/>
                <w:sz w:val="16"/>
                <w:szCs w:val="20"/>
              </w:rPr>
            </w:pPr>
            <w:r w:rsidRPr="007C6E47">
              <w:rPr>
                <w:color w:val="808080"/>
                <w:sz w:val="16"/>
              </w:rPr>
              <w:t>IQ51A</w:t>
            </w:r>
          </w:p>
        </w:tc>
      </w:tr>
      <w:tr w:rsidR="00946C6B" w:rsidRPr="007C6E47" w14:paraId="54B90CC4" w14:textId="77777777" w:rsidTr="000F6DD5">
        <w:trPr>
          <w:gridAfter w:val="1"/>
          <w:wAfter w:w="30" w:type="dxa"/>
          <w:cantSplit/>
          <w:trHeight w:val="232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1E16EE" w14:textId="77777777" w:rsidR="00946C6B" w:rsidRPr="007C6E47" w:rsidRDefault="00946C6B" w:rsidP="000102AC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4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628200" w14:textId="77777777" w:rsidR="00946C6B" w:rsidRPr="007C6E47" w:rsidRDefault="00946C6B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2162A" w14:textId="77777777" w:rsidR="00946C6B" w:rsidRPr="007C6E47" w:rsidRDefault="00946C6B" w:rsidP="000102AC">
            <w:pPr>
              <w:rPr>
                <w:color w:val="808080"/>
                <w:sz w:val="16"/>
                <w:szCs w:val="20"/>
              </w:rPr>
            </w:pPr>
          </w:p>
        </w:tc>
      </w:tr>
      <w:tr w:rsidR="00946C6B" w:rsidRPr="007C6E47" w14:paraId="1C357A60" w14:textId="77777777" w:rsidTr="005361D4">
        <w:trPr>
          <w:gridBefore w:val="2"/>
          <w:gridAfter w:val="2"/>
          <w:wBefore w:w="567" w:type="dxa"/>
          <w:wAfter w:w="336" w:type="dxa"/>
          <w:cantSplit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BAE4B" w14:textId="77777777" w:rsidR="00946C6B" w:rsidRPr="007C6E47" w:rsidRDefault="00946C6B" w:rsidP="000102AC">
            <w:pPr>
              <w:ind w:left="175"/>
              <w:rPr>
                <w:color w:val="000000"/>
                <w:sz w:val="18"/>
                <w:szCs w:val="20"/>
              </w:rPr>
            </w:pPr>
            <w:bookmarkStart w:id="0" w:name="_Hlk10031412"/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CA4D15" w14:textId="77777777" w:rsidR="00946C6B" w:rsidRPr="007C6E47" w:rsidRDefault="00946C6B" w:rsidP="000102AC">
            <w:pPr>
              <w:pStyle w:val="BodyTextIndent"/>
              <w:spacing w:before="60" w:after="40"/>
              <w:ind w:left="0" w:right="-113"/>
              <w:rPr>
                <w:sz w:val="18"/>
                <w:lang w:val="lv-LV"/>
              </w:rPr>
            </w:pPr>
            <w:r w:rsidRPr="007C6E47">
              <w:rPr>
                <w:sz w:val="18"/>
                <w:lang w:val="lv-LV"/>
              </w:rPr>
              <w:t>JĀ……..……..</w:t>
            </w:r>
          </w:p>
          <w:p w14:paraId="63FC16AA" w14:textId="77777777" w:rsidR="00946C6B" w:rsidRPr="007C6E47" w:rsidRDefault="00946C6B" w:rsidP="000102AC">
            <w:pPr>
              <w:pStyle w:val="BodyTextIndent"/>
              <w:spacing w:before="60" w:after="40"/>
              <w:ind w:left="0" w:right="-113"/>
              <w:rPr>
                <w:sz w:val="18"/>
                <w:lang w:val="lv-LV"/>
              </w:rPr>
            </w:pPr>
            <w:r w:rsidRPr="007C6E47">
              <w:rPr>
                <w:sz w:val="18"/>
                <w:lang w:val="lv-LV"/>
              </w:rPr>
              <w:t>NĒ……...…….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5125" w14:textId="77777777" w:rsidR="00946C6B" w:rsidRPr="007C6E47" w:rsidRDefault="00946C6B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</w:t>
            </w:r>
          </w:p>
          <w:p w14:paraId="2F7BED08" w14:textId="77777777" w:rsidR="00946C6B" w:rsidRPr="007C6E47" w:rsidRDefault="00946C6B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117A9" w14:textId="77777777" w:rsidR="00946C6B" w:rsidRPr="007C6E47" w:rsidRDefault="00946C6B" w:rsidP="000102AC">
            <w:pPr>
              <w:jc w:val="center"/>
              <w:rPr>
                <w:color w:val="C0C0C0"/>
                <w:sz w:val="16"/>
                <w:szCs w:val="20"/>
              </w:rPr>
            </w:pPr>
          </w:p>
        </w:tc>
      </w:tr>
      <w:tr w:rsidR="005361D4" w:rsidRPr="007C6E47" w14:paraId="4DD8CB02" w14:textId="77777777" w:rsidTr="005361D4">
        <w:trPr>
          <w:gridBefore w:val="2"/>
          <w:wBefore w:w="567" w:type="dxa"/>
          <w:cantSplit/>
          <w:trHeight w:val="319"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46F65" w14:textId="77777777" w:rsidR="005361D4" w:rsidRPr="007C6E47" w:rsidRDefault="005361D4" w:rsidP="005361D4">
            <w:pPr>
              <w:ind w:right="-2381"/>
              <w:rPr>
                <w:b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21524A36" w14:textId="77777777" w:rsidR="005361D4" w:rsidRPr="007C6E47" w:rsidRDefault="005361D4" w:rsidP="005361D4">
            <w:pPr>
              <w:pStyle w:val="BodyTextIndent"/>
              <w:spacing w:before="60" w:after="4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F5CF42" w14:textId="77777777" w:rsidR="005361D4" w:rsidRPr="007C6E47" w:rsidRDefault="005361D4" w:rsidP="005361D4">
            <w:pPr>
              <w:spacing w:before="40"/>
              <w:jc w:val="center"/>
              <w:rPr>
                <w:sz w:val="20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D086B" w14:textId="77777777" w:rsidR="005361D4" w:rsidRPr="007C6E47" w:rsidRDefault="005361D4" w:rsidP="005361D4">
            <w:pPr>
              <w:rPr>
                <w:color w:val="808080"/>
                <w:sz w:val="16"/>
              </w:rPr>
            </w:pPr>
          </w:p>
        </w:tc>
      </w:tr>
      <w:bookmarkEnd w:id="0"/>
      <w:tr w:rsidR="005361D4" w:rsidRPr="007C6E47" w14:paraId="33256814" w14:textId="77777777" w:rsidTr="005361D4">
        <w:trPr>
          <w:gridBefore w:val="2"/>
          <w:wBefore w:w="567" w:type="dxa"/>
          <w:cantSplit/>
          <w:trHeight w:val="319"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0F946" w14:textId="77777777" w:rsidR="005361D4" w:rsidRPr="007C6E47" w:rsidRDefault="005361D4" w:rsidP="005361D4">
            <w:pPr>
              <w:ind w:right="-2381"/>
              <w:rPr>
                <w:b/>
                <w:sz w:val="20"/>
              </w:rPr>
            </w:pPr>
            <w:r w:rsidRPr="007C6E47">
              <w:rPr>
                <w:b/>
                <w:sz w:val="20"/>
              </w:rPr>
              <w:t xml:space="preserve">Vai </w:t>
            </w:r>
            <w:r w:rsidRPr="00334228">
              <w:rPr>
                <w:b/>
                <w:sz w:val="20"/>
                <w:highlight w:val="yellow"/>
              </w:rPr>
              <w:t>20</w:t>
            </w:r>
            <w:r w:rsidR="00334228" w:rsidRPr="00334228">
              <w:rPr>
                <w:b/>
                <w:sz w:val="20"/>
                <w:highlight w:val="yellow"/>
              </w:rPr>
              <w:t>__</w:t>
            </w:r>
            <w:r w:rsidRPr="00334228">
              <w:rPr>
                <w:b/>
                <w:sz w:val="20"/>
                <w:highlight w:val="yellow"/>
              </w:rPr>
              <w:t>.</w:t>
            </w:r>
            <w:r w:rsidRPr="00334228">
              <w:rPr>
                <w:b/>
                <w:sz w:val="20"/>
              </w:rPr>
              <w:t xml:space="preserve"> gada laikā</w:t>
            </w:r>
            <w:r w:rsidRPr="007C6E47">
              <w:rPr>
                <w:b/>
                <w:sz w:val="20"/>
              </w:rPr>
              <w:t xml:space="preserve"> darba devējs apmaksāja auto riepu iegādi?</w:t>
            </w:r>
            <w:r w:rsidRPr="007C6E47">
              <w:rPr>
                <w:color w:val="808080"/>
                <w:sz w:val="16"/>
              </w:rPr>
              <w:t xml:space="preserve">  </w:t>
            </w:r>
          </w:p>
          <w:p w14:paraId="0797BB57" w14:textId="77777777" w:rsidR="005361D4" w:rsidRPr="007C6E47" w:rsidRDefault="005361D4" w:rsidP="005361D4">
            <w:pPr>
              <w:ind w:right="-2381"/>
              <w:rPr>
                <w:b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AA1F7" w14:textId="77777777" w:rsidR="005361D4" w:rsidRPr="007C6E47" w:rsidRDefault="005361D4" w:rsidP="005361D4">
            <w:pPr>
              <w:pStyle w:val="BodyTextIndent"/>
              <w:spacing w:before="60" w:after="40"/>
              <w:ind w:left="0" w:right="-113"/>
              <w:rPr>
                <w:sz w:val="18"/>
                <w:lang w:val="lv-LV"/>
              </w:rPr>
            </w:pPr>
            <w:r w:rsidRPr="007C6E47">
              <w:rPr>
                <w:sz w:val="18"/>
                <w:lang w:val="lv-LV"/>
              </w:rPr>
              <w:t>JĀ……..…….</w:t>
            </w:r>
            <w:r>
              <w:rPr>
                <w:sz w:val="18"/>
                <w:lang w:val="lv-LV"/>
              </w:rPr>
              <w:t>..</w:t>
            </w:r>
            <w:r w:rsidRPr="007C6E47">
              <w:rPr>
                <w:color w:val="808080"/>
                <w:sz w:val="16"/>
              </w:rPr>
              <w:t xml:space="preserve"> </w:t>
            </w:r>
          </w:p>
          <w:p w14:paraId="442464C3" w14:textId="77777777" w:rsidR="005361D4" w:rsidRPr="007C6E47" w:rsidRDefault="005361D4" w:rsidP="005361D4">
            <w:pPr>
              <w:pStyle w:val="BodyTextIndent"/>
              <w:spacing w:before="60" w:after="40"/>
              <w:ind w:left="0" w:right="-113"/>
              <w:rPr>
                <w:sz w:val="18"/>
                <w:lang w:val="lv-LV"/>
              </w:rPr>
            </w:pPr>
            <w:r w:rsidRPr="007C6E47">
              <w:rPr>
                <w:sz w:val="18"/>
                <w:lang w:val="lv-LV"/>
              </w:rPr>
              <w:t>NĒ…..………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531F" w14:textId="77777777" w:rsidR="005361D4" w:rsidRPr="007C6E47" w:rsidRDefault="005361D4" w:rsidP="005361D4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</w:t>
            </w:r>
          </w:p>
          <w:p w14:paraId="2F93B4A3" w14:textId="77777777" w:rsidR="005361D4" w:rsidRDefault="005361D4" w:rsidP="005361D4">
            <w:pPr>
              <w:spacing w:before="40"/>
              <w:ind w:left="-15"/>
              <w:jc w:val="center"/>
              <w:rPr>
                <w:sz w:val="20"/>
              </w:rPr>
            </w:pPr>
            <w:r w:rsidRPr="007C6E47">
              <w:rPr>
                <w:sz w:val="20"/>
              </w:rPr>
              <w:t>2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85AC07" w14:textId="77777777" w:rsidR="005361D4" w:rsidRPr="007C6E47" w:rsidRDefault="005361D4" w:rsidP="005361D4">
            <w:pPr>
              <w:rPr>
                <w:color w:val="808080"/>
                <w:sz w:val="16"/>
              </w:rPr>
            </w:pPr>
            <w:r w:rsidRPr="007C6E47">
              <w:rPr>
                <w:color w:val="808080"/>
                <w:sz w:val="16"/>
              </w:rPr>
              <w:t>IQ51</w:t>
            </w:r>
            <w:r>
              <w:rPr>
                <w:color w:val="808080"/>
                <w:sz w:val="16"/>
              </w:rPr>
              <w:t>B</w:t>
            </w:r>
          </w:p>
        </w:tc>
      </w:tr>
      <w:tr w:rsidR="005361D4" w:rsidRPr="007C6E47" w14:paraId="6A2FDE9E" w14:textId="77777777" w:rsidTr="005361D4">
        <w:trPr>
          <w:gridBefore w:val="2"/>
          <w:wBefore w:w="567" w:type="dxa"/>
          <w:cantSplit/>
          <w:trHeight w:val="403"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69172" w14:textId="77777777" w:rsidR="005361D4" w:rsidRPr="007C6E47" w:rsidRDefault="005361D4" w:rsidP="005361D4">
            <w:pPr>
              <w:ind w:right="-2381"/>
              <w:rPr>
                <w:b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25D69583" w14:textId="77777777" w:rsidR="005361D4" w:rsidRPr="007C6E47" w:rsidRDefault="005361D4" w:rsidP="005361D4">
            <w:pPr>
              <w:pStyle w:val="BodyTextIndent"/>
              <w:spacing w:before="60" w:after="40"/>
              <w:ind w:left="0" w:right="-113"/>
              <w:rPr>
                <w:sz w:val="18"/>
                <w:lang w:val="lv-LV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3286ED" w14:textId="77777777" w:rsidR="005361D4" w:rsidRDefault="005361D4" w:rsidP="005361D4">
            <w:pPr>
              <w:spacing w:before="40"/>
              <w:ind w:left="-15"/>
              <w:jc w:val="center"/>
              <w:rPr>
                <w:sz w:val="20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EFEC1" w14:textId="77777777" w:rsidR="005361D4" w:rsidRPr="007C6E47" w:rsidRDefault="005361D4" w:rsidP="005361D4">
            <w:pPr>
              <w:rPr>
                <w:color w:val="808080"/>
                <w:sz w:val="16"/>
              </w:rPr>
            </w:pPr>
          </w:p>
        </w:tc>
      </w:tr>
      <w:tr w:rsidR="005361D4" w:rsidRPr="007C6E47" w14:paraId="673F7556" w14:textId="77777777" w:rsidTr="00021969">
        <w:trPr>
          <w:gridBefore w:val="2"/>
          <w:wBefore w:w="567" w:type="dxa"/>
          <w:cantSplit/>
          <w:trHeight w:val="550"/>
        </w:trPr>
        <w:tc>
          <w:tcPr>
            <w:tcW w:w="6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C4F8E" w14:textId="77777777" w:rsidR="005361D4" w:rsidRPr="007C6E47" w:rsidRDefault="005361D4" w:rsidP="005361D4">
            <w:pPr>
              <w:spacing w:before="240"/>
              <w:ind w:right="-1527"/>
              <w:rPr>
                <w:b/>
                <w:sz w:val="20"/>
              </w:rPr>
            </w:pPr>
            <w:r w:rsidRPr="00334228">
              <w:rPr>
                <w:b/>
                <w:sz w:val="20"/>
              </w:rPr>
              <w:t xml:space="preserve">Vai </w:t>
            </w:r>
            <w:r w:rsidRPr="00334228">
              <w:rPr>
                <w:b/>
                <w:sz w:val="20"/>
                <w:highlight w:val="yellow"/>
              </w:rPr>
              <w:t>20</w:t>
            </w:r>
            <w:r w:rsidR="00334228" w:rsidRPr="00334228">
              <w:rPr>
                <w:b/>
                <w:sz w:val="20"/>
                <w:highlight w:val="yellow"/>
              </w:rPr>
              <w:t>__</w:t>
            </w:r>
            <w:r w:rsidRPr="00334228">
              <w:rPr>
                <w:b/>
                <w:sz w:val="20"/>
                <w:highlight w:val="yellow"/>
              </w:rPr>
              <w:t>.</w:t>
            </w:r>
            <w:r w:rsidRPr="00334228">
              <w:rPr>
                <w:b/>
                <w:sz w:val="20"/>
              </w:rPr>
              <w:t xml:space="preserve"> gada laikā</w:t>
            </w:r>
            <w:r w:rsidRPr="007C6E47">
              <w:rPr>
                <w:b/>
                <w:sz w:val="20"/>
              </w:rPr>
              <w:t xml:space="preserve"> darba devējs apmaksāja degvielas iegādi, ja</w:t>
            </w:r>
          </w:p>
          <w:p w14:paraId="4104D39A" w14:textId="77777777" w:rsidR="005361D4" w:rsidRPr="007C6E47" w:rsidRDefault="005361D4" w:rsidP="005361D4">
            <w:pPr>
              <w:ind w:right="-2381"/>
              <w:rPr>
                <w:b/>
                <w:sz w:val="20"/>
              </w:rPr>
            </w:pPr>
            <w:r w:rsidRPr="007C6E47">
              <w:rPr>
                <w:b/>
                <w:sz w:val="20"/>
              </w:rPr>
              <w:t xml:space="preserve"> dienesta (firmas) auto tika izmantots personīgām vajadzībām?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368CB0" w14:textId="77777777" w:rsidR="005361D4" w:rsidRPr="007C6E47" w:rsidRDefault="005361D4" w:rsidP="005361D4">
            <w:pPr>
              <w:pStyle w:val="BodyTextIndent"/>
              <w:spacing w:before="240" w:after="40"/>
              <w:ind w:left="0" w:right="-113"/>
              <w:rPr>
                <w:sz w:val="18"/>
                <w:lang w:val="lv-LV"/>
              </w:rPr>
            </w:pPr>
            <w:r w:rsidRPr="007C6E47">
              <w:rPr>
                <w:sz w:val="18"/>
                <w:lang w:val="lv-LV"/>
              </w:rPr>
              <w:t>JĀ……..…….</w:t>
            </w:r>
            <w:r>
              <w:rPr>
                <w:sz w:val="18"/>
                <w:lang w:val="lv-LV"/>
              </w:rPr>
              <w:t>..</w:t>
            </w:r>
            <w:r w:rsidRPr="007C6E47">
              <w:rPr>
                <w:color w:val="808080"/>
                <w:sz w:val="16"/>
              </w:rPr>
              <w:t xml:space="preserve"> </w:t>
            </w:r>
          </w:p>
          <w:p w14:paraId="54C042A8" w14:textId="77777777" w:rsidR="005361D4" w:rsidRPr="007C6E47" w:rsidRDefault="005361D4" w:rsidP="005361D4">
            <w:pPr>
              <w:pStyle w:val="BodyTextIndent"/>
              <w:spacing w:before="60" w:after="40"/>
              <w:ind w:left="173" w:right="-113" w:hanging="173"/>
              <w:rPr>
                <w:sz w:val="18"/>
                <w:lang w:val="lv-LV"/>
              </w:rPr>
            </w:pPr>
            <w:r w:rsidRPr="007C6E47">
              <w:rPr>
                <w:sz w:val="18"/>
                <w:lang w:val="lv-LV"/>
              </w:rPr>
              <w:t>NĒ…..………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17A5" w14:textId="77777777" w:rsidR="005361D4" w:rsidRPr="007C6E47" w:rsidRDefault="005361D4" w:rsidP="005361D4">
            <w:pPr>
              <w:spacing w:before="2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</w:t>
            </w:r>
          </w:p>
          <w:p w14:paraId="59FA155E" w14:textId="77777777" w:rsidR="005361D4" w:rsidRDefault="005361D4" w:rsidP="005361D4">
            <w:pPr>
              <w:spacing w:before="40"/>
              <w:ind w:left="-15"/>
              <w:jc w:val="center"/>
              <w:rPr>
                <w:sz w:val="20"/>
              </w:rPr>
            </w:pPr>
            <w:r w:rsidRPr="007C6E47">
              <w:rPr>
                <w:sz w:val="20"/>
              </w:rPr>
              <w:t>2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129DDF" w14:textId="77777777" w:rsidR="005361D4" w:rsidRPr="007C6E47" w:rsidRDefault="005361D4" w:rsidP="005361D4">
            <w:pPr>
              <w:rPr>
                <w:color w:val="808080"/>
                <w:sz w:val="16"/>
              </w:rPr>
            </w:pPr>
            <w:r w:rsidRPr="007C6E47">
              <w:rPr>
                <w:color w:val="808080"/>
                <w:sz w:val="16"/>
              </w:rPr>
              <w:t xml:space="preserve"> IQ51</w:t>
            </w:r>
            <w:r>
              <w:rPr>
                <w:color w:val="808080"/>
                <w:sz w:val="16"/>
              </w:rPr>
              <w:t>C</w:t>
            </w:r>
          </w:p>
        </w:tc>
      </w:tr>
    </w:tbl>
    <w:p w14:paraId="088551B7" w14:textId="77777777" w:rsidR="00210EA3" w:rsidRDefault="00210EA3">
      <w:pPr>
        <w:pStyle w:val="CommentText"/>
        <w:rPr>
          <w:sz w:val="2"/>
          <w:szCs w:val="2"/>
        </w:rPr>
      </w:pPr>
    </w:p>
    <w:p w14:paraId="7D9C9B6A" w14:textId="77777777" w:rsidR="002F41B5" w:rsidRPr="00CB1C88" w:rsidRDefault="002F41B5">
      <w:pPr>
        <w:pStyle w:val="CommentText"/>
        <w:rPr>
          <w:sz w:val="48"/>
          <w:szCs w:val="4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</w:tblGrid>
      <w:tr w:rsidR="002F41B5" w14:paraId="20B0EF36" w14:textId="77777777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7C032BB6" w14:textId="77777777" w:rsidR="002F41B5" w:rsidRDefault="002F41B5" w:rsidP="00C546F3">
            <w:pPr>
              <w:spacing w:before="120" w:after="120"/>
              <w:rPr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b/>
              </w:rPr>
              <w:t xml:space="preserve">IENĀKUMI NO </w:t>
            </w:r>
            <w:r>
              <w:rPr>
                <w:b/>
                <w:color w:val="000000"/>
              </w:rPr>
              <w:t xml:space="preserve">PAŠNODARBINĀTĪBAS UN UZŅĒMĒJDARBĪBAS </w:t>
            </w:r>
          </w:p>
        </w:tc>
      </w:tr>
    </w:tbl>
    <w:p w14:paraId="3ED5BB77" w14:textId="77777777" w:rsidR="002F41B5" w:rsidRPr="005A1E10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:rsidRPr="0057470B" w14:paraId="149FD0F1" w14:textId="77777777" w:rsidTr="00D871A4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9DB2" w14:textId="77777777" w:rsidR="002F41B5" w:rsidRPr="0057470B" w:rsidRDefault="006C4F8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52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FF8ADC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 xml:space="preserve">Vai </w:t>
            </w:r>
            <w:r w:rsidR="00946C6B" w:rsidRPr="00334228">
              <w:rPr>
                <w:b/>
                <w:sz w:val="20"/>
                <w:highlight w:val="yellow"/>
              </w:rPr>
              <w:t>20</w:t>
            </w:r>
            <w:r w:rsidR="00334228" w:rsidRPr="00334228">
              <w:rPr>
                <w:b/>
                <w:sz w:val="20"/>
                <w:highlight w:val="yellow"/>
              </w:rPr>
              <w:t>__</w:t>
            </w:r>
            <w:r w:rsidR="00946C6B" w:rsidRPr="00334228">
              <w:rPr>
                <w:b/>
                <w:sz w:val="20"/>
                <w:highlight w:val="yellow"/>
              </w:rPr>
              <w:t>.</w:t>
            </w:r>
            <w:r w:rsidRPr="00334228">
              <w:rPr>
                <w:b/>
                <w:sz w:val="20"/>
              </w:rPr>
              <w:t xml:space="preserve"> gada laikā</w:t>
            </w:r>
            <w:r w:rsidRPr="0057470B">
              <w:rPr>
                <w:b/>
                <w:sz w:val="20"/>
              </w:rPr>
              <w:t xml:space="preserve"> Jūs veicāt uzņēmējdarbību vai bijāt pašnodarbināta persona?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7EE18D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IQ54</w:t>
            </w:r>
          </w:p>
        </w:tc>
      </w:tr>
      <w:tr w:rsidR="002F41B5" w:rsidRPr="0057470B" w14:paraId="5FABA278" w14:textId="77777777">
        <w:trPr>
          <w:cantSplit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F649F" w14:textId="77777777" w:rsidR="002F41B5" w:rsidRPr="0057470B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41503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6C120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4B674BDF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4B820" w14:textId="77777777" w:rsidR="002F41B5" w:rsidRPr="0057470B" w:rsidRDefault="001D585E" w:rsidP="00C546F3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i w:val="0"/>
                <w:noProof/>
                <w:sz w:val="18"/>
                <w:lang w:eastAsia="lv-LV"/>
              </w:rPr>
              <w:pict w14:anchorId="0ED5E69F">
                <v:shape id="_x0000_s1298" type="#_x0000_t202" style="position:absolute;left:0;text-align:left;margin-left:-336.75pt;margin-top:1.3pt;width:295.2pt;height:40.1pt;z-index:251659264;mso-position-horizontal-relative:text;mso-position-vertical-relative:text">
                  <v:textbox style="mso-next-textbox:#_x0000_s1298" inset="1.5mm,.3mm,1.5mm,.3mm">
                    <w:txbxContent>
                      <w:p w14:paraId="5EF89E1B" w14:textId="77777777" w:rsidR="00A66240" w:rsidRPr="00C546F3" w:rsidRDefault="00946C6B" w:rsidP="00A66240">
                        <w:pPr>
                          <w:spacing w:before="40"/>
                          <w:jc w:val="both"/>
                          <w:rPr>
                            <w:i/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sz w:val="19"/>
                            <w:szCs w:val="19"/>
                          </w:rPr>
                          <w:t>K</w:t>
                        </w:r>
                        <w:r w:rsidR="00A66240" w:rsidRPr="00886F94">
                          <w:rPr>
                            <w:i/>
                            <w:sz w:val="19"/>
                            <w:szCs w:val="19"/>
                          </w:rPr>
                          <w:t xml:space="preserve">odu „1” </w:t>
                        </w:r>
                        <w:r>
                          <w:rPr>
                            <w:i/>
                            <w:sz w:val="19"/>
                            <w:szCs w:val="19"/>
                          </w:rPr>
                          <w:t xml:space="preserve">atzīmē </w:t>
                        </w:r>
                        <w:r w:rsidR="00A66240" w:rsidRPr="00886F94">
                          <w:rPr>
                            <w:i/>
                            <w:sz w:val="19"/>
                            <w:szCs w:val="19"/>
                          </w:rPr>
                          <w:t>arī tajos gadījumos, ja respondents no Lauku atbalsta dienesta saņēma Eiropas Savienības (ES) platību maksājumus par lauksaimnieciskā ražošanā izmantojamo zemi.</w:t>
                        </w:r>
                      </w:p>
                      <w:p w14:paraId="02D64A4E" w14:textId="77777777" w:rsidR="00A66240" w:rsidRDefault="00A66240" w:rsidP="00A66240">
                        <w:pPr>
                          <w:pStyle w:val="BodyTextIndent3"/>
                          <w:spacing w:before="40"/>
                          <w:ind w:firstLine="0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2F41B5" w:rsidRPr="0057470B">
              <w:rPr>
                <w:rFonts w:ascii="Times New Roman" w:hAnsi="Times New Roman"/>
                <w:i w:val="0"/>
                <w:sz w:val="18"/>
              </w:rPr>
              <w:t>JĀ…….….</w:t>
            </w:r>
          </w:p>
          <w:p w14:paraId="3C9877FF" w14:textId="77777777" w:rsidR="002F41B5" w:rsidRPr="0057470B" w:rsidRDefault="002F41B5" w:rsidP="00C546F3">
            <w:pPr>
              <w:pStyle w:val="BodyText2"/>
              <w:spacing w:before="10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NĒ…….…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3958" w14:textId="77777777" w:rsidR="002F41B5" w:rsidRPr="0057470B" w:rsidRDefault="002F41B5" w:rsidP="00C546F3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  <w:p w14:paraId="7AE4B849" w14:textId="77777777" w:rsidR="002F41B5" w:rsidRPr="0057470B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EC820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53</w:t>
            </w:r>
          </w:p>
          <w:p w14:paraId="21D033FE" w14:textId="77777777" w:rsidR="002F41B5" w:rsidRPr="0057470B" w:rsidRDefault="002F41B5" w:rsidP="00D871A4">
            <w:pPr>
              <w:spacing w:before="80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62</w:t>
            </w:r>
            <w:r w:rsidR="00A66240" w:rsidRPr="0057470B">
              <w:rPr>
                <w:b/>
                <w:sz w:val="20"/>
              </w:rPr>
              <w:t xml:space="preserve"> </w:t>
            </w:r>
          </w:p>
        </w:tc>
      </w:tr>
    </w:tbl>
    <w:p w14:paraId="54D6977B" w14:textId="77777777" w:rsidR="002F41B5" w:rsidRPr="0057470B" w:rsidRDefault="002F41B5">
      <w:pPr>
        <w:pStyle w:val="CommentText"/>
        <w:rPr>
          <w:sz w:val="6"/>
          <w:szCs w:val="6"/>
        </w:rPr>
      </w:pPr>
    </w:p>
    <w:p w14:paraId="477E31FC" w14:textId="77777777" w:rsidR="00A66240" w:rsidRPr="0057470B" w:rsidRDefault="00A66240">
      <w:pPr>
        <w:pStyle w:val="CommentText"/>
        <w:rPr>
          <w:sz w:val="6"/>
          <w:szCs w:val="6"/>
        </w:rPr>
      </w:pPr>
    </w:p>
    <w:p w14:paraId="4F506464" w14:textId="77777777" w:rsidR="00A66240" w:rsidRPr="0057470B" w:rsidRDefault="00A66240">
      <w:pPr>
        <w:pStyle w:val="CommentText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:rsidRPr="0057470B" w14:paraId="6F65B100" w14:textId="77777777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33FB" w14:textId="77777777" w:rsidR="002F41B5" w:rsidRPr="0057470B" w:rsidRDefault="006C4F8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53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5F145A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Vai </w:t>
            </w:r>
            <w:r w:rsidR="00946C6B" w:rsidRPr="00334228">
              <w:rPr>
                <w:b/>
                <w:color w:val="000000"/>
                <w:sz w:val="20"/>
                <w:highlight w:val="yellow"/>
              </w:rPr>
              <w:t>20</w:t>
            </w:r>
            <w:r w:rsidR="00334228" w:rsidRPr="00334228">
              <w:rPr>
                <w:b/>
                <w:color w:val="000000"/>
                <w:sz w:val="20"/>
                <w:highlight w:val="yellow"/>
              </w:rPr>
              <w:t>__</w:t>
            </w:r>
            <w:r w:rsidR="00946C6B" w:rsidRPr="00334228">
              <w:rPr>
                <w:b/>
                <w:color w:val="000000"/>
                <w:sz w:val="20"/>
                <w:highlight w:val="yellow"/>
              </w:rPr>
              <w:t>.</w:t>
            </w:r>
            <w:r w:rsidRPr="00334228">
              <w:rPr>
                <w:b/>
                <w:color w:val="000000"/>
                <w:sz w:val="20"/>
              </w:rPr>
              <w:t xml:space="preserve"> </w:t>
            </w:r>
            <w:r w:rsidRPr="00334228">
              <w:rPr>
                <w:b/>
                <w:sz w:val="20"/>
              </w:rPr>
              <w:t>gada laikā</w:t>
            </w:r>
            <w:r w:rsidRPr="0057470B">
              <w:rPr>
                <w:b/>
                <w:color w:val="FF0000"/>
                <w:sz w:val="20"/>
              </w:rPr>
              <w:t xml:space="preserve"> </w:t>
            </w:r>
            <w:r w:rsidRPr="0057470B">
              <w:rPr>
                <w:b/>
                <w:color w:val="000000"/>
                <w:sz w:val="20"/>
              </w:rPr>
              <w:t>Jūs guvāt ienāku</w:t>
            </w:r>
            <w:r w:rsidR="00A66240" w:rsidRPr="0057470B">
              <w:rPr>
                <w:b/>
                <w:color w:val="000000"/>
                <w:sz w:val="20"/>
              </w:rPr>
              <w:t>mus no uzņēmējdarbības vai pašnodarbinātības (t.sk. no Lauku atbalsta dienesta izmaksātajiem ES platību maksājumiem par lauksaimnieciskā ražošanā izmantojamo zemi)</w:t>
            </w:r>
            <w:r w:rsidRPr="0057470B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19C9751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IQ55</w:t>
            </w:r>
          </w:p>
        </w:tc>
      </w:tr>
      <w:tr w:rsidR="002F41B5" w:rsidRPr="0057470B" w14:paraId="5C20182C" w14:textId="77777777">
        <w:trPr>
          <w:cantSplit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43E25" w14:textId="77777777" w:rsidR="002F41B5" w:rsidRPr="0057470B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0DB18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216C3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54D6CA10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4C27F3" w14:textId="77777777" w:rsidR="002F41B5" w:rsidRPr="0057470B" w:rsidRDefault="001D585E" w:rsidP="00C546F3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pict w14:anchorId="3EFD134A">
                <v:shape id="_x0000_s1269" type="#_x0000_t202" style="position:absolute;left:0;text-align:left;margin-left:-336.75pt;margin-top:.55pt;width:295.2pt;height:40.1pt;z-index:251652096;mso-position-horizontal-relative:text;mso-position-vertical-relative:text">
                  <v:textbox style="mso-next-textbox:#_x0000_s1269" inset="1.5mm,.3mm,1.5mm,.3mm">
                    <w:txbxContent>
                      <w:p w14:paraId="33D60E2E" w14:textId="77777777" w:rsidR="002F41B5" w:rsidRPr="00C546F3" w:rsidRDefault="00946C6B">
                        <w:pPr>
                          <w:pStyle w:val="BodyTextIndent3"/>
                          <w:spacing w:before="40"/>
                          <w:ind w:firstLine="0"/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I</w:t>
                        </w:r>
                        <w:r w:rsidR="002F41B5" w:rsidRPr="00C546F3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enākumi, kas gūti no paša uzņēmuma, profesionālās darbības, autoratlīdzības, sniedzot savus pakalpojumus vai ražojot un pārdodot preces.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 w:rsidRPr="0057470B">
              <w:rPr>
                <w:rFonts w:ascii="Times New Roman" w:hAnsi="Times New Roman"/>
                <w:i w:val="0"/>
                <w:sz w:val="18"/>
              </w:rPr>
              <w:t>JĀ….….…</w:t>
            </w:r>
          </w:p>
          <w:p w14:paraId="42A5788F" w14:textId="77777777" w:rsidR="002F41B5" w:rsidRPr="0057470B" w:rsidRDefault="002F41B5" w:rsidP="00C546F3">
            <w:pPr>
              <w:pStyle w:val="BodyText2"/>
              <w:spacing w:before="10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NĒ….……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D346" w14:textId="77777777" w:rsidR="002F41B5" w:rsidRPr="0057470B" w:rsidRDefault="002F41B5" w:rsidP="00D871A4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  <w:p w14:paraId="10CC0FA8" w14:textId="77777777" w:rsidR="002F41B5" w:rsidRPr="0057470B" w:rsidRDefault="002F41B5" w:rsidP="00D871A4">
            <w:pPr>
              <w:spacing w:before="8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150BB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54</w:t>
            </w:r>
          </w:p>
          <w:p w14:paraId="1F0318B0" w14:textId="77777777" w:rsidR="002F41B5" w:rsidRPr="0057470B" w:rsidRDefault="002F41B5" w:rsidP="00D871A4">
            <w:pPr>
              <w:spacing w:before="80"/>
              <w:rPr>
                <w:color w:val="FF0000"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61</w:t>
            </w:r>
          </w:p>
        </w:tc>
      </w:tr>
    </w:tbl>
    <w:p w14:paraId="4F12B582" w14:textId="77777777" w:rsidR="002F41B5" w:rsidRPr="0057470B" w:rsidRDefault="002F41B5">
      <w:pPr>
        <w:jc w:val="both"/>
        <w:rPr>
          <w:bCs/>
          <w:color w:val="000000"/>
          <w:sz w:val="2"/>
          <w:szCs w:val="20"/>
        </w:rPr>
      </w:pPr>
    </w:p>
    <w:p w14:paraId="1BCA1312" w14:textId="77777777" w:rsidR="002F41B5" w:rsidRPr="0057470B" w:rsidRDefault="002F41B5"/>
    <w:p w14:paraId="324A6106" w14:textId="77777777" w:rsidR="00C546F3" w:rsidRPr="0057470B" w:rsidRDefault="00C546F3">
      <w:pPr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708"/>
        <w:gridCol w:w="284"/>
        <w:gridCol w:w="425"/>
      </w:tblGrid>
      <w:tr w:rsidR="002F41B5" w:rsidRPr="0057470B" w14:paraId="5C13F9E0" w14:textId="77777777">
        <w:trPr>
          <w:cantSplit/>
          <w:trHeight w:val="2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198" w14:textId="77777777" w:rsidR="002F41B5" w:rsidRPr="0057470B" w:rsidRDefault="006C4F83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54</w:t>
            </w:r>
          </w:p>
        </w:tc>
        <w:tc>
          <w:tcPr>
            <w:tcW w:w="8647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7369D2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Kādu summu no </w:t>
            </w:r>
            <w:r w:rsidR="00946C6B" w:rsidRPr="00762D1F">
              <w:rPr>
                <w:b/>
                <w:color w:val="000000"/>
                <w:sz w:val="20"/>
                <w:highlight w:val="yellow"/>
              </w:rPr>
              <w:t>20</w:t>
            </w:r>
            <w:r w:rsidR="00762D1F" w:rsidRPr="00762D1F">
              <w:rPr>
                <w:b/>
                <w:color w:val="000000"/>
                <w:sz w:val="20"/>
                <w:highlight w:val="yellow"/>
              </w:rPr>
              <w:t>__</w:t>
            </w:r>
            <w:r w:rsidR="00946C6B" w:rsidRPr="00762D1F">
              <w:rPr>
                <w:b/>
                <w:color w:val="000000"/>
                <w:sz w:val="20"/>
                <w:highlight w:val="yellow"/>
              </w:rPr>
              <w:t>.</w:t>
            </w:r>
            <w:r w:rsidRPr="00762D1F">
              <w:rPr>
                <w:b/>
                <w:color w:val="000000"/>
                <w:sz w:val="20"/>
              </w:rPr>
              <w:t xml:space="preserve"> gada laikā</w:t>
            </w:r>
            <w:r w:rsidRPr="0057470B">
              <w:rPr>
                <w:b/>
                <w:color w:val="000000"/>
                <w:sz w:val="20"/>
              </w:rPr>
              <w:t xml:space="preserve"> gūtajiem ienākumiem Jūs novirzījāt personiskam patēriņam?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AF82D0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PY050Na</w:t>
            </w:r>
          </w:p>
          <w:p w14:paraId="003A6A7D" w14:textId="77777777" w:rsidR="002F41B5" w:rsidRPr="0057470B" w:rsidRDefault="002F41B5">
            <w:pPr>
              <w:rPr>
                <w:sz w:val="16"/>
                <w:szCs w:val="20"/>
              </w:rPr>
            </w:pPr>
          </w:p>
        </w:tc>
      </w:tr>
      <w:tr w:rsidR="002F41B5" w:rsidRPr="0057470B" w14:paraId="789BAC4E" w14:textId="77777777">
        <w:trPr>
          <w:cantSplit/>
          <w:trHeight w:val="227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5F69F" w14:textId="77777777" w:rsidR="002F41B5" w:rsidRPr="0057470B" w:rsidRDefault="002F41B5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B2F75F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C8C788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2A35C993" w14:textId="77777777">
        <w:trPr>
          <w:gridBefore w:val="2"/>
          <w:gridAfter w:val="1"/>
          <w:wBefore w:w="4820" w:type="dxa"/>
          <w:wAfter w:w="425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2E2EF1" w14:textId="77777777" w:rsidR="002F41B5" w:rsidRPr="0057470B" w:rsidRDefault="00955F14" w:rsidP="00D871A4">
            <w:pPr>
              <w:spacing w:before="120"/>
              <w:ind w:right="34"/>
              <w:jc w:val="right"/>
              <w:rPr>
                <w:i/>
                <w:sz w:val="18"/>
                <w:szCs w:val="18"/>
              </w:rPr>
            </w:pPr>
            <w:r w:rsidRPr="0057470B">
              <w:rPr>
                <w:i/>
                <w:sz w:val="18"/>
                <w:szCs w:val="18"/>
              </w:rPr>
              <w:t>E</w:t>
            </w:r>
            <w:r w:rsidR="00A66240" w:rsidRPr="0057470B">
              <w:rPr>
                <w:i/>
                <w:sz w:val="18"/>
                <w:szCs w:val="18"/>
              </w:rPr>
              <w:t>uro</w:t>
            </w:r>
            <w:r w:rsidR="002F41B5" w:rsidRPr="0057470B">
              <w:rPr>
                <w:i/>
                <w:sz w:val="18"/>
                <w:szCs w:val="18"/>
              </w:rPr>
              <w:t xml:space="preserve"> </w:t>
            </w:r>
          </w:p>
          <w:p w14:paraId="11CB77BF" w14:textId="77777777" w:rsidR="002F41B5" w:rsidRPr="0057470B" w:rsidRDefault="002F41B5" w:rsidP="00D871A4">
            <w:pPr>
              <w:spacing w:before="180"/>
              <w:ind w:right="34"/>
              <w:jc w:val="right"/>
              <w:rPr>
                <w:sz w:val="18"/>
                <w:szCs w:val="20"/>
              </w:rPr>
            </w:pPr>
            <w:r w:rsidRPr="0057470B">
              <w:rPr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8399" w14:textId="77777777" w:rsidR="002F41B5" w:rsidRPr="0057470B" w:rsidRDefault="002F41B5" w:rsidP="00D871A4">
            <w:pPr>
              <w:spacing w:before="120" w:after="40"/>
              <w:jc w:val="center"/>
              <w:rPr>
                <w:sz w:val="20"/>
                <w:szCs w:val="20"/>
              </w:rPr>
            </w:pPr>
            <w:r w:rsidRPr="0057470B">
              <w:rPr>
                <w:b/>
              </w:rPr>
              <w:t>____________</w:t>
            </w:r>
          </w:p>
          <w:p w14:paraId="126E5AAE" w14:textId="77777777" w:rsidR="002F41B5" w:rsidRPr="0057470B" w:rsidRDefault="002F41B5" w:rsidP="00D871A4">
            <w:pPr>
              <w:spacing w:before="12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96D60" w14:textId="77777777" w:rsidR="002F41B5" w:rsidRPr="0057470B" w:rsidRDefault="002F41B5" w:rsidP="00D871A4">
            <w:pPr>
              <w:spacing w:before="160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58</w:t>
            </w:r>
          </w:p>
          <w:p w14:paraId="4F05BD23" w14:textId="77777777" w:rsidR="002F41B5" w:rsidRPr="0057470B" w:rsidRDefault="002F41B5" w:rsidP="00D871A4">
            <w:pPr>
              <w:spacing w:before="120"/>
              <w:rPr>
                <w:sz w:val="16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55</w:t>
            </w:r>
          </w:p>
        </w:tc>
      </w:tr>
    </w:tbl>
    <w:p w14:paraId="6C82C86B" w14:textId="77777777" w:rsidR="002F41B5" w:rsidRPr="0057470B" w:rsidRDefault="002F41B5">
      <w:pPr>
        <w:pStyle w:val="CommentText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708"/>
        <w:gridCol w:w="284"/>
        <w:gridCol w:w="567"/>
      </w:tblGrid>
      <w:tr w:rsidR="002F41B5" w:rsidRPr="0057470B" w14:paraId="4A894453" w14:textId="77777777" w:rsidTr="00D871A4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9DAA" w14:textId="77777777" w:rsidR="002F41B5" w:rsidRPr="0057470B" w:rsidRDefault="006C4F83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55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607912" w14:textId="77777777" w:rsidR="002F41B5" w:rsidRPr="0057470B" w:rsidRDefault="00946C6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</w:rPr>
              <w:t>K</w:t>
            </w:r>
            <w:r w:rsidR="002F41B5" w:rsidRPr="0057470B">
              <w:rPr>
                <w:b/>
                <w:color w:val="000000"/>
                <w:sz w:val="20"/>
              </w:rPr>
              <w:t xml:space="preserve">ādu summu Jūs </w:t>
            </w:r>
            <w:r w:rsidR="002F41B5" w:rsidRPr="0057470B">
              <w:rPr>
                <w:b/>
                <w:color w:val="000000"/>
                <w:sz w:val="20"/>
                <w:u w:val="single"/>
              </w:rPr>
              <w:t>vidēji mēnesī</w:t>
            </w:r>
            <w:r w:rsidR="002F41B5" w:rsidRPr="0057470B">
              <w:rPr>
                <w:b/>
                <w:color w:val="000000"/>
                <w:sz w:val="20"/>
              </w:rPr>
              <w:t xml:space="preserve"> novirzījāt savam patēriņam?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17A2F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PY050Nb</w:t>
            </w:r>
          </w:p>
        </w:tc>
      </w:tr>
      <w:tr w:rsidR="002F41B5" w:rsidRPr="0057470B" w14:paraId="3A19CDD6" w14:textId="77777777">
        <w:trPr>
          <w:gridBefore w:val="2"/>
          <w:gridAfter w:val="1"/>
          <w:wBefore w:w="4820" w:type="dxa"/>
          <w:wAfter w:w="567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0F0989" w14:textId="77777777" w:rsidR="002F41B5" w:rsidRPr="0057470B" w:rsidRDefault="00955F14" w:rsidP="00D871A4">
            <w:pPr>
              <w:spacing w:before="160" w:line="216" w:lineRule="auto"/>
              <w:ind w:right="34"/>
              <w:jc w:val="right"/>
              <w:rPr>
                <w:i/>
                <w:color w:val="000000"/>
                <w:sz w:val="18"/>
                <w:szCs w:val="18"/>
              </w:rPr>
            </w:pPr>
            <w:r w:rsidRPr="0057470B">
              <w:rPr>
                <w:i/>
                <w:color w:val="000000"/>
                <w:sz w:val="18"/>
                <w:szCs w:val="18"/>
              </w:rPr>
              <w:t>E</w:t>
            </w:r>
            <w:r w:rsidR="00A66240" w:rsidRPr="0057470B">
              <w:rPr>
                <w:i/>
                <w:color w:val="000000"/>
                <w:sz w:val="18"/>
                <w:szCs w:val="18"/>
              </w:rPr>
              <w:t>uro</w:t>
            </w:r>
            <w:r w:rsidR="002F41B5" w:rsidRPr="0057470B">
              <w:rPr>
                <w:i/>
                <w:color w:val="000000"/>
                <w:sz w:val="18"/>
                <w:szCs w:val="18"/>
              </w:rPr>
              <w:t xml:space="preserve"> </w:t>
            </w:r>
          </w:p>
          <w:p w14:paraId="4EED7707" w14:textId="77777777" w:rsidR="002F41B5" w:rsidRPr="0057470B" w:rsidRDefault="002F41B5" w:rsidP="00D871A4">
            <w:pPr>
              <w:spacing w:before="160" w:line="216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3278" w14:textId="77777777" w:rsidR="002F41B5" w:rsidRPr="0057470B" w:rsidRDefault="002F41B5" w:rsidP="00D871A4">
            <w:pPr>
              <w:spacing w:before="120" w:after="40"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>____________</w:t>
            </w:r>
          </w:p>
          <w:p w14:paraId="1428E0CA" w14:textId="77777777" w:rsidR="002F41B5" w:rsidRPr="0057470B" w:rsidRDefault="002F41B5" w:rsidP="00D871A4">
            <w:pPr>
              <w:spacing w:before="120"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46BE3" w14:textId="77777777" w:rsidR="002F41B5" w:rsidRPr="0057470B" w:rsidRDefault="002F41B5" w:rsidP="00D871A4">
            <w:pPr>
              <w:spacing w:before="120" w:line="216" w:lineRule="auto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57</w:t>
            </w:r>
          </w:p>
          <w:p w14:paraId="7EEBE0BE" w14:textId="77777777" w:rsidR="002F41B5" w:rsidRPr="0057470B" w:rsidRDefault="002F41B5" w:rsidP="00D871A4">
            <w:pPr>
              <w:spacing w:before="120" w:line="216" w:lineRule="auto"/>
              <w:rPr>
                <w:color w:val="C0C0C0"/>
                <w:sz w:val="16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56</w:t>
            </w:r>
          </w:p>
        </w:tc>
      </w:tr>
    </w:tbl>
    <w:p w14:paraId="0AFA6B7A" w14:textId="77777777" w:rsidR="00D871A4" w:rsidRPr="0057470B" w:rsidRDefault="00D871A4">
      <w:pPr>
        <w:pStyle w:val="CommentText"/>
        <w:rPr>
          <w:sz w:val="16"/>
          <w:szCs w:val="16"/>
        </w:rPr>
      </w:pPr>
    </w:p>
    <w:p w14:paraId="43F9EDE7" w14:textId="77777777" w:rsidR="002F41B5" w:rsidRPr="0057470B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2"/>
        <w:gridCol w:w="3119"/>
        <w:gridCol w:w="567"/>
        <w:gridCol w:w="708"/>
        <w:gridCol w:w="426"/>
        <w:gridCol w:w="283"/>
      </w:tblGrid>
      <w:tr w:rsidR="00C95F96" w:rsidRPr="005478AA" w14:paraId="68DDF901" w14:textId="77777777" w:rsidTr="000102AC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94CD" w14:textId="77777777" w:rsidR="00C95F96" w:rsidRPr="007C6E47" w:rsidRDefault="00C95F96" w:rsidP="000102A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C6E47">
              <w:rPr>
                <w:b/>
                <w:sz w:val="20"/>
              </w:rPr>
              <w:t>56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E16D2A" w14:textId="77777777" w:rsidR="00C95F96" w:rsidRPr="007C6E47" w:rsidRDefault="001D585E" w:rsidP="000102A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</w:rPr>
              <w:pict w14:anchorId="0DD9DA33">
                <v:roundrect id="_x0000_s1342" style="position:absolute;left:0;text-align:left;margin-left:1.7pt;margin-top:31.8pt;width:69.75pt;height:21.1pt;z-index:251679744;mso-position-horizontal-relative:text;mso-position-vertical-relative:text" arcsize="10923f">
                  <v:textbox style="mso-next-textbox:#_x0000_s1342">
                    <w:txbxContent>
                      <w:p w14:paraId="0D9B2EE1" w14:textId="77777777" w:rsidR="00C95F96" w:rsidRDefault="00C95F96" w:rsidP="00C95F96">
                        <w:r w:rsidRPr="007C6E47">
                          <w:rPr>
                            <w:sz w:val="20"/>
                            <w:szCs w:val="20"/>
                          </w:rPr>
                          <w:t>7.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C95F96" w:rsidRPr="007C6E47">
              <w:rPr>
                <w:b/>
                <w:sz w:val="20"/>
              </w:rPr>
              <w:t xml:space="preserve">Kādās robežās bija aptuvenā </w:t>
            </w:r>
            <w:r w:rsidR="00C95F96" w:rsidRPr="007C6E47">
              <w:rPr>
                <w:b/>
                <w:sz w:val="20"/>
                <w:u w:val="single"/>
              </w:rPr>
              <w:t>neto</w:t>
            </w:r>
            <w:r w:rsidR="00C95F96" w:rsidRPr="007C6E47">
              <w:rPr>
                <w:b/>
                <w:sz w:val="20"/>
              </w:rPr>
              <w:t xml:space="preserve"> (pēcnodokļa) ikmēneša ienākumu summ</w:t>
            </w:r>
            <w:ins w:id="1" w:author="Maranda Behmane" w:date="2019-05-31T10:41:00Z">
              <w:r w:rsidR="00711EED">
                <w:rPr>
                  <w:b/>
                  <w:sz w:val="20"/>
                </w:rPr>
                <w:t>a</w:t>
              </w:r>
            </w:ins>
            <w:del w:id="2" w:author="Maranda Behmane" w:date="2019-05-31T10:41:00Z">
              <w:r w:rsidR="00C95F96" w:rsidRPr="007C6E47" w:rsidDel="00711EED">
                <w:rPr>
                  <w:b/>
                  <w:sz w:val="20"/>
                </w:rPr>
                <w:delText>u</w:delText>
              </w:r>
            </w:del>
            <w:r w:rsidR="00C95F96" w:rsidRPr="007C6E47">
              <w:rPr>
                <w:b/>
                <w:sz w:val="20"/>
              </w:rPr>
              <w:t xml:space="preserve">, ko novirzījāt savam patēriņam </w:t>
            </w:r>
            <w:r w:rsidR="00C95F96" w:rsidRPr="00762D1F">
              <w:rPr>
                <w:b/>
                <w:sz w:val="20"/>
                <w:highlight w:val="yellow"/>
              </w:rPr>
              <w:t>20</w:t>
            </w:r>
            <w:r w:rsidR="00762D1F" w:rsidRPr="00762D1F">
              <w:rPr>
                <w:b/>
                <w:sz w:val="20"/>
                <w:highlight w:val="yellow"/>
              </w:rPr>
              <w:t>__</w:t>
            </w:r>
            <w:r w:rsidR="00C95F96" w:rsidRPr="00762D1F">
              <w:rPr>
                <w:b/>
                <w:sz w:val="20"/>
                <w:highlight w:val="yellow"/>
              </w:rPr>
              <w:t>.</w:t>
            </w:r>
            <w:r w:rsidR="00C95F96" w:rsidRPr="00762D1F">
              <w:rPr>
                <w:b/>
                <w:sz w:val="20"/>
              </w:rPr>
              <w:t xml:space="preserve"> gada laikā</w:t>
            </w:r>
            <w:r w:rsidR="00C95F96" w:rsidRPr="007C6E47">
              <w:rPr>
                <w:b/>
                <w:sz w:val="20"/>
              </w:rPr>
              <w:t xml:space="preserve">?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25C54B" w14:textId="77777777" w:rsidR="00C95F96" w:rsidRPr="005478AA" w:rsidRDefault="00C95F96" w:rsidP="000102AC">
            <w:pPr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7C6E47">
              <w:rPr>
                <w:color w:val="808080"/>
                <w:sz w:val="16"/>
              </w:rPr>
              <w:t>PY050Nc</w:t>
            </w:r>
          </w:p>
          <w:p w14:paraId="200E8A57" w14:textId="77777777" w:rsidR="00C95F96" w:rsidRPr="005478AA" w:rsidRDefault="00C95F96" w:rsidP="000102AC">
            <w:pPr>
              <w:rPr>
                <w:color w:val="808080"/>
                <w:sz w:val="16"/>
                <w:szCs w:val="20"/>
              </w:rPr>
            </w:pPr>
          </w:p>
        </w:tc>
      </w:tr>
      <w:tr w:rsidR="00C95F96" w:rsidRPr="0057470B" w14:paraId="5CBBF783" w14:textId="77777777" w:rsidTr="000102AC">
        <w:trPr>
          <w:cantSplit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68D8E" w14:textId="77777777" w:rsidR="00C95F96" w:rsidRPr="0057470B" w:rsidRDefault="00C95F96" w:rsidP="000102A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915388" w14:textId="77777777" w:rsidR="00C95F96" w:rsidRPr="0057470B" w:rsidRDefault="00C95F96" w:rsidP="000102A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E652C" w14:textId="77777777" w:rsidR="00C95F96" w:rsidRPr="0057470B" w:rsidRDefault="00C95F96" w:rsidP="000102AC">
            <w:pPr>
              <w:rPr>
                <w:color w:val="C0C0C0"/>
                <w:sz w:val="16"/>
                <w:szCs w:val="20"/>
              </w:rPr>
            </w:pPr>
          </w:p>
        </w:tc>
      </w:tr>
      <w:tr w:rsidR="00C95F96" w14:paraId="4D0AF800" w14:textId="77777777" w:rsidTr="000102AC">
        <w:trPr>
          <w:gridBefore w:val="2"/>
          <w:gridAfter w:val="1"/>
          <w:wBefore w:w="4678" w:type="dxa"/>
          <w:wAfter w:w="283" w:type="dxa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135513" w14:textId="77777777" w:rsidR="00C95F96" w:rsidRPr="0057470B" w:rsidRDefault="00785AA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</w:t>
            </w:r>
            <w:r w:rsidR="00C95F96" w:rsidRPr="0057470B">
              <w:rPr>
                <w:sz w:val="18"/>
                <w:szCs w:val="20"/>
              </w:rPr>
              <w:t>azāka par</w:t>
            </w:r>
            <w:r w:rsidR="00C95F96" w:rsidRPr="0057470B">
              <w:rPr>
                <w:i/>
                <w:sz w:val="18"/>
                <w:szCs w:val="20"/>
              </w:rPr>
              <w:t xml:space="preserve"> </w:t>
            </w:r>
            <w:r w:rsidR="00C95F96" w:rsidRPr="0057470B">
              <w:rPr>
                <w:sz w:val="18"/>
                <w:szCs w:val="20"/>
              </w:rPr>
              <w:t xml:space="preserve">70,01 </w:t>
            </w:r>
            <w:r w:rsidR="00C95F96" w:rsidRPr="0057470B">
              <w:rPr>
                <w:i/>
                <w:sz w:val="18"/>
                <w:szCs w:val="20"/>
              </w:rPr>
              <w:t>euro</w:t>
            </w:r>
            <w:r w:rsidR="00C95F96" w:rsidRPr="0057470B">
              <w:rPr>
                <w:sz w:val="18"/>
                <w:szCs w:val="20"/>
              </w:rPr>
              <w:t>………...……..</w:t>
            </w:r>
          </w:p>
          <w:p w14:paraId="2AB396BD" w14:textId="77777777" w:rsidR="00C95F96" w:rsidRPr="0057470B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57470B">
              <w:rPr>
                <w:sz w:val="18"/>
                <w:szCs w:val="20"/>
              </w:rPr>
              <w:t xml:space="preserve">70,01–150,00 </w:t>
            </w:r>
            <w:r w:rsidRPr="0057470B">
              <w:rPr>
                <w:i/>
                <w:sz w:val="18"/>
                <w:szCs w:val="20"/>
              </w:rPr>
              <w:t>euro</w:t>
            </w:r>
            <w:r w:rsidRPr="0057470B">
              <w:rPr>
                <w:sz w:val="18"/>
                <w:szCs w:val="20"/>
              </w:rPr>
              <w:t>.....……...…………</w:t>
            </w:r>
          </w:p>
          <w:p w14:paraId="46AAAC86" w14:textId="77777777" w:rsidR="00C95F96" w:rsidRPr="0057470B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57470B">
              <w:rPr>
                <w:sz w:val="18"/>
                <w:szCs w:val="20"/>
              </w:rPr>
              <w:t xml:space="preserve">150,01–300,00 </w:t>
            </w:r>
            <w:r w:rsidRPr="0057470B">
              <w:rPr>
                <w:i/>
                <w:sz w:val="18"/>
                <w:szCs w:val="20"/>
              </w:rPr>
              <w:t>euro</w:t>
            </w:r>
            <w:r w:rsidRPr="0057470B">
              <w:rPr>
                <w:sz w:val="18"/>
                <w:szCs w:val="20"/>
              </w:rPr>
              <w:t>….…….………....</w:t>
            </w:r>
          </w:p>
          <w:p w14:paraId="1CA95EAF" w14:textId="77777777" w:rsidR="00C95F96" w:rsidRPr="0057470B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57470B">
              <w:rPr>
                <w:sz w:val="18"/>
                <w:szCs w:val="20"/>
              </w:rPr>
              <w:t xml:space="preserve">300,01–450,00 </w:t>
            </w:r>
            <w:r w:rsidRPr="0057470B">
              <w:rPr>
                <w:i/>
                <w:sz w:val="18"/>
                <w:szCs w:val="20"/>
              </w:rPr>
              <w:t>euro</w:t>
            </w:r>
            <w:r w:rsidRPr="0057470B">
              <w:rPr>
                <w:sz w:val="18"/>
                <w:szCs w:val="20"/>
              </w:rPr>
              <w:t>….….….……...…</w:t>
            </w:r>
          </w:p>
          <w:p w14:paraId="28A2166C" w14:textId="77777777" w:rsidR="00C95F96" w:rsidRPr="0057470B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57470B">
              <w:rPr>
                <w:sz w:val="18"/>
                <w:szCs w:val="20"/>
              </w:rPr>
              <w:t xml:space="preserve">450,01–600,00 </w:t>
            </w:r>
            <w:r w:rsidRPr="0057470B">
              <w:rPr>
                <w:i/>
                <w:sz w:val="18"/>
                <w:szCs w:val="20"/>
              </w:rPr>
              <w:t>euro</w:t>
            </w:r>
            <w:r w:rsidRPr="0057470B">
              <w:rPr>
                <w:sz w:val="18"/>
                <w:szCs w:val="20"/>
              </w:rPr>
              <w:t>...….………..……</w:t>
            </w:r>
          </w:p>
          <w:p w14:paraId="6D430593" w14:textId="77777777" w:rsidR="00C95F96" w:rsidRPr="0057470B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57470B">
              <w:rPr>
                <w:sz w:val="18"/>
                <w:szCs w:val="20"/>
              </w:rPr>
              <w:t xml:space="preserve">600,01–1000,00 </w:t>
            </w:r>
            <w:r w:rsidRPr="0057470B">
              <w:rPr>
                <w:i/>
                <w:sz w:val="18"/>
                <w:szCs w:val="20"/>
              </w:rPr>
              <w:t>euro</w:t>
            </w:r>
            <w:r w:rsidRPr="0057470B">
              <w:rPr>
                <w:sz w:val="18"/>
                <w:szCs w:val="20"/>
              </w:rPr>
              <w:t>...….…………....</w:t>
            </w:r>
          </w:p>
          <w:p w14:paraId="3F39B829" w14:textId="77777777" w:rsidR="00C95F96" w:rsidRPr="0057470B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57470B">
              <w:rPr>
                <w:sz w:val="18"/>
                <w:szCs w:val="20"/>
              </w:rPr>
              <w:t xml:space="preserve">1000,01–2000,00 </w:t>
            </w:r>
            <w:r w:rsidRPr="0057470B">
              <w:rPr>
                <w:i/>
                <w:sz w:val="18"/>
                <w:szCs w:val="20"/>
              </w:rPr>
              <w:t>euro</w:t>
            </w:r>
            <w:r w:rsidRPr="0057470B">
              <w:rPr>
                <w:sz w:val="18"/>
                <w:szCs w:val="20"/>
              </w:rPr>
              <w:t>….…..…….…..</w:t>
            </w:r>
          </w:p>
          <w:p w14:paraId="245ADC21" w14:textId="77777777" w:rsidR="00C95F96" w:rsidRPr="0057470B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57470B">
              <w:rPr>
                <w:sz w:val="18"/>
                <w:szCs w:val="20"/>
              </w:rPr>
              <w:t xml:space="preserve">2000,01–3000,00 </w:t>
            </w:r>
            <w:r w:rsidRPr="0057470B">
              <w:rPr>
                <w:i/>
                <w:sz w:val="18"/>
                <w:szCs w:val="20"/>
              </w:rPr>
              <w:t>euro</w:t>
            </w:r>
            <w:r w:rsidRPr="0057470B">
              <w:rPr>
                <w:sz w:val="18"/>
                <w:szCs w:val="20"/>
              </w:rPr>
              <w:t>…..….……...…</w:t>
            </w:r>
          </w:p>
          <w:p w14:paraId="4CBBB2A8" w14:textId="77777777" w:rsidR="00C95F96" w:rsidRPr="0057470B" w:rsidRDefault="00C95F96" w:rsidP="000102AC">
            <w:pPr>
              <w:spacing w:before="60"/>
              <w:ind w:left="176" w:right="-108"/>
              <w:rPr>
                <w:sz w:val="18"/>
                <w:szCs w:val="20"/>
              </w:rPr>
            </w:pPr>
            <w:r w:rsidRPr="0057470B">
              <w:rPr>
                <w:sz w:val="18"/>
                <w:szCs w:val="20"/>
              </w:rPr>
              <w:t xml:space="preserve">3000,01 un vairāk </w:t>
            </w:r>
            <w:r w:rsidRPr="0057470B">
              <w:rPr>
                <w:i/>
                <w:sz w:val="18"/>
                <w:szCs w:val="20"/>
              </w:rPr>
              <w:t>euro</w:t>
            </w:r>
            <w:r w:rsidRPr="0057470B">
              <w:rPr>
                <w:sz w:val="18"/>
                <w:szCs w:val="20"/>
              </w:rPr>
              <w:t xml:space="preserve"> ………..….…</w:t>
            </w:r>
          </w:p>
          <w:p w14:paraId="57C1BA9C" w14:textId="77777777" w:rsidR="00C95F96" w:rsidRPr="0057470B" w:rsidRDefault="00785AA6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N</w:t>
            </w:r>
            <w:r w:rsidR="00C95F96" w:rsidRPr="0057470B">
              <w:rPr>
                <w:rFonts w:ascii="Times New Roman" w:hAnsi="Times New Roman"/>
                <w:i w:val="0"/>
                <w:color w:val="auto"/>
                <w:sz w:val="18"/>
                <w:szCs w:val="24"/>
              </w:rPr>
              <w:t>ezina, AA………..…..………….…..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DBDF" w14:textId="77777777" w:rsidR="00C95F96" w:rsidRPr="0057470B" w:rsidRDefault="00C95F96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  <w:p w14:paraId="0D9FD4C1" w14:textId="77777777" w:rsidR="00C95F96" w:rsidRPr="0057470B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  <w:p w14:paraId="47B1A251" w14:textId="77777777" w:rsidR="00C95F96" w:rsidRPr="0057470B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3</w:t>
            </w:r>
          </w:p>
          <w:p w14:paraId="04ACCBBB" w14:textId="77777777" w:rsidR="00C95F96" w:rsidRPr="0057470B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4</w:t>
            </w:r>
          </w:p>
          <w:p w14:paraId="7410714A" w14:textId="77777777" w:rsidR="00C95F96" w:rsidRPr="0057470B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5</w:t>
            </w:r>
          </w:p>
          <w:p w14:paraId="35D7121A" w14:textId="77777777" w:rsidR="00C95F96" w:rsidRPr="0057470B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6</w:t>
            </w:r>
          </w:p>
          <w:p w14:paraId="16DE50C8" w14:textId="77777777" w:rsidR="00C95F96" w:rsidRPr="0057470B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7</w:t>
            </w:r>
          </w:p>
          <w:p w14:paraId="69CDBA42" w14:textId="77777777" w:rsidR="00C95F96" w:rsidRPr="0057470B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8</w:t>
            </w:r>
          </w:p>
          <w:p w14:paraId="146F5942" w14:textId="77777777" w:rsidR="00C95F96" w:rsidRPr="0057470B" w:rsidRDefault="00C95F9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9</w:t>
            </w:r>
          </w:p>
          <w:p w14:paraId="0EC0064E" w14:textId="77777777" w:rsidR="00C95F96" w:rsidRPr="0057470B" w:rsidRDefault="00C95F96" w:rsidP="000102AC">
            <w:pPr>
              <w:spacing w:before="40" w:after="2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EA331" w14:textId="77777777" w:rsidR="00C95F96" w:rsidRPr="0057470B" w:rsidRDefault="001D585E" w:rsidP="000102AC">
            <w:pPr>
              <w:spacing w:before="40"/>
              <w:rPr>
                <w:b/>
                <w:sz w:val="2"/>
                <w:szCs w:val="20"/>
              </w:rPr>
            </w:pPr>
            <w:r>
              <w:pict w14:anchorId="7994819C">
                <v:shape id="_x0000_s1341" type="#_x0000_t88" style="position:absolute;margin-left:-.6pt;margin-top:1.5pt;width:11.45pt;height:120.35pt;z-index:251678720;mso-position-horizontal-relative:text;mso-position-vertical-relative:text">
                  <w10:wrap anchorx="page"/>
                </v:shape>
              </w:pict>
            </w:r>
          </w:p>
          <w:p w14:paraId="67878C3B" w14:textId="77777777" w:rsidR="00C95F96" w:rsidRPr="0057470B" w:rsidRDefault="00C95F96" w:rsidP="000102AC">
            <w:pPr>
              <w:spacing w:before="1040"/>
              <w:rPr>
                <w:b/>
                <w:sz w:val="20"/>
                <w:szCs w:val="20"/>
              </w:rPr>
            </w:pPr>
            <w:r w:rsidRPr="0057470B">
              <w:rPr>
                <w:b/>
              </w:rPr>
              <w:t xml:space="preserve">     </w:t>
            </w:r>
            <w:r w:rsidRPr="0057470B">
              <w:rPr>
                <w:b/>
                <w:sz w:val="20"/>
              </w:rPr>
              <w:sym w:font="Symbol" w:char="00AE"/>
            </w:r>
            <w:r w:rsidRPr="0057470B">
              <w:rPr>
                <w:b/>
                <w:sz w:val="20"/>
              </w:rPr>
              <w:t xml:space="preserve"> 57</w:t>
            </w:r>
            <w:r w:rsidRPr="0057470B">
              <w:rPr>
                <w:b/>
              </w:rPr>
              <w:t xml:space="preserve">    </w:t>
            </w:r>
          </w:p>
          <w:p w14:paraId="561B8FF8" w14:textId="77777777" w:rsidR="00C95F96" w:rsidRPr="0057470B" w:rsidRDefault="00C95F96" w:rsidP="000102AC">
            <w:pPr>
              <w:spacing w:before="40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  <w:szCs w:val="20"/>
              </w:rPr>
              <w:t xml:space="preserve">      </w:t>
            </w:r>
          </w:p>
          <w:p w14:paraId="7A6F0371" w14:textId="77777777" w:rsidR="00C95F96" w:rsidRPr="0057470B" w:rsidRDefault="00C95F96" w:rsidP="000102AC">
            <w:pPr>
              <w:spacing w:before="40"/>
              <w:rPr>
                <w:b/>
                <w:sz w:val="20"/>
                <w:szCs w:val="20"/>
              </w:rPr>
            </w:pPr>
          </w:p>
          <w:p w14:paraId="0FE40AE7" w14:textId="77777777" w:rsidR="00C95F96" w:rsidRPr="0057470B" w:rsidRDefault="00C95F96" w:rsidP="000102AC">
            <w:pPr>
              <w:spacing w:before="40"/>
              <w:rPr>
                <w:b/>
                <w:sz w:val="40"/>
                <w:szCs w:val="40"/>
              </w:rPr>
            </w:pPr>
          </w:p>
          <w:p w14:paraId="3A82F558" w14:textId="77777777" w:rsidR="00C95F96" w:rsidRDefault="00C95F96" w:rsidP="000102AC">
            <w:pPr>
              <w:spacing w:before="120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t xml:space="preserve">     </w:t>
            </w:r>
            <w:r w:rsidRPr="0057470B">
              <w:rPr>
                <w:b/>
                <w:sz w:val="20"/>
              </w:rPr>
              <w:sym w:font="Symbol" w:char="00AE"/>
            </w:r>
            <w:r w:rsidRPr="0057470B">
              <w:rPr>
                <w:b/>
                <w:sz w:val="20"/>
              </w:rPr>
              <w:t xml:space="preserve"> 62</w:t>
            </w:r>
          </w:p>
        </w:tc>
      </w:tr>
    </w:tbl>
    <w:p w14:paraId="38D8F955" w14:textId="77777777" w:rsidR="00C546F3" w:rsidRDefault="00C546F3">
      <w:pPr>
        <w:pStyle w:val="CommentText"/>
        <w:rPr>
          <w:sz w:val="6"/>
          <w:szCs w:val="6"/>
        </w:rPr>
      </w:pPr>
    </w:p>
    <w:p w14:paraId="76E209D7" w14:textId="77777777" w:rsidR="002F41B5" w:rsidRDefault="002F41B5">
      <w:pPr>
        <w:pStyle w:val="CommentText"/>
        <w:rPr>
          <w:sz w:val="16"/>
          <w:szCs w:val="16"/>
        </w:rPr>
      </w:pPr>
    </w:p>
    <w:p w14:paraId="58A086BF" w14:textId="77777777" w:rsidR="00785AA6" w:rsidRDefault="00785AA6">
      <w:pPr>
        <w:pStyle w:val="CommentText"/>
        <w:rPr>
          <w:sz w:val="16"/>
          <w:szCs w:val="16"/>
        </w:rPr>
      </w:pPr>
    </w:p>
    <w:p w14:paraId="215E4127" w14:textId="77777777" w:rsidR="00E5168D" w:rsidRPr="009F54D5" w:rsidRDefault="00E5168D">
      <w:pPr>
        <w:pStyle w:val="CommentText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4395"/>
        <w:gridCol w:w="992"/>
        <w:gridCol w:w="850"/>
        <w:gridCol w:w="142"/>
        <w:gridCol w:w="567"/>
      </w:tblGrid>
      <w:tr w:rsidR="002F41B5" w:rsidRPr="0057470B" w14:paraId="23FD0B12" w14:textId="77777777">
        <w:trPr>
          <w:cantSplit/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40FF" w14:textId="77777777" w:rsidR="002F41B5" w:rsidRPr="0057470B" w:rsidRDefault="006C4F8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57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284994" w14:textId="77777777" w:rsidR="002F41B5" w:rsidRPr="0057470B" w:rsidRDefault="003967EC" w:rsidP="003967EC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Cik mēnešus </w:t>
            </w:r>
            <w:r w:rsidR="00946C6B" w:rsidRPr="00B4004D">
              <w:rPr>
                <w:b/>
                <w:sz w:val="20"/>
                <w:highlight w:val="yellow"/>
              </w:rPr>
              <w:t>20</w:t>
            </w:r>
            <w:r w:rsidR="00B4004D" w:rsidRPr="00B4004D">
              <w:rPr>
                <w:b/>
                <w:sz w:val="20"/>
                <w:highlight w:val="yellow"/>
              </w:rPr>
              <w:t>__</w:t>
            </w:r>
            <w:r w:rsidR="00946C6B" w:rsidRPr="00B4004D">
              <w:rPr>
                <w:b/>
                <w:sz w:val="20"/>
                <w:highlight w:val="yellow"/>
              </w:rPr>
              <w:t>.</w:t>
            </w:r>
            <w:r w:rsidRPr="00B4004D">
              <w:rPr>
                <w:b/>
                <w:sz w:val="20"/>
              </w:rPr>
              <w:t xml:space="preserve"> gada</w:t>
            </w:r>
            <w:r w:rsidR="00886F94" w:rsidRPr="00B4004D">
              <w:rPr>
                <w:b/>
                <w:sz w:val="20"/>
              </w:rPr>
              <w:t xml:space="preserve"> laikā</w:t>
            </w:r>
            <w:r w:rsidRPr="0057470B">
              <w:rPr>
                <w:b/>
                <w:sz w:val="20"/>
              </w:rPr>
              <w:t xml:space="preserve"> </w:t>
            </w:r>
            <w:r w:rsidR="002F41B5" w:rsidRPr="0057470B">
              <w:rPr>
                <w:b/>
                <w:color w:val="000000"/>
                <w:sz w:val="20"/>
              </w:rPr>
              <w:t>Jūs saņēmāt ienākumus no uzņēmējdarbības vai pašnodarbinātības</w:t>
            </w:r>
            <w:r w:rsidR="002F41B5" w:rsidRPr="0057470B">
              <w:rPr>
                <w:b/>
                <w:sz w:val="20"/>
              </w:rPr>
              <w:t xml:space="preserve"> laikā?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9BB5E5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IQ59</w:t>
            </w:r>
          </w:p>
          <w:p w14:paraId="299DC0E0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6D3ECE4C" w14:textId="77777777">
        <w:trPr>
          <w:cantSplit/>
          <w:trHeight w:val="255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E8622" w14:textId="77777777" w:rsidR="002F41B5" w:rsidRPr="0057470B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8CA2F8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54A4AF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7D0A4D0A" w14:textId="77777777">
        <w:trPr>
          <w:gridBefore w:val="2"/>
          <w:gridAfter w:val="1"/>
          <w:wBefore w:w="2835" w:type="dxa"/>
          <w:wAfter w:w="567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D3C36" w14:textId="77777777" w:rsidR="002F41B5" w:rsidRPr="0057470B" w:rsidRDefault="001D585E" w:rsidP="005A1E10">
            <w:pPr>
              <w:spacing w:before="120" w:after="20"/>
              <w:ind w:right="-108"/>
              <w:jc w:val="right"/>
              <w:rPr>
                <w:color w:val="000000"/>
                <w:sz w:val="18"/>
                <w:szCs w:val="20"/>
              </w:rPr>
            </w:pPr>
            <w:r>
              <w:pict w14:anchorId="513D2885">
                <v:shape id="_x0000_s1274" type="#_x0000_t202" style="position:absolute;left:0;text-align:left;margin-left:-120.15pt;margin-top:3.5pt;width:208.8pt;height:15.75pt;z-index:251653120;mso-position-horizontal-relative:text;mso-position-vertical-relative:text">
                  <v:textbox style="mso-next-textbox:#_x0000_s1274" inset="1.5mm,.3mm,1.5mm,.3mm">
                    <w:txbxContent>
                      <w:p w14:paraId="7283F6EC" w14:textId="77777777" w:rsidR="002F41B5" w:rsidRPr="009F54D5" w:rsidRDefault="002F41B5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9F54D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Ja nezina vai atsakās atbildēt, tad ierakstiet "</w:t>
                        </w:r>
                        <w:r w:rsidRPr="009F54D5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</w:t>
                        </w:r>
                        <w:r w:rsidRPr="009F54D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 w:rsidRPr="0057470B">
              <w:rPr>
                <w:color w:val="000000"/>
                <w:sz w:val="18"/>
              </w:rPr>
              <w:t>Mēnešu skaits .…………..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AE2B" w14:textId="77777777" w:rsidR="002F41B5" w:rsidRPr="0057470B" w:rsidRDefault="002F41B5" w:rsidP="009F54D5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>|__|__|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D59D8E" w14:textId="77777777" w:rsidR="002F41B5" w:rsidRPr="0057470B" w:rsidRDefault="002F41B5">
            <w:pPr>
              <w:spacing w:before="40" w:after="20"/>
              <w:jc w:val="center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58</w:t>
            </w:r>
          </w:p>
        </w:tc>
      </w:tr>
    </w:tbl>
    <w:p w14:paraId="0F3A6D99" w14:textId="77777777" w:rsidR="00CB1C88" w:rsidRPr="0057470B" w:rsidRDefault="00CB1C88">
      <w:pPr>
        <w:pStyle w:val="CommentText"/>
      </w:pPr>
    </w:p>
    <w:p w14:paraId="4F8B4EE3" w14:textId="77777777" w:rsidR="002F41B5" w:rsidRPr="0057470B" w:rsidRDefault="002F41B5">
      <w:pPr>
        <w:pStyle w:val="CommentTex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2F41B5" w:rsidRPr="0057470B" w14:paraId="79649EAC" w14:textId="77777777">
        <w:trPr>
          <w:cantSplit/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3F2B" w14:textId="77777777" w:rsidR="002F41B5" w:rsidRPr="0057470B" w:rsidRDefault="006C4F83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58</w:t>
            </w:r>
          </w:p>
        </w:tc>
        <w:tc>
          <w:tcPr>
            <w:tcW w:w="864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AA3341" w14:textId="77777777" w:rsidR="002F41B5" w:rsidRPr="0057470B" w:rsidRDefault="00946C6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Kāda veida nodokļus</w:t>
            </w:r>
            <w:r w:rsidR="002F41B5" w:rsidRPr="0057470B">
              <w:rPr>
                <w:b/>
                <w:sz w:val="20"/>
              </w:rPr>
              <w:t xml:space="preserve"> Jūs </w:t>
            </w:r>
            <w:r w:rsidRPr="00B4004D">
              <w:rPr>
                <w:b/>
                <w:sz w:val="20"/>
                <w:highlight w:val="yellow"/>
              </w:rPr>
              <w:t>20</w:t>
            </w:r>
            <w:r w:rsidR="00B4004D" w:rsidRPr="00B4004D">
              <w:rPr>
                <w:b/>
                <w:sz w:val="20"/>
                <w:highlight w:val="yellow"/>
              </w:rPr>
              <w:t>__</w:t>
            </w:r>
            <w:r w:rsidRPr="00B4004D">
              <w:rPr>
                <w:b/>
                <w:sz w:val="20"/>
                <w:highlight w:val="yellow"/>
              </w:rPr>
              <w:t>.</w:t>
            </w:r>
            <w:r w:rsidR="00062188" w:rsidRPr="00B4004D">
              <w:rPr>
                <w:b/>
                <w:sz w:val="20"/>
              </w:rPr>
              <w:t xml:space="preserve"> </w:t>
            </w:r>
            <w:r w:rsidRPr="00B4004D">
              <w:rPr>
                <w:b/>
                <w:sz w:val="20"/>
              </w:rPr>
              <w:t>gada laikā</w:t>
            </w:r>
            <w:r w:rsidRPr="00785AA6">
              <w:rPr>
                <w:b/>
                <w:sz w:val="20"/>
              </w:rPr>
              <w:t xml:space="preserve"> </w:t>
            </w:r>
            <w:r w:rsidR="002F41B5" w:rsidRPr="00785AA6">
              <w:rPr>
                <w:b/>
                <w:sz w:val="20"/>
              </w:rPr>
              <w:t>maksājāt par ienākumiem, kas gūti no uzņēmējdarbības vai pašnodarbinātības?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7D2E43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IQ60</w:t>
            </w:r>
          </w:p>
        </w:tc>
      </w:tr>
      <w:tr w:rsidR="002F41B5" w:rsidRPr="0057470B" w14:paraId="4C7DFE2C" w14:textId="77777777">
        <w:trPr>
          <w:cantSplit/>
          <w:trHeight w:val="19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2820A0" w14:textId="77777777" w:rsidR="002F41B5" w:rsidRPr="0057470B" w:rsidRDefault="002F41B5">
            <w:pPr>
              <w:ind w:right="-109" w:hanging="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786295" w14:textId="77777777" w:rsidR="002F41B5" w:rsidRPr="0057470B" w:rsidRDefault="002F41B5">
            <w:pPr>
              <w:rPr>
                <w:b/>
                <w:color w:val="FF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6ABA68" w14:textId="77777777" w:rsidR="002F41B5" w:rsidRPr="0057470B" w:rsidRDefault="002F41B5">
            <w:pPr>
              <w:rPr>
                <w:color w:val="FF0000"/>
                <w:sz w:val="16"/>
              </w:rPr>
            </w:pPr>
          </w:p>
        </w:tc>
      </w:tr>
      <w:tr w:rsidR="002F41B5" w:rsidRPr="0057470B" w14:paraId="636E91A2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CC863" w14:textId="77777777" w:rsidR="002F41B5" w:rsidRPr="0057470B" w:rsidRDefault="002F41B5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02EBE" w14:textId="77777777" w:rsidR="002F41B5" w:rsidRPr="0057470B" w:rsidRDefault="002F41B5" w:rsidP="009F54D5">
            <w:pPr>
              <w:spacing w:before="60"/>
              <w:ind w:left="397" w:right="-108"/>
              <w:rPr>
                <w:i/>
                <w:sz w:val="18"/>
                <w:szCs w:val="20"/>
              </w:rPr>
            </w:pPr>
            <w:r w:rsidRPr="0057470B">
              <w:rPr>
                <w:sz w:val="18"/>
              </w:rPr>
              <w:t>Tika maksāts tikai ienākuma nodoklis...….……………</w:t>
            </w:r>
            <w:r w:rsidR="009F54D5" w:rsidRPr="0057470B">
              <w:rPr>
                <w:sz w:val="18"/>
              </w:rPr>
              <w:t>…</w:t>
            </w:r>
            <w:r w:rsidRPr="0057470B">
              <w:rPr>
                <w:sz w:val="18"/>
              </w:rPr>
              <w:t>…….…….……..…….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3E1260" w14:textId="77777777" w:rsidR="002F41B5" w:rsidRPr="0057470B" w:rsidRDefault="002F41B5" w:rsidP="009F54D5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053E7B0" w14:textId="77777777" w:rsidR="002F41B5" w:rsidRPr="0057470B" w:rsidRDefault="001D585E">
            <w:pPr>
              <w:rPr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  <w:lang w:val="en-US"/>
              </w:rPr>
              <w:pict w14:anchorId="3248510E">
                <v:shape id="_x0000_s1122" type="#_x0000_t88" style="position:absolute;margin-left:-.6pt;margin-top:1.7pt;width:12.3pt;height:49pt;z-index:251640832;mso-position-horizontal-relative:text;mso-position-vertical-relative:text">
                  <w10:wrap anchorx="page"/>
                </v:shape>
              </w:pict>
            </w:r>
          </w:p>
          <w:p w14:paraId="2DEBF353" w14:textId="77777777" w:rsidR="002F41B5" w:rsidRPr="0057470B" w:rsidRDefault="002F41B5">
            <w:pPr>
              <w:rPr>
                <w:sz w:val="16"/>
                <w:szCs w:val="16"/>
              </w:rPr>
            </w:pPr>
          </w:p>
          <w:p w14:paraId="4FE28D52" w14:textId="77777777" w:rsidR="002F41B5" w:rsidRPr="0057470B" w:rsidRDefault="002F41B5">
            <w:pPr>
              <w:rPr>
                <w:b/>
                <w:sz w:val="20"/>
              </w:rPr>
            </w:pPr>
            <w:r w:rsidRPr="0057470B">
              <w:rPr>
                <w:sz w:val="20"/>
                <w:szCs w:val="20"/>
              </w:rPr>
              <w:t xml:space="preserve">      </w:t>
            </w: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59</w:t>
            </w:r>
          </w:p>
          <w:p w14:paraId="415466AB" w14:textId="77777777" w:rsidR="002F41B5" w:rsidRPr="0057470B" w:rsidRDefault="002F41B5">
            <w:pPr>
              <w:rPr>
                <w:b/>
                <w:sz w:val="8"/>
              </w:rPr>
            </w:pPr>
          </w:p>
          <w:p w14:paraId="5DF38CD4" w14:textId="77777777" w:rsidR="002F41B5" w:rsidRPr="0057470B" w:rsidRDefault="002F41B5" w:rsidP="009F54D5">
            <w:pPr>
              <w:spacing w:before="320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t xml:space="preserve">      </w:t>
            </w: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62</w:t>
            </w:r>
          </w:p>
        </w:tc>
      </w:tr>
      <w:tr w:rsidR="002F41B5" w:rsidRPr="0057470B" w14:paraId="2225F950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5CDEB" w14:textId="77777777" w:rsidR="002F41B5" w:rsidRPr="0057470B" w:rsidRDefault="002F41B5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97095" w14:textId="77777777" w:rsidR="002F41B5" w:rsidRPr="0057470B" w:rsidRDefault="002F41B5" w:rsidP="009F54D5">
            <w:pPr>
              <w:spacing w:before="60"/>
              <w:ind w:left="397" w:right="-108"/>
              <w:rPr>
                <w:i/>
                <w:sz w:val="18"/>
                <w:szCs w:val="20"/>
              </w:rPr>
            </w:pPr>
            <w:r w:rsidRPr="0057470B">
              <w:rPr>
                <w:sz w:val="18"/>
              </w:rPr>
              <w:t>Tika veiktas tikai sociālās apdrošināšanas iemaksas ……</w:t>
            </w:r>
            <w:r w:rsidR="009F54D5" w:rsidRPr="0057470B">
              <w:rPr>
                <w:sz w:val="18"/>
              </w:rPr>
              <w:t>….</w:t>
            </w:r>
            <w:r w:rsidRPr="0057470B">
              <w:rPr>
                <w:sz w:val="18"/>
              </w:rPr>
              <w:t>.………………….....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70F786" w14:textId="77777777" w:rsidR="002F41B5" w:rsidRPr="0057470B" w:rsidRDefault="002F41B5" w:rsidP="009F54D5">
            <w:pPr>
              <w:spacing w:before="8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70D478AA" w14:textId="77777777" w:rsidR="002F41B5" w:rsidRPr="0057470B" w:rsidRDefault="002F41B5">
            <w:pPr>
              <w:rPr>
                <w:sz w:val="20"/>
                <w:szCs w:val="20"/>
              </w:rPr>
            </w:pPr>
          </w:p>
        </w:tc>
      </w:tr>
      <w:tr w:rsidR="002F41B5" w:rsidRPr="0057470B" w14:paraId="1CD4F045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A26BD" w14:textId="77777777" w:rsidR="002F41B5" w:rsidRPr="0057470B" w:rsidRDefault="002F41B5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CEEBC" w14:textId="77777777" w:rsidR="002F41B5" w:rsidRPr="0057470B" w:rsidRDefault="002F41B5" w:rsidP="009F54D5">
            <w:pPr>
              <w:spacing w:before="60"/>
              <w:ind w:left="397" w:right="-108"/>
              <w:rPr>
                <w:sz w:val="18"/>
                <w:szCs w:val="20"/>
              </w:rPr>
            </w:pPr>
            <w:r w:rsidRPr="0057470B">
              <w:rPr>
                <w:sz w:val="18"/>
              </w:rPr>
              <w:t>Tika maksāts gan ienākuma nodoklis, gan sociālās apdrošināšanas iemaksas…………………………………..…………………………</w:t>
            </w:r>
            <w:r w:rsidR="009F54D5" w:rsidRPr="0057470B">
              <w:rPr>
                <w:sz w:val="18"/>
              </w:rPr>
              <w:t>….</w:t>
            </w:r>
            <w:r w:rsidRPr="0057470B">
              <w:rPr>
                <w:sz w:val="18"/>
              </w:rPr>
              <w:t>..………..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2F867A" w14:textId="77777777" w:rsidR="002F41B5" w:rsidRPr="0057470B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vMerge/>
            <w:tcBorders>
              <w:left w:val="nil"/>
              <w:right w:val="nil"/>
            </w:tcBorders>
            <w:vAlign w:val="bottom"/>
          </w:tcPr>
          <w:p w14:paraId="1E46CA8B" w14:textId="77777777" w:rsidR="002F41B5" w:rsidRPr="0057470B" w:rsidRDefault="002F41B5">
            <w:pPr>
              <w:rPr>
                <w:sz w:val="20"/>
                <w:szCs w:val="20"/>
              </w:rPr>
            </w:pPr>
          </w:p>
        </w:tc>
      </w:tr>
      <w:tr w:rsidR="002F41B5" w:rsidRPr="0057470B" w14:paraId="6C1760AA" w14:textId="77777777">
        <w:trPr>
          <w:gridBefore w:val="2"/>
          <w:gridAfter w:val="1"/>
          <w:wBefore w:w="851" w:type="dxa"/>
          <w:wAfter w:w="14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23C44" w14:textId="77777777" w:rsidR="002F41B5" w:rsidRPr="0057470B" w:rsidRDefault="002F41B5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ED532" w14:textId="77777777" w:rsidR="002F41B5" w:rsidRPr="0057470B" w:rsidRDefault="002F41B5" w:rsidP="009F54D5">
            <w:pPr>
              <w:spacing w:before="60"/>
              <w:ind w:left="397" w:right="-108"/>
              <w:rPr>
                <w:sz w:val="18"/>
                <w:szCs w:val="20"/>
              </w:rPr>
            </w:pPr>
            <w:r w:rsidRPr="0057470B">
              <w:rPr>
                <w:sz w:val="18"/>
              </w:rPr>
              <w:t>Netika maksāti nodokļi…………………………………………………</w:t>
            </w:r>
            <w:r w:rsidR="009F54D5" w:rsidRPr="0057470B">
              <w:rPr>
                <w:sz w:val="18"/>
              </w:rPr>
              <w:t>….</w:t>
            </w:r>
            <w:r w:rsidRPr="0057470B">
              <w:rPr>
                <w:sz w:val="18"/>
              </w:rPr>
              <w:t>...…….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A67F" w14:textId="77777777" w:rsidR="002F41B5" w:rsidRPr="0057470B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vMerge/>
            <w:tcBorders>
              <w:left w:val="nil"/>
              <w:bottom w:val="nil"/>
              <w:right w:val="nil"/>
            </w:tcBorders>
            <w:vAlign w:val="bottom"/>
          </w:tcPr>
          <w:p w14:paraId="14B12CFB" w14:textId="77777777" w:rsidR="002F41B5" w:rsidRPr="0057470B" w:rsidRDefault="002F41B5">
            <w:pPr>
              <w:rPr>
                <w:color w:val="FF0000"/>
                <w:sz w:val="20"/>
                <w:szCs w:val="20"/>
              </w:rPr>
            </w:pPr>
          </w:p>
        </w:tc>
      </w:tr>
    </w:tbl>
    <w:p w14:paraId="57E43E89" w14:textId="77777777" w:rsidR="005A1E10" w:rsidRPr="0057470B" w:rsidRDefault="005A1E10">
      <w:pPr>
        <w:pStyle w:val="CommentText"/>
        <w:rPr>
          <w:sz w:val="2"/>
          <w:szCs w:val="2"/>
        </w:rPr>
      </w:pPr>
    </w:p>
    <w:p w14:paraId="6A3FF372" w14:textId="77777777" w:rsidR="002F41B5" w:rsidRPr="0057470B" w:rsidRDefault="002F41B5">
      <w:pPr>
        <w:pStyle w:val="CommentText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425"/>
        <w:gridCol w:w="567"/>
        <w:gridCol w:w="567"/>
      </w:tblGrid>
      <w:tr w:rsidR="002F41B5" w:rsidRPr="0057470B" w14:paraId="0D75155D" w14:textId="77777777" w:rsidTr="009F54D5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48E9" w14:textId="77777777" w:rsidR="002F41B5" w:rsidRPr="0057470B" w:rsidRDefault="006C4F83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59</w:t>
            </w:r>
          </w:p>
        </w:tc>
        <w:tc>
          <w:tcPr>
            <w:tcW w:w="836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D8ED15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No</w:t>
            </w:r>
            <w:r w:rsidR="00946C6B">
              <w:rPr>
                <w:b/>
                <w:sz w:val="20"/>
              </w:rPr>
              <w:t>rādiet</w:t>
            </w:r>
            <w:r w:rsidRPr="0057470B">
              <w:rPr>
                <w:b/>
                <w:sz w:val="20"/>
              </w:rPr>
              <w:t xml:space="preserve"> summu, ko samaksājāt nodokļos </w:t>
            </w:r>
            <w:r w:rsidR="00946C6B" w:rsidRPr="00B4004D">
              <w:rPr>
                <w:b/>
                <w:sz w:val="20"/>
                <w:highlight w:val="yellow"/>
              </w:rPr>
              <w:t>20</w:t>
            </w:r>
            <w:r w:rsidR="00B4004D" w:rsidRPr="00B4004D">
              <w:rPr>
                <w:b/>
                <w:sz w:val="20"/>
                <w:highlight w:val="yellow"/>
              </w:rPr>
              <w:t>__</w:t>
            </w:r>
            <w:r w:rsidR="00946C6B" w:rsidRPr="00B4004D">
              <w:rPr>
                <w:b/>
                <w:sz w:val="20"/>
                <w:highlight w:val="yellow"/>
              </w:rPr>
              <w:t>.</w:t>
            </w:r>
            <w:r w:rsidRPr="00B4004D">
              <w:rPr>
                <w:b/>
                <w:sz w:val="20"/>
              </w:rPr>
              <w:t xml:space="preserve"> gadā</w:t>
            </w:r>
            <w:r w:rsidRPr="0057470B">
              <w:rPr>
                <w:b/>
                <w:sz w:val="20"/>
              </w:rPr>
              <w:t>!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C21B0" w14:textId="77777777" w:rsidR="002F41B5" w:rsidRPr="0057470B" w:rsidRDefault="002F41B5">
            <w:pPr>
              <w:jc w:val="center"/>
              <w:rPr>
                <w:color w:val="C0C0C0"/>
                <w:sz w:val="8"/>
                <w:szCs w:val="20"/>
              </w:rPr>
            </w:pPr>
            <w:r w:rsidRPr="0057470B">
              <w:rPr>
                <w:color w:val="C0C0C0"/>
                <w:sz w:val="16"/>
              </w:rPr>
              <w:t>HY140IT_1</w:t>
            </w:r>
          </w:p>
        </w:tc>
      </w:tr>
      <w:tr w:rsidR="002F41B5" w:rsidRPr="0057470B" w14:paraId="1DA5D107" w14:textId="77777777">
        <w:trPr>
          <w:gridBefore w:val="2"/>
          <w:gridAfter w:val="1"/>
          <w:wBefore w:w="4820" w:type="dxa"/>
          <w:wAfter w:w="567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13BA4" w14:textId="77777777" w:rsidR="002F41B5" w:rsidRPr="0057470B" w:rsidRDefault="00955F14" w:rsidP="009F54D5">
            <w:pPr>
              <w:spacing w:before="120"/>
              <w:ind w:right="34"/>
              <w:jc w:val="right"/>
              <w:rPr>
                <w:i/>
                <w:sz w:val="18"/>
                <w:szCs w:val="20"/>
              </w:rPr>
            </w:pPr>
            <w:r w:rsidRPr="0057470B">
              <w:rPr>
                <w:i/>
                <w:sz w:val="18"/>
              </w:rPr>
              <w:t>E</w:t>
            </w:r>
            <w:r w:rsidR="003967EC" w:rsidRPr="0057470B">
              <w:rPr>
                <w:i/>
                <w:sz w:val="18"/>
              </w:rPr>
              <w:t>uro</w:t>
            </w:r>
            <w:r w:rsidR="002F41B5" w:rsidRPr="0057470B">
              <w:rPr>
                <w:i/>
                <w:sz w:val="18"/>
              </w:rPr>
              <w:t xml:space="preserve"> </w:t>
            </w:r>
          </w:p>
          <w:p w14:paraId="1319FEE3" w14:textId="77777777" w:rsidR="002F41B5" w:rsidRPr="0057470B" w:rsidRDefault="002F41B5" w:rsidP="009F54D5">
            <w:pPr>
              <w:spacing w:before="120"/>
              <w:ind w:right="34"/>
              <w:jc w:val="right"/>
              <w:rPr>
                <w:sz w:val="18"/>
                <w:szCs w:val="20"/>
              </w:rPr>
            </w:pPr>
            <w:r w:rsidRPr="0057470B">
              <w:rPr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0B0D" w14:textId="77777777" w:rsidR="002F41B5" w:rsidRPr="0057470B" w:rsidRDefault="002F41B5" w:rsidP="00C50AA5">
            <w:pPr>
              <w:spacing w:before="120"/>
              <w:jc w:val="center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t>____________</w:t>
            </w:r>
          </w:p>
          <w:p w14:paraId="1E38E198" w14:textId="77777777" w:rsidR="002F41B5" w:rsidRPr="0057470B" w:rsidRDefault="002F41B5" w:rsidP="009F54D5">
            <w:pPr>
              <w:spacing w:before="180" w:after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33EF7" w14:textId="77777777" w:rsidR="002F41B5" w:rsidRPr="0057470B" w:rsidRDefault="002F41B5">
            <w:pPr>
              <w:spacing w:before="40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62</w:t>
            </w:r>
          </w:p>
          <w:p w14:paraId="54034CCA" w14:textId="77777777" w:rsidR="002F41B5" w:rsidRPr="0057470B" w:rsidRDefault="002F41B5" w:rsidP="00C50AA5">
            <w:pPr>
              <w:spacing w:before="120"/>
              <w:rPr>
                <w:sz w:val="16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6C4F83" w:rsidRPr="0057470B">
              <w:rPr>
                <w:b/>
                <w:sz w:val="20"/>
              </w:rPr>
              <w:t xml:space="preserve"> 60</w:t>
            </w:r>
          </w:p>
        </w:tc>
      </w:tr>
    </w:tbl>
    <w:p w14:paraId="7D50C5BE" w14:textId="77777777" w:rsidR="002F41B5" w:rsidRPr="0057470B" w:rsidRDefault="002F41B5">
      <w:pPr>
        <w:rPr>
          <w:color w:val="FF0000"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974"/>
        <w:gridCol w:w="2397"/>
        <w:gridCol w:w="567"/>
        <w:gridCol w:w="425"/>
        <w:gridCol w:w="850"/>
        <w:gridCol w:w="142"/>
      </w:tblGrid>
      <w:tr w:rsidR="00C95F96" w:rsidRPr="007C6E47" w14:paraId="0B44328D" w14:textId="77777777" w:rsidTr="000102AC">
        <w:trPr>
          <w:cantSplit/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FFD0" w14:textId="77777777" w:rsidR="00C95F96" w:rsidRPr="007C6E47" w:rsidRDefault="00C95F96" w:rsidP="000102A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C6E47">
              <w:rPr>
                <w:b/>
                <w:sz w:val="20"/>
              </w:rPr>
              <w:t>60</w:t>
            </w:r>
          </w:p>
        </w:tc>
        <w:tc>
          <w:tcPr>
            <w:tcW w:w="836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6896B8" w14:textId="77777777" w:rsidR="00C95F96" w:rsidRPr="007C6E47" w:rsidRDefault="001D585E" w:rsidP="000102AC">
            <w:pPr>
              <w:jc w:val="both"/>
              <w:rPr>
                <w:b/>
                <w:sz w:val="20"/>
                <w:szCs w:val="20"/>
              </w:rPr>
            </w:pPr>
            <w:r>
              <w:rPr>
                <w:noProof/>
                <w:sz w:val="18"/>
                <w:szCs w:val="20"/>
              </w:rPr>
              <w:pict w14:anchorId="1B5A5EA7">
                <v:roundrect id="_x0000_s1344" style="position:absolute;left:0;text-align:left;margin-left:-.2pt;margin-top:20.4pt;width:66.75pt;height:21.1pt;z-index:251681792;mso-position-horizontal-relative:text;mso-position-vertical-relative:text" arcsize="10923f">
                  <v:textbox style="mso-next-textbox:#_x0000_s1344">
                    <w:txbxContent>
                      <w:p w14:paraId="09747BD1" w14:textId="77777777" w:rsidR="00C95F96" w:rsidRDefault="00C95F96" w:rsidP="00C95F96">
                        <w:r w:rsidRPr="007C6E47">
                          <w:rPr>
                            <w:sz w:val="20"/>
                            <w:szCs w:val="20"/>
                          </w:rPr>
                          <w:t>7.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C95F96" w:rsidRPr="007C6E47">
              <w:rPr>
                <w:b/>
                <w:sz w:val="20"/>
              </w:rPr>
              <w:t xml:space="preserve">Kādās robežās bija summa, kas tika samaksāta </w:t>
            </w:r>
            <w:r w:rsidR="00C95F96" w:rsidRPr="00785AA6">
              <w:rPr>
                <w:b/>
                <w:sz w:val="20"/>
              </w:rPr>
              <w:t xml:space="preserve">nodokļos </w:t>
            </w:r>
            <w:r w:rsidR="00C95F96" w:rsidRPr="00B4004D">
              <w:rPr>
                <w:b/>
                <w:sz w:val="20"/>
                <w:highlight w:val="yellow"/>
              </w:rPr>
              <w:t>20</w:t>
            </w:r>
            <w:r w:rsidR="00B4004D" w:rsidRPr="00B4004D">
              <w:rPr>
                <w:b/>
                <w:sz w:val="20"/>
                <w:highlight w:val="yellow"/>
              </w:rPr>
              <w:t>__</w:t>
            </w:r>
            <w:r w:rsidR="00C95F96" w:rsidRPr="00B4004D">
              <w:rPr>
                <w:b/>
                <w:sz w:val="20"/>
                <w:highlight w:val="yellow"/>
              </w:rPr>
              <w:t>.</w:t>
            </w:r>
            <w:r w:rsidR="00C95F96" w:rsidRPr="00B4004D">
              <w:rPr>
                <w:b/>
                <w:sz w:val="20"/>
              </w:rPr>
              <w:t xml:space="preserve"> gada laikā</w:t>
            </w:r>
            <w:r w:rsidR="00C95F96" w:rsidRPr="007C6E47">
              <w:rPr>
                <w:b/>
                <w:sz w:val="20"/>
              </w:rPr>
              <w:t>?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76AE79C" w14:textId="77777777" w:rsidR="00C95F96" w:rsidRPr="007C6E47" w:rsidRDefault="00C95F96" w:rsidP="000102AC">
            <w:pPr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7C6E47">
              <w:rPr>
                <w:color w:val="808080"/>
                <w:sz w:val="16"/>
              </w:rPr>
              <w:t>HY140IT_1a</w:t>
            </w:r>
          </w:p>
        </w:tc>
      </w:tr>
      <w:tr w:rsidR="00C95F96" w:rsidRPr="007C6E47" w14:paraId="79410600" w14:textId="77777777" w:rsidTr="000102AC">
        <w:trPr>
          <w:cantSplit/>
          <w:trHeight w:val="225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540DC2" w14:textId="77777777" w:rsidR="00C95F96" w:rsidRPr="007C6E47" w:rsidRDefault="00C95F96" w:rsidP="000102AC">
            <w:pPr>
              <w:ind w:left="-108" w:right="-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A0B0B4" w14:textId="77777777" w:rsidR="00C95F96" w:rsidRPr="007C6E47" w:rsidRDefault="00C95F96" w:rsidP="000102AC">
            <w:pPr>
              <w:spacing w:line="216" w:lineRule="auto"/>
              <w:rPr>
                <w:b/>
                <w:color w:val="FF000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A7D271" w14:textId="77777777" w:rsidR="00C95F96" w:rsidRPr="007C6E47" w:rsidRDefault="00C95F96" w:rsidP="000102AC">
            <w:pPr>
              <w:rPr>
                <w:color w:val="FF0000"/>
                <w:sz w:val="16"/>
              </w:rPr>
            </w:pPr>
          </w:p>
        </w:tc>
      </w:tr>
      <w:tr w:rsidR="00C95F96" w:rsidRPr="007C6E47" w14:paraId="41C6B3AD" w14:textId="77777777" w:rsidTr="000102AC">
        <w:trPr>
          <w:gridBefore w:val="2"/>
          <w:gridAfter w:val="1"/>
          <w:wBefore w:w="5400" w:type="dxa"/>
          <w:wAfter w:w="142" w:type="dxa"/>
          <w:cantSplit/>
          <w:trHeight w:val="230"/>
        </w:trPr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01CBE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i/>
                <w:sz w:val="18"/>
                <w:szCs w:val="20"/>
              </w:rPr>
            </w:pPr>
            <w:r w:rsidRPr="007C6E47">
              <w:rPr>
                <w:sz w:val="18"/>
              </w:rPr>
              <w:t>Mazāka par</w:t>
            </w:r>
            <w:r w:rsidRPr="007C6E47">
              <w:rPr>
                <w:i/>
                <w:sz w:val="18"/>
              </w:rPr>
              <w:t xml:space="preserve"> </w:t>
            </w:r>
            <w:r w:rsidRPr="007C6E47">
              <w:rPr>
                <w:sz w:val="18"/>
              </w:rPr>
              <w:t xml:space="preserve">70,01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……….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9AB90D9" w14:textId="77777777" w:rsidR="00C95F96" w:rsidRPr="007C6E47" w:rsidRDefault="001D585E" w:rsidP="000102AC">
            <w:pPr>
              <w:spacing w:before="100" w:line="216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w:pict w14:anchorId="74EDFAF7">
                <v:shape id="_x0000_s1343" type="#_x0000_t88" style="position:absolute;left:0;text-align:left;margin-left:22.2pt;margin-top:-.1pt;width:11.45pt;height:134.65pt;z-index:251680768;mso-position-horizontal-relative:text;mso-position-vertical-relative:text">
                  <w10:wrap anchorx="page"/>
                </v:shape>
              </w:pict>
            </w:r>
            <w:r w:rsidR="00C95F96" w:rsidRPr="007C6E47">
              <w:rPr>
                <w:sz w:val="20"/>
                <w:szCs w:val="20"/>
              </w:rPr>
              <w:t>1</w:t>
            </w:r>
          </w:p>
          <w:p w14:paraId="15E096EC" w14:textId="77777777" w:rsidR="00C95F96" w:rsidRPr="007C6E47" w:rsidRDefault="00C95F96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2</w:t>
            </w:r>
          </w:p>
          <w:p w14:paraId="640A9727" w14:textId="77777777" w:rsidR="00C95F96" w:rsidRPr="007C6E47" w:rsidRDefault="00C95F96" w:rsidP="000102AC">
            <w:pPr>
              <w:spacing w:before="8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3</w:t>
            </w:r>
          </w:p>
          <w:p w14:paraId="05558E96" w14:textId="77777777" w:rsidR="00C95F96" w:rsidRPr="007C6E47" w:rsidRDefault="00C95F96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4</w:t>
            </w:r>
          </w:p>
          <w:p w14:paraId="3E4BB4AF" w14:textId="77777777" w:rsidR="00C95F96" w:rsidRPr="007C6E47" w:rsidRDefault="00C95F96" w:rsidP="000102AC">
            <w:pPr>
              <w:spacing w:before="8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5</w:t>
            </w:r>
          </w:p>
          <w:p w14:paraId="795F6D25" w14:textId="77777777" w:rsidR="00C95F96" w:rsidRPr="007C6E47" w:rsidRDefault="00C95F96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6</w:t>
            </w:r>
          </w:p>
          <w:p w14:paraId="5CEB20E5" w14:textId="77777777" w:rsidR="00C95F96" w:rsidRPr="007C6E47" w:rsidRDefault="00C95F96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7</w:t>
            </w:r>
          </w:p>
          <w:p w14:paraId="4359E628" w14:textId="77777777" w:rsidR="00C95F96" w:rsidRPr="007C6E47" w:rsidRDefault="00C95F96" w:rsidP="000102AC">
            <w:pPr>
              <w:spacing w:before="6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8</w:t>
            </w:r>
          </w:p>
          <w:p w14:paraId="6ADF54C3" w14:textId="77777777" w:rsidR="00C95F96" w:rsidRPr="007C6E47" w:rsidRDefault="00C95F96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9</w:t>
            </w:r>
          </w:p>
          <w:p w14:paraId="14C39A94" w14:textId="77777777" w:rsidR="00C95F96" w:rsidRPr="007C6E47" w:rsidRDefault="00C95F96" w:rsidP="000102AC">
            <w:pPr>
              <w:spacing w:before="40" w:after="40" w:line="216" w:lineRule="auto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2F0DDC3C" w14:textId="77777777" w:rsidR="00C95F96" w:rsidRPr="007C6E47" w:rsidRDefault="00C95F96" w:rsidP="000102AC">
            <w:pPr>
              <w:jc w:val="center"/>
              <w:rPr>
                <w:sz w:val="16"/>
                <w:szCs w:val="20"/>
              </w:rPr>
            </w:pPr>
            <w:r w:rsidRPr="007C6E47">
              <w:rPr>
                <w:b/>
                <w:sz w:val="20"/>
              </w:rPr>
              <w:sym w:font="Symbol" w:char="00AE"/>
            </w:r>
            <w:r w:rsidRPr="007C6E47">
              <w:rPr>
                <w:b/>
                <w:sz w:val="20"/>
              </w:rPr>
              <w:t xml:space="preserve"> 62</w:t>
            </w:r>
          </w:p>
        </w:tc>
      </w:tr>
      <w:tr w:rsidR="00C95F96" w:rsidRPr="007C6E47" w14:paraId="4451698B" w14:textId="77777777" w:rsidTr="000102AC">
        <w:trPr>
          <w:gridBefore w:val="2"/>
          <w:gridAfter w:val="1"/>
          <w:wBefore w:w="5400" w:type="dxa"/>
          <w:wAfter w:w="142" w:type="dxa"/>
          <w:cantSplit/>
          <w:trHeight w:val="222"/>
        </w:trPr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7D16E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7C6E47">
              <w:rPr>
                <w:sz w:val="18"/>
              </w:rPr>
              <w:t xml:space="preserve">70,01–150,00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...……….....</w:t>
            </w:r>
          </w:p>
          <w:p w14:paraId="1E5A6425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7C6E47">
              <w:rPr>
                <w:sz w:val="18"/>
              </w:rPr>
              <w:t xml:space="preserve">150,01–300,00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….....…….</w:t>
            </w:r>
          </w:p>
          <w:p w14:paraId="0CC0AA99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7C6E47">
              <w:rPr>
                <w:sz w:val="18"/>
              </w:rPr>
              <w:t xml:space="preserve">300,01–450,00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…..…..…..</w:t>
            </w:r>
          </w:p>
          <w:p w14:paraId="565D6A2D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7C6E47">
              <w:rPr>
                <w:sz w:val="18"/>
              </w:rPr>
              <w:t xml:space="preserve">450,01–600,00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.…….....…</w:t>
            </w:r>
          </w:p>
          <w:p w14:paraId="58BF1BD5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  <w:szCs w:val="20"/>
              </w:rPr>
            </w:pPr>
            <w:r w:rsidRPr="007C6E47">
              <w:rPr>
                <w:sz w:val="18"/>
              </w:rPr>
              <w:t xml:space="preserve">600,01–1000,00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……...….</w:t>
            </w:r>
          </w:p>
          <w:p w14:paraId="369BB244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</w:rPr>
            </w:pPr>
            <w:r w:rsidRPr="007C6E47">
              <w:rPr>
                <w:sz w:val="18"/>
              </w:rPr>
              <w:t xml:space="preserve">1000,01 – 2000,00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………</w:t>
            </w:r>
          </w:p>
          <w:p w14:paraId="0E12A629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</w:rPr>
            </w:pPr>
            <w:r w:rsidRPr="007C6E47">
              <w:rPr>
                <w:sz w:val="18"/>
              </w:rPr>
              <w:t xml:space="preserve">2000,01 – 3000,00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......…..</w:t>
            </w:r>
          </w:p>
          <w:p w14:paraId="7C7D22FF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</w:rPr>
            </w:pPr>
            <w:r w:rsidRPr="007C6E47">
              <w:rPr>
                <w:sz w:val="18"/>
              </w:rPr>
              <w:t xml:space="preserve">3000,01 un vairāk </w:t>
            </w:r>
            <w:r w:rsidRPr="007C6E47">
              <w:rPr>
                <w:i/>
                <w:sz w:val="18"/>
              </w:rPr>
              <w:t>euro</w:t>
            </w:r>
            <w:r w:rsidRPr="007C6E47">
              <w:rPr>
                <w:sz w:val="18"/>
              </w:rPr>
              <w:t>..……...</w:t>
            </w:r>
          </w:p>
          <w:p w14:paraId="67B48200" w14:textId="77777777" w:rsidR="00C95F96" w:rsidRPr="007C6E47" w:rsidRDefault="00C95F96" w:rsidP="000102AC">
            <w:pPr>
              <w:spacing w:before="80" w:line="216" w:lineRule="auto"/>
              <w:ind w:right="-108"/>
              <w:rPr>
                <w:sz w:val="18"/>
              </w:rPr>
            </w:pPr>
            <w:r w:rsidRPr="007C6E47">
              <w:rPr>
                <w:sz w:val="18"/>
              </w:rPr>
              <w:t>Nezina, AA………………...…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2EC3376" w14:textId="77777777" w:rsidR="00C95F96" w:rsidRPr="007C6E47" w:rsidRDefault="00C95F96" w:rsidP="000102AC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0A7EFA35" w14:textId="77777777" w:rsidR="00C95F96" w:rsidRPr="007C6E47" w:rsidRDefault="00C95F96" w:rsidP="000102AC">
            <w:pPr>
              <w:jc w:val="center"/>
              <w:rPr>
                <w:b/>
                <w:sz w:val="20"/>
              </w:rPr>
            </w:pPr>
          </w:p>
        </w:tc>
      </w:tr>
    </w:tbl>
    <w:p w14:paraId="024ACC5F" w14:textId="77777777" w:rsidR="002F41B5" w:rsidRPr="005A1E10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985"/>
        <w:gridCol w:w="708"/>
        <w:gridCol w:w="3261"/>
        <w:gridCol w:w="708"/>
        <w:gridCol w:w="709"/>
      </w:tblGrid>
      <w:tr w:rsidR="002F41B5" w:rsidRPr="0057470B" w14:paraId="5B3650EA" w14:textId="77777777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07F2" w14:textId="77777777" w:rsidR="002F41B5" w:rsidRPr="0057470B" w:rsidRDefault="00A860F7">
            <w:pPr>
              <w:pStyle w:val="Heading4"/>
              <w:rPr>
                <w:rFonts w:ascii="Times New Roman" w:eastAsia="Times New Roman" w:hAnsi="Times New Roman"/>
                <w:szCs w:val="20"/>
              </w:rPr>
            </w:pPr>
            <w:r w:rsidRPr="0057470B">
              <w:rPr>
                <w:rFonts w:ascii="Times New Roman" w:eastAsia="Times New Roman" w:hAnsi="Times New Roman"/>
              </w:rPr>
              <w:t>61</w:t>
            </w:r>
          </w:p>
        </w:tc>
        <w:tc>
          <w:tcPr>
            <w:tcW w:w="8646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308192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Vai </w:t>
            </w:r>
            <w:r w:rsidR="00946C6B" w:rsidRPr="00172883">
              <w:rPr>
                <w:b/>
                <w:color w:val="000000"/>
                <w:sz w:val="20"/>
                <w:highlight w:val="yellow"/>
              </w:rPr>
              <w:t>20</w:t>
            </w:r>
            <w:r w:rsidR="00172883" w:rsidRPr="00172883">
              <w:rPr>
                <w:b/>
                <w:color w:val="000000"/>
                <w:sz w:val="20"/>
                <w:highlight w:val="yellow"/>
              </w:rPr>
              <w:t>__</w:t>
            </w:r>
            <w:r w:rsidR="00946C6B" w:rsidRPr="00172883">
              <w:rPr>
                <w:b/>
                <w:color w:val="000000"/>
                <w:sz w:val="20"/>
                <w:highlight w:val="yellow"/>
              </w:rPr>
              <w:t>.</w:t>
            </w:r>
            <w:r w:rsidRPr="00172883">
              <w:rPr>
                <w:b/>
                <w:color w:val="000000"/>
                <w:sz w:val="20"/>
              </w:rPr>
              <w:t xml:space="preserve"> </w:t>
            </w:r>
            <w:r w:rsidRPr="00172883">
              <w:rPr>
                <w:b/>
                <w:sz w:val="20"/>
              </w:rPr>
              <w:t>gada laikā</w:t>
            </w:r>
            <w:r w:rsidRPr="0057470B">
              <w:rPr>
                <w:b/>
                <w:color w:val="FF0000"/>
                <w:sz w:val="20"/>
              </w:rPr>
              <w:t xml:space="preserve"> </w:t>
            </w:r>
            <w:r w:rsidRPr="0057470B">
              <w:rPr>
                <w:b/>
                <w:color w:val="000000"/>
                <w:sz w:val="20"/>
              </w:rPr>
              <w:t>Jums bija zaudējumi no uzņēmējdarbības vai pašnodarbinātības?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BE7806A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PY050Nd</w:t>
            </w:r>
          </w:p>
        </w:tc>
      </w:tr>
      <w:tr w:rsidR="002F41B5" w:rsidRPr="0057470B" w14:paraId="5354290C" w14:textId="77777777">
        <w:trPr>
          <w:cantSplit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B0077" w14:textId="77777777" w:rsidR="002F41B5" w:rsidRPr="0057470B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DBECD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DBC0D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0D63B1A5" w14:textId="77777777">
        <w:trPr>
          <w:gridBefore w:val="2"/>
          <w:gridAfter w:val="2"/>
          <w:wBefore w:w="2410" w:type="dxa"/>
          <w:wAfter w:w="1417" w:type="dxa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B7819B" w14:textId="77777777" w:rsidR="002F41B5" w:rsidRPr="0057470B" w:rsidRDefault="002F41B5">
            <w:pPr>
              <w:pStyle w:val="BodyText2"/>
              <w:spacing w:before="60"/>
              <w:ind w:right="-108"/>
              <w:rPr>
                <w:rFonts w:ascii="Times New Roman" w:hAnsi="Times New Roman"/>
                <w:i w:val="0"/>
                <w:sz w:val="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F405C1" w14:textId="77777777" w:rsidR="002F41B5" w:rsidRPr="0057470B" w:rsidRDefault="002F41B5">
            <w:pPr>
              <w:spacing w:before="40"/>
              <w:jc w:val="center"/>
              <w:rPr>
                <w:sz w:val="2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8D8CE9" w14:textId="77777777" w:rsidR="002F41B5" w:rsidRPr="0057470B" w:rsidRDefault="002F41B5">
            <w:pPr>
              <w:spacing w:before="40"/>
              <w:rPr>
                <w:b/>
                <w:sz w:val="2"/>
                <w:szCs w:val="20"/>
              </w:rPr>
            </w:pPr>
          </w:p>
        </w:tc>
      </w:tr>
      <w:tr w:rsidR="002F41B5" w:rsidRPr="0057470B" w14:paraId="7F9CDF6E" w14:textId="77777777">
        <w:trPr>
          <w:gridBefore w:val="2"/>
          <w:gridAfter w:val="2"/>
          <w:wBefore w:w="2410" w:type="dxa"/>
          <w:wAfter w:w="1417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C91A" w14:textId="77777777" w:rsidR="002F41B5" w:rsidRPr="0057470B" w:rsidRDefault="002F41B5" w:rsidP="00C50AA5">
            <w:pPr>
              <w:pStyle w:val="BodyText2"/>
              <w:spacing w:before="40" w:after="40"/>
              <w:rPr>
                <w:rFonts w:ascii="Times New Roman" w:hAnsi="Times New Roman"/>
                <w:iCs/>
                <w:sz w:val="18"/>
              </w:rPr>
            </w:pPr>
            <w:r w:rsidRPr="0057470B">
              <w:rPr>
                <w:rFonts w:ascii="Times New Roman" w:hAnsi="Times New Roman"/>
                <w:iCs/>
                <w:sz w:val="18"/>
              </w:rPr>
              <w:t>1. Vai bija zaudējumi?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D332" w14:textId="77777777" w:rsidR="002F41B5" w:rsidRPr="0057470B" w:rsidRDefault="002F41B5" w:rsidP="00C50AA5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7FC74" w14:textId="77777777" w:rsidR="002F41B5" w:rsidRPr="0057470B" w:rsidRDefault="002F41B5" w:rsidP="00C50AA5">
            <w:pPr>
              <w:spacing w:before="40" w:after="40"/>
              <w:rPr>
                <w:bCs/>
                <w:i/>
                <w:iCs/>
                <w:sz w:val="18"/>
                <w:szCs w:val="20"/>
              </w:rPr>
            </w:pPr>
            <w:r w:rsidRPr="0057470B">
              <w:rPr>
                <w:bCs/>
                <w:i/>
                <w:iCs/>
                <w:sz w:val="18"/>
              </w:rPr>
              <w:t>2. Kāda bija zaudējumu summa?</w:t>
            </w:r>
          </w:p>
        </w:tc>
      </w:tr>
      <w:tr w:rsidR="002F41B5" w:rsidRPr="0057470B" w14:paraId="60DD0398" w14:textId="77777777">
        <w:trPr>
          <w:gridBefore w:val="2"/>
          <w:gridAfter w:val="2"/>
          <w:wBefore w:w="2410" w:type="dxa"/>
          <w:wAfter w:w="1417" w:type="dxa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347160" w14:textId="77777777" w:rsidR="002F41B5" w:rsidRPr="0057470B" w:rsidRDefault="002F41B5">
            <w:pPr>
              <w:pStyle w:val="BodyText2"/>
              <w:spacing w:before="60"/>
              <w:ind w:left="175" w:right="-108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JĀ………….…………</w:t>
            </w:r>
          </w:p>
          <w:p w14:paraId="36EE57CD" w14:textId="77777777" w:rsidR="002F41B5" w:rsidRPr="0057470B" w:rsidRDefault="002F41B5" w:rsidP="00C50AA5">
            <w:pPr>
              <w:pStyle w:val="BodyText2"/>
              <w:spacing w:before="8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NĒ…………..………..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AD6" w14:textId="77777777" w:rsidR="002F41B5" w:rsidRPr="0057470B" w:rsidRDefault="002F41B5">
            <w:pPr>
              <w:spacing w:before="6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  <w:p w14:paraId="71974C00" w14:textId="77777777" w:rsidR="002F41B5" w:rsidRPr="0057470B" w:rsidRDefault="002F41B5" w:rsidP="00C50AA5">
            <w:pPr>
              <w:spacing w:before="8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4B8A5E" w14:textId="77777777" w:rsidR="002F41B5" w:rsidRPr="0057470B" w:rsidRDefault="002F41B5">
            <w:pPr>
              <w:spacing w:before="60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Pr="0057470B">
              <w:rPr>
                <w:b/>
                <w:sz w:val="20"/>
              </w:rPr>
              <w:t xml:space="preserve">       </w:t>
            </w:r>
            <w:r w:rsidRPr="0057470B">
              <w:rPr>
                <w:bCs/>
                <w:i/>
                <w:sz w:val="20"/>
              </w:rPr>
              <w:t xml:space="preserve">  </w:t>
            </w:r>
            <w:r w:rsidRPr="0057470B">
              <w:rPr>
                <w:bCs/>
                <w:sz w:val="20"/>
              </w:rPr>
              <w:t>______________</w:t>
            </w:r>
            <w:r w:rsidR="00075439" w:rsidRPr="0057470B">
              <w:rPr>
                <w:bCs/>
                <w:sz w:val="20"/>
              </w:rPr>
              <w:t xml:space="preserve"> </w:t>
            </w:r>
            <w:r w:rsidR="00075439" w:rsidRPr="0057470B">
              <w:rPr>
                <w:bCs/>
                <w:i/>
                <w:sz w:val="18"/>
              </w:rPr>
              <w:t>euro</w:t>
            </w:r>
          </w:p>
          <w:p w14:paraId="7108276A" w14:textId="77777777" w:rsidR="002F41B5" w:rsidRPr="0057470B" w:rsidRDefault="002F41B5">
            <w:pPr>
              <w:pStyle w:val="CommentText"/>
              <w:spacing w:before="60"/>
              <w:rPr>
                <w:sz w:val="12"/>
              </w:rPr>
            </w:pPr>
          </w:p>
        </w:tc>
      </w:tr>
    </w:tbl>
    <w:p w14:paraId="19DFC240" w14:textId="77777777" w:rsidR="002F41B5" w:rsidRPr="0057470B" w:rsidRDefault="002F41B5">
      <w:pPr>
        <w:pStyle w:val="CommentText"/>
        <w:rPr>
          <w:sz w:val="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</w:tblGrid>
      <w:tr w:rsidR="002F41B5" w:rsidRPr="0057470B" w14:paraId="04F864C9" w14:textId="7777777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82BD789" w14:textId="77777777" w:rsidR="002F41B5" w:rsidRPr="0057470B" w:rsidRDefault="002F41B5" w:rsidP="00C50AA5">
            <w:pPr>
              <w:spacing w:before="120" w:after="120"/>
              <w:rPr>
                <w:szCs w:val="20"/>
              </w:rPr>
            </w:pPr>
            <w:r w:rsidRPr="0057470B">
              <w:br w:type="page"/>
            </w:r>
            <w:r w:rsidRPr="0057470B">
              <w:br w:type="page"/>
            </w:r>
            <w:r w:rsidRPr="0057470B">
              <w:rPr>
                <w:b/>
              </w:rPr>
              <w:t>IENĀKUMI NO ĪPAŠUMA</w:t>
            </w:r>
          </w:p>
        </w:tc>
      </w:tr>
    </w:tbl>
    <w:p w14:paraId="483F2778" w14:textId="77777777" w:rsidR="002F41B5" w:rsidRPr="0057470B" w:rsidRDefault="002F41B5">
      <w:pPr>
        <w:pStyle w:val="CommentText"/>
        <w:rPr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534"/>
        <w:gridCol w:w="1134"/>
        <w:gridCol w:w="567"/>
        <w:gridCol w:w="1966"/>
        <w:gridCol w:w="1799"/>
      </w:tblGrid>
      <w:tr w:rsidR="00946C6B" w:rsidRPr="0057470B" w14:paraId="369E224F" w14:textId="77777777" w:rsidTr="00B2246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0621" w14:textId="77777777" w:rsidR="00946C6B" w:rsidRPr="008D66C4" w:rsidRDefault="00946C6B" w:rsidP="000102AC">
            <w:pPr>
              <w:ind w:left="-108" w:right="-108"/>
              <w:jc w:val="center"/>
              <w:rPr>
                <w:b/>
                <w:sz w:val="20"/>
                <w:szCs w:val="20"/>
                <w:highlight w:val="yellow"/>
              </w:rPr>
            </w:pPr>
            <w:r w:rsidRPr="002815C9">
              <w:rPr>
                <w:b/>
                <w:sz w:val="20"/>
              </w:rPr>
              <w:t>62</w:t>
            </w:r>
          </w:p>
        </w:tc>
        <w:tc>
          <w:tcPr>
            <w:tcW w:w="52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9EA2A" w14:textId="77777777" w:rsidR="00946C6B" w:rsidRPr="0057470B" w:rsidRDefault="00946C6B" w:rsidP="000102A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46B7" w14:textId="77777777" w:rsidR="00946C6B" w:rsidRPr="007C6E47" w:rsidRDefault="00946C6B" w:rsidP="000102AC">
            <w:pPr>
              <w:spacing w:before="40" w:after="40"/>
              <w:ind w:right="-85"/>
              <w:jc w:val="center"/>
              <w:rPr>
                <w:b/>
                <w:i/>
                <w:sz w:val="18"/>
                <w:szCs w:val="20"/>
              </w:rPr>
            </w:pPr>
            <w:r w:rsidRPr="007C6E47">
              <w:rPr>
                <w:i/>
                <w:sz w:val="18"/>
              </w:rPr>
              <w:t xml:space="preserve">2. Kāda bija saņemtā </w:t>
            </w:r>
            <w:r w:rsidRPr="007C6E47">
              <w:rPr>
                <w:i/>
                <w:sz w:val="18"/>
                <w:u w:val="single"/>
              </w:rPr>
              <w:t>neto</w:t>
            </w:r>
            <w:r w:rsidRPr="007C6E47">
              <w:rPr>
                <w:i/>
                <w:sz w:val="18"/>
              </w:rPr>
              <w:t xml:space="preserve"> summa? 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C541" w14:textId="77777777" w:rsidR="00946C6B" w:rsidRPr="007C6E47" w:rsidRDefault="00946C6B" w:rsidP="000102AC">
            <w:pPr>
              <w:spacing w:before="40" w:after="40"/>
              <w:ind w:right="-85"/>
              <w:jc w:val="center"/>
              <w:rPr>
                <w:i/>
                <w:sz w:val="18"/>
              </w:rPr>
            </w:pPr>
            <w:r w:rsidRPr="007C6E47">
              <w:rPr>
                <w:i/>
                <w:sz w:val="18"/>
              </w:rPr>
              <w:t xml:space="preserve">3. Kāda bija saņemtā </w:t>
            </w:r>
            <w:r w:rsidRPr="007C6E47">
              <w:rPr>
                <w:i/>
                <w:sz w:val="18"/>
                <w:u w:val="single"/>
              </w:rPr>
              <w:t>bruto</w:t>
            </w:r>
            <w:r w:rsidRPr="007C6E47">
              <w:rPr>
                <w:i/>
                <w:sz w:val="18"/>
              </w:rPr>
              <w:t xml:space="preserve"> summa? </w:t>
            </w:r>
          </w:p>
        </w:tc>
      </w:tr>
      <w:tr w:rsidR="00946C6B" w:rsidRPr="007C6E47" w14:paraId="4D6935AE" w14:textId="77777777" w:rsidTr="00B22468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7066A" w14:textId="77777777" w:rsidR="00946C6B" w:rsidRPr="007C6E47" w:rsidRDefault="00946C6B" w:rsidP="000102AC">
            <w:pPr>
              <w:spacing w:after="120"/>
              <w:jc w:val="center"/>
              <w:rPr>
                <w:color w:val="000000"/>
                <w:sz w:val="20"/>
                <w:szCs w:val="20"/>
              </w:rPr>
            </w:pPr>
            <w:r w:rsidRPr="007C6E47">
              <w:rPr>
                <w:color w:val="000000"/>
                <w:sz w:val="20"/>
              </w:rPr>
              <w:t>A</w:t>
            </w: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DE08EC" w14:textId="77777777" w:rsidR="00946C6B" w:rsidRPr="007C6E47" w:rsidRDefault="00946C6B" w:rsidP="000102AC">
            <w:pPr>
              <w:rPr>
                <w:b/>
                <w:color w:val="000000"/>
                <w:sz w:val="18"/>
                <w:szCs w:val="20"/>
              </w:rPr>
            </w:pPr>
            <w:r w:rsidRPr="007C6E47">
              <w:rPr>
                <w:b/>
                <w:color w:val="000000"/>
                <w:sz w:val="20"/>
              </w:rPr>
              <w:t xml:space="preserve">Vai Jūs </w:t>
            </w:r>
            <w:r w:rsidRPr="00172883">
              <w:rPr>
                <w:b/>
                <w:color w:val="000000"/>
                <w:sz w:val="20"/>
                <w:highlight w:val="yellow"/>
              </w:rPr>
              <w:t>20</w:t>
            </w:r>
            <w:r w:rsidR="00172883" w:rsidRPr="00172883">
              <w:rPr>
                <w:b/>
                <w:color w:val="000000"/>
                <w:sz w:val="20"/>
                <w:highlight w:val="yellow"/>
              </w:rPr>
              <w:t>__</w:t>
            </w:r>
            <w:r w:rsidRPr="00172883">
              <w:rPr>
                <w:b/>
                <w:color w:val="000000"/>
                <w:sz w:val="20"/>
                <w:highlight w:val="yellow"/>
              </w:rPr>
              <w:t>.</w:t>
            </w:r>
            <w:r w:rsidRPr="00172883">
              <w:rPr>
                <w:b/>
                <w:color w:val="000000"/>
                <w:sz w:val="20"/>
              </w:rPr>
              <w:t xml:space="preserve"> gadā</w:t>
            </w:r>
            <w:r w:rsidRPr="007C6E47">
              <w:rPr>
                <w:b/>
                <w:color w:val="000000"/>
                <w:sz w:val="20"/>
              </w:rPr>
              <w:t xml:space="preserve"> esat guvis/-usi ienākumus </w:t>
            </w:r>
            <w:r w:rsidRPr="007C6E47">
              <w:rPr>
                <w:b/>
                <w:color w:val="000000"/>
                <w:sz w:val="18"/>
              </w:rPr>
              <w:t xml:space="preserve">no dividendēm?     </w:t>
            </w:r>
            <w:r w:rsidRPr="007C6E47">
              <w:rPr>
                <w:color w:val="808080"/>
                <w:sz w:val="16"/>
              </w:rPr>
              <w:t>HY090NA1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F551" w14:textId="77777777" w:rsidR="00946C6B" w:rsidRPr="007C6E47" w:rsidRDefault="00946C6B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JĀ………..</w:t>
            </w:r>
          </w:p>
          <w:p w14:paraId="62B7E503" w14:textId="77777777" w:rsidR="00946C6B" w:rsidRPr="007C6E47" w:rsidRDefault="00946C6B" w:rsidP="000102AC">
            <w:pPr>
              <w:pStyle w:val="BodyText2"/>
              <w:spacing w:before="8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NĒ……….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93F5" w14:textId="77777777" w:rsidR="00946C6B" w:rsidRPr="007C6E47" w:rsidRDefault="00946C6B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</w:t>
            </w:r>
          </w:p>
          <w:p w14:paraId="0D0DFF1D" w14:textId="77777777" w:rsidR="00946C6B" w:rsidRPr="007C6E47" w:rsidRDefault="00946C6B" w:rsidP="000102AC">
            <w:pPr>
              <w:spacing w:before="6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00BE98" w14:textId="77777777" w:rsidR="00946C6B" w:rsidRPr="007C6E47" w:rsidRDefault="00946C6B" w:rsidP="000102AC">
            <w:pPr>
              <w:spacing w:before="40"/>
              <w:rPr>
                <w:i/>
                <w:sz w:val="18"/>
              </w:rPr>
            </w:pPr>
            <w:r w:rsidRPr="007C6E47">
              <w:rPr>
                <w:b/>
                <w:sz w:val="20"/>
              </w:rPr>
              <w:sym w:font="Symbol" w:char="00AE"/>
            </w:r>
            <w:r w:rsidRPr="007C6E47">
              <w:rPr>
                <w:b/>
                <w:sz w:val="20"/>
              </w:rPr>
              <w:t xml:space="preserve"> </w:t>
            </w:r>
            <w:r w:rsidRPr="007C6E47">
              <w:rPr>
                <w:sz w:val="20"/>
              </w:rPr>
              <w:t>___________</w:t>
            </w:r>
            <w:r w:rsidRPr="007C6E47">
              <w:rPr>
                <w:i/>
                <w:sz w:val="18"/>
              </w:rPr>
              <w:t xml:space="preserve"> euro</w:t>
            </w:r>
          </w:p>
          <w:p w14:paraId="509CBCDC" w14:textId="77777777" w:rsidR="00946C6B" w:rsidRPr="007C6E47" w:rsidRDefault="00946C6B" w:rsidP="000102AC">
            <w:pPr>
              <w:spacing w:before="40"/>
              <w:rPr>
                <w:color w:val="808080"/>
                <w:sz w:val="16"/>
                <w:szCs w:val="16"/>
              </w:rPr>
            </w:pPr>
            <w:r w:rsidRPr="007C6E47">
              <w:rPr>
                <w:color w:val="808080"/>
                <w:sz w:val="16"/>
                <w:szCs w:val="16"/>
              </w:rPr>
              <w:t xml:space="preserve">                         HY090NA2</w:t>
            </w:r>
            <w:r w:rsidRPr="007C6E47">
              <w:rPr>
                <w:sz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36A4" w14:textId="77777777" w:rsidR="00946C6B" w:rsidRPr="007C6E47" w:rsidRDefault="00946C6B" w:rsidP="000102AC">
            <w:pPr>
              <w:spacing w:before="40"/>
              <w:rPr>
                <w:i/>
                <w:sz w:val="18"/>
              </w:rPr>
            </w:pPr>
            <w:r w:rsidRPr="007C6E47">
              <w:rPr>
                <w:b/>
                <w:sz w:val="20"/>
              </w:rPr>
              <w:sym w:font="Symbol" w:char="00AE"/>
            </w:r>
            <w:r w:rsidRPr="007C6E47">
              <w:rPr>
                <w:b/>
                <w:sz w:val="20"/>
              </w:rPr>
              <w:t xml:space="preserve"> </w:t>
            </w:r>
            <w:r w:rsidRPr="007C6E47">
              <w:rPr>
                <w:sz w:val="20"/>
              </w:rPr>
              <w:t>_________</w:t>
            </w:r>
            <w:r w:rsidRPr="007C6E47">
              <w:rPr>
                <w:i/>
                <w:sz w:val="18"/>
              </w:rPr>
              <w:t xml:space="preserve"> euro</w:t>
            </w:r>
          </w:p>
          <w:p w14:paraId="116AE894" w14:textId="77777777" w:rsidR="00946C6B" w:rsidRPr="007C6E47" w:rsidRDefault="00946C6B" w:rsidP="000102AC">
            <w:pPr>
              <w:spacing w:before="40"/>
              <w:rPr>
                <w:b/>
                <w:color w:val="808080"/>
                <w:sz w:val="16"/>
                <w:szCs w:val="16"/>
              </w:rPr>
            </w:pPr>
            <w:r w:rsidRPr="007C6E47">
              <w:rPr>
                <w:i/>
                <w:sz w:val="18"/>
              </w:rPr>
              <w:t xml:space="preserve">                                </w:t>
            </w:r>
            <w:r w:rsidRPr="007C6E47">
              <w:rPr>
                <w:color w:val="808080"/>
                <w:sz w:val="16"/>
                <w:szCs w:val="16"/>
              </w:rPr>
              <w:t xml:space="preserve">                                            HY090GA3</w:t>
            </w:r>
          </w:p>
        </w:tc>
      </w:tr>
      <w:tr w:rsidR="00946C6B" w:rsidRPr="007C6E47" w14:paraId="0A957539" w14:textId="77777777" w:rsidTr="00B22468">
        <w:trPr>
          <w:trHeight w:val="7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D2BBA" w14:textId="77777777" w:rsidR="00946C6B" w:rsidRPr="007C6E47" w:rsidRDefault="00946C6B" w:rsidP="000102AC">
            <w:pPr>
              <w:jc w:val="center"/>
              <w:rPr>
                <w:color w:val="000000"/>
                <w:sz w:val="20"/>
                <w:szCs w:val="20"/>
              </w:rPr>
            </w:pPr>
            <w:r w:rsidRPr="007C6E47">
              <w:rPr>
                <w:color w:val="000000"/>
                <w:sz w:val="20"/>
              </w:rPr>
              <w:t xml:space="preserve">B </w:t>
            </w:r>
          </w:p>
        </w:tc>
        <w:tc>
          <w:tcPr>
            <w:tcW w:w="35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C35E67" w14:textId="77777777" w:rsidR="00946C6B" w:rsidRPr="007C6E47" w:rsidRDefault="00946C6B" w:rsidP="000102AC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color w:val="000000"/>
              </w:rPr>
            </w:pPr>
            <w:r w:rsidRPr="007C6E47">
              <w:rPr>
                <w:rFonts w:ascii="Times New Roman" w:hAnsi="Times New Roman"/>
                <w:b/>
                <w:color w:val="000000"/>
              </w:rPr>
              <w:t xml:space="preserve">Vai Jūs </w:t>
            </w:r>
            <w:r w:rsidRPr="00172883">
              <w:rPr>
                <w:rFonts w:ascii="Times New Roman" w:hAnsi="Times New Roman"/>
                <w:b/>
                <w:color w:val="000000"/>
                <w:highlight w:val="yellow"/>
              </w:rPr>
              <w:t>20</w:t>
            </w:r>
            <w:r w:rsidR="00172883" w:rsidRPr="00172883">
              <w:rPr>
                <w:rFonts w:ascii="Times New Roman" w:hAnsi="Times New Roman"/>
                <w:b/>
                <w:color w:val="000000"/>
                <w:highlight w:val="yellow"/>
              </w:rPr>
              <w:t>__</w:t>
            </w:r>
            <w:r w:rsidRPr="00172883">
              <w:rPr>
                <w:rFonts w:ascii="Times New Roman" w:hAnsi="Times New Roman"/>
                <w:b/>
                <w:color w:val="000000"/>
                <w:highlight w:val="yellow"/>
              </w:rPr>
              <w:t>.</w:t>
            </w:r>
            <w:r w:rsidRPr="00172883">
              <w:rPr>
                <w:rFonts w:ascii="Times New Roman" w:hAnsi="Times New Roman"/>
                <w:b/>
                <w:color w:val="000000"/>
              </w:rPr>
              <w:t xml:space="preserve"> gadā</w:t>
            </w:r>
            <w:r w:rsidRPr="007C6E47">
              <w:rPr>
                <w:rFonts w:ascii="Times New Roman" w:hAnsi="Times New Roman"/>
                <w:b/>
                <w:color w:val="000000"/>
              </w:rPr>
              <w:t xml:space="preserve"> esat guvis/-usi pelņ</w:t>
            </w:r>
            <w:r w:rsidR="00711EED">
              <w:rPr>
                <w:rFonts w:ascii="Times New Roman" w:hAnsi="Times New Roman"/>
                <w:b/>
                <w:color w:val="000000"/>
              </w:rPr>
              <w:t>u</w:t>
            </w:r>
            <w:r w:rsidRPr="007C6E47">
              <w:rPr>
                <w:rFonts w:ascii="Times New Roman" w:hAnsi="Times New Roman"/>
                <w:b/>
                <w:color w:val="000000"/>
              </w:rPr>
              <w:t xml:space="preserve"> no īpašuma daļām uzņēmumos un/vai uzņēmējsabiedrībās?  </w:t>
            </w:r>
            <w:r w:rsidRPr="007C6E47">
              <w:rPr>
                <w:color w:val="808080"/>
                <w:sz w:val="16"/>
              </w:rPr>
              <w:t>HY090NB1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7B79" w14:textId="77777777" w:rsidR="00946C6B" w:rsidRPr="007C6E47" w:rsidRDefault="00946C6B" w:rsidP="000102AC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JĀ……..</w:t>
            </w:r>
          </w:p>
          <w:p w14:paraId="05D29392" w14:textId="77777777" w:rsidR="00946C6B" w:rsidRPr="007C6E47" w:rsidRDefault="00946C6B" w:rsidP="000102AC">
            <w:pPr>
              <w:pStyle w:val="BodyText2"/>
              <w:spacing w:before="120" w:after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7C6E47">
              <w:rPr>
                <w:rFonts w:ascii="Times New Roman" w:hAnsi="Times New Roman"/>
                <w:i w:val="0"/>
                <w:sz w:val="18"/>
              </w:rPr>
              <w:t>NĒ…….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0DDE" w14:textId="77777777" w:rsidR="00946C6B" w:rsidRPr="007C6E47" w:rsidRDefault="00946C6B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1</w:t>
            </w:r>
          </w:p>
          <w:p w14:paraId="514508F0" w14:textId="77777777" w:rsidR="00946C6B" w:rsidRPr="007C6E47" w:rsidRDefault="00946C6B" w:rsidP="000102AC">
            <w:pPr>
              <w:spacing w:before="100"/>
              <w:jc w:val="center"/>
              <w:rPr>
                <w:sz w:val="20"/>
                <w:szCs w:val="20"/>
              </w:rPr>
            </w:pPr>
            <w:r w:rsidRPr="007C6E47">
              <w:rPr>
                <w:sz w:val="20"/>
              </w:rP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74D2CD" w14:textId="77777777" w:rsidR="00946C6B" w:rsidRPr="007C6E47" w:rsidRDefault="00946C6B" w:rsidP="000102AC">
            <w:pPr>
              <w:spacing w:before="40"/>
              <w:rPr>
                <w:sz w:val="20"/>
              </w:rPr>
            </w:pPr>
            <w:r w:rsidRPr="007C6E47">
              <w:rPr>
                <w:b/>
                <w:sz w:val="20"/>
              </w:rPr>
              <w:sym w:font="Symbol" w:char="00AE"/>
            </w:r>
            <w:r w:rsidRPr="007C6E47">
              <w:rPr>
                <w:b/>
                <w:sz w:val="20"/>
              </w:rPr>
              <w:t xml:space="preserve"> </w:t>
            </w:r>
            <w:r w:rsidRPr="007C6E47">
              <w:rPr>
                <w:sz w:val="20"/>
              </w:rPr>
              <w:t>___________</w:t>
            </w:r>
            <w:r w:rsidRPr="007C6E47">
              <w:rPr>
                <w:i/>
                <w:sz w:val="18"/>
              </w:rPr>
              <w:t xml:space="preserve"> euro</w:t>
            </w:r>
            <w:r w:rsidRPr="007C6E47">
              <w:rPr>
                <w:sz w:val="20"/>
              </w:rPr>
              <w:t xml:space="preserve"> </w:t>
            </w:r>
          </w:p>
          <w:p w14:paraId="7CC7E6B9" w14:textId="77777777" w:rsidR="00946C6B" w:rsidRPr="007C6E47" w:rsidRDefault="00946C6B" w:rsidP="000102AC">
            <w:pPr>
              <w:spacing w:before="40"/>
              <w:rPr>
                <w:sz w:val="20"/>
                <w:szCs w:val="20"/>
              </w:rPr>
            </w:pPr>
            <w:r w:rsidRPr="007C6E47">
              <w:rPr>
                <w:color w:val="808080"/>
                <w:sz w:val="16"/>
              </w:rPr>
              <w:t>HY090NB1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48C3" w14:textId="77777777" w:rsidR="00946C6B" w:rsidRPr="007C6E47" w:rsidRDefault="00946C6B" w:rsidP="000102AC">
            <w:pPr>
              <w:spacing w:before="40"/>
              <w:rPr>
                <w:i/>
                <w:sz w:val="18"/>
              </w:rPr>
            </w:pPr>
            <w:r w:rsidRPr="007C6E47">
              <w:rPr>
                <w:b/>
                <w:sz w:val="20"/>
              </w:rPr>
              <w:sym w:font="Symbol" w:char="00AE"/>
            </w:r>
            <w:r w:rsidRPr="007C6E47">
              <w:rPr>
                <w:b/>
                <w:sz w:val="20"/>
              </w:rPr>
              <w:t xml:space="preserve"> </w:t>
            </w:r>
            <w:r w:rsidRPr="007C6E47">
              <w:rPr>
                <w:sz w:val="20"/>
              </w:rPr>
              <w:t>_________</w:t>
            </w:r>
            <w:r w:rsidRPr="007C6E47">
              <w:rPr>
                <w:i/>
                <w:sz w:val="18"/>
              </w:rPr>
              <w:t xml:space="preserve"> euro</w:t>
            </w:r>
          </w:p>
          <w:p w14:paraId="2C531691" w14:textId="77777777" w:rsidR="00946C6B" w:rsidRPr="007C6E47" w:rsidRDefault="00946C6B" w:rsidP="000102AC">
            <w:pPr>
              <w:spacing w:before="40"/>
              <w:rPr>
                <w:b/>
                <w:sz w:val="20"/>
              </w:rPr>
            </w:pPr>
            <w:r w:rsidRPr="007C6E47">
              <w:rPr>
                <w:color w:val="808080"/>
                <w:sz w:val="16"/>
                <w:szCs w:val="16"/>
              </w:rPr>
              <w:t>HY090GB3</w:t>
            </w:r>
          </w:p>
        </w:tc>
      </w:tr>
    </w:tbl>
    <w:p w14:paraId="22BEB632" w14:textId="77777777" w:rsidR="002F41B5" w:rsidRPr="0057470B" w:rsidRDefault="002F41B5">
      <w:pPr>
        <w:rPr>
          <w:bCs/>
          <w:color w:val="000000"/>
          <w:sz w:val="6"/>
          <w:szCs w:val="20"/>
        </w:rPr>
      </w:pPr>
    </w:p>
    <w:p w14:paraId="09604F45" w14:textId="77777777" w:rsidR="002F41B5" w:rsidRPr="0057470B" w:rsidRDefault="002F41B5" w:rsidP="00785AA6">
      <w:pPr>
        <w:spacing w:before="1680"/>
        <w:rPr>
          <w:bCs/>
          <w:color w:val="000000"/>
          <w:sz w:val="48"/>
          <w:szCs w:val="4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</w:tblGrid>
      <w:tr w:rsidR="002F41B5" w:rsidRPr="0057470B" w14:paraId="453B1730" w14:textId="7777777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4ECDB8E5" w14:textId="77777777" w:rsidR="002F41B5" w:rsidRPr="0057470B" w:rsidRDefault="002F41B5" w:rsidP="00C50AA5">
            <w:pPr>
              <w:spacing w:before="120" w:after="120"/>
              <w:rPr>
                <w:szCs w:val="20"/>
              </w:rPr>
            </w:pPr>
            <w:r w:rsidRPr="0057470B">
              <w:br w:type="page"/>
            </w:r>
            <w:r w:rsidRPr="0057470B">
              <w:br w:type="page"/>
            </w:r>
            <w:r w:rsidRPr="0057470B">
              <w:rPr>
                <w:b/>
                <w:color w:val="000000"/>
              </w:rPr>
              <w:t>PRIVĀTIE PENSIJU FONDI</w:t>
            </w:r>
          </w:p>
        </w:tc>
      </w:tr>
    </w:tbl>
    <w:p w14:paraId="06F558CB" w14:textId="77777777" w:rsidR="002F41B5" w:rsidRPr="0057470B" w:rsidRDefault="002F41B5">
      <w:pPr>
        <w:pStyle w:val="CommentText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:rsidRPr="0057470B" w14:paraId="761BF13E" w14:textId="77777777" w:rsidTr="00C50AA5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1ABF" w14:textId="77777777" w:rsidR="002F41B5" w:rsidRPr="0057470B" w:rsidRDefault="001D585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pict w14:anchorId="68C1CED0">
                <v:shape id="_x0000_s1044" type="#_x0000_t202" style="position:absolute;left:0;text-align:left;margin-left:13.6pt;margin-top:28.1pt;width:329.55pt;height:70.35pt;z-index:251635712">
                  <v:textbox style="mso-next-textbox:#_x0000_s1044" inset="1.5mm,.3mm,1.5mm,.3mm">
                    <w:txbxContent>
                      <w:p w14:paraId="355D6B19" w14:textId="77777777" w:rsidR="002F41B5" w:rsidRPr="00C50AA5" w:rsidRDefault="00946C6B" w:rsidP="00C50AA5">
                        <w:pPr>
                          <w:spacing w:before="40" w:after="40"/>
                          <w:ind w:firstLine="284"/>
                          <w:jc w:val="both"/>
                          <w:rPr>
                            <w:i/>
                            <w:sz w:val="19"/>
                            <w:szCs w:val="19"/>
                          </w:rPr>
                        </w:pPr>
                        <w:r>
                          <w:rPr>
                            <w:b/>
                            <w:i/>
                            <w:sz w:val="19"/>
                            <w:szCs w:val="19"/>
                            <w:u w:val="single"/>
                          </w:rPr>
                          <w:t>N</w:t>
                        </w:r>
                        <w:r w:rsidR="002F41B5" w:rsidRPr="00C50AA5">
                          <w:rPr>
                            <w:b/>
                            <w:i/>
                            <w:sz w:val="19"/>
                            <w:szCs w:val="19"/>
                            <w:u w:val="single"/>
                          </w:rPr>
                          <w:t>eiekļaut</w:t>
                        </w:r>
                        <w:r w:rsidR="002F41B5" w:rsidRPr="00C50AA5">
                          <w:rPr>
                            <w:b/>
                            <w:i/>
                            <w:sz w:val="19"/>
                            <w:szCs w:val="19"/>
                          </w:rPr>
                          <w:t>:</w:t>
                        </w:r>
                        <w:r w:rsidR="002F41B5" w:rsidRPr="00C50AA5">
                          <w:rPr>
                            <w:i/>
                            <w:sz w:val="19"/>
                            <w:szCs w:val="19"/>
                          </w:rPr>
                          <w:t xml:space="preserve"> </w:t>
                        </w:r>
                      </w:p>
                      <w:p w14:paraId="5BE260C4" w14:textId="77777777" w:rsidR="002F41B5" w:rsidRPr="00C50AA5" w:rsidRDefault="002F41B5">
                        <w:pPr>
                          <w:pStyle w:val="BodyTextIndent2"/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</w:pPr>
                        <w:r w:rsidRPr="00C50AA5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 xml:space="preserve">1) valsts izmaksātās vecuma pensijas un sociālā nodrošinājuma pabalstu, </w:t>
                        </w:r>
                      </w:p>
                      <w:p w14:paraId="16A7325F" w14:textId="77777777" w:rsidR="002F41B5" w:rsidRDefault="002F41B5" w:rsidP="00C260D1">
                        <w:pPr>
                          <w:spacing w:before="80"/>
                          <w:ind w:left="851" w:hanging="284"/>
                          <w:jc w:val="both"/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</w:pPr>
                        <w:r w:rsidRPr="00C50AA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2) dzīvības apdrošināšanu ar kapitāla uzkrāšanu, kas tiek izmaksāta</w:t>
                        </w:r>
                        <w:r w:rsidR="00946C6B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 vienu reizi</w:t>
                        </w:r>
                        <w:r w:rsidRPr="00C50AA5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, termiņam beidzoties</w:t>
                        </w:r>
                        <w:r w:rsidR="00785AA6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,</w:t>
                        </w:r>
                      </w:p>
                      <w:p w14:paraId="274420F5" w14:textId="77777777" w:rsidR="00785AA6" w:rsidRPr="00785AA6" w:rsidRDefault="00785AA6" w:rsidP="00C260D1">
                        <w:pPr>
                          <w:spacing w:before="80"/>
                          <w:ind w:left="851" w:hanging="284"/>
                          <w:jc w:val="both"/>
                          <w:rPr>
                            <w:i/>
                            <w:sz w:val="19"/>
                            <w:szCs w:val="19"/>
                          </w:rPr>
                        </w:pPr>
                        <w:r w:rsidRPr="006A0466">
                          <w:rPr>
                            <w:i/>
                            <w:sz w:val="19"/>
                            <w:szCs w:val="19"/>
                            <w:highlight w:val="yellow"/>
                          </w:rPr>
                          <w:t>3) mūža pensijas (2.līmenis).</w:t>
                        </w:r>
                      </w:p>
                    </w:txbxContent>
                  </v:textbox>
                  <w10:wrap anchorx="page"/>
                </v:shape>
              </w:pict>
            </w:r>
            <w:r w:rsidR="00A860F7" w:rsidRPr="0057470B">
              <w:rPr>
                <w:b/>
                <w:sz w:val="20"/>
              </w:rPr>
              <w:t>63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7AD14E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Vai </w:t>
            </w:r>
            <w:r w:rsidR="00946C6B" w:rsidRPr="00F64FFC">
              <w:rPr>
                <w:b/>
                <w:color w:val="000000"/>
                <w:sz w:val="20"/>
                <w:highlight w:val="yellow"/>
              </w:rPr>
              <w:t>20</w:t>
            </w:r>
            <w:r w:rsidR="00F64FFC" w:rsidRPr="00F64FFC">
              <w:rPr>
                <w:b/>
                <w:color w:val="000000"/>
                <w:sz w:val="20"/>
                <w:highlight w:val="yellow"/>
              </w:rPr>
              <w:t>__</w:t>
            </w:r>
            <w:r w:rsidR="00946C6B" w:rsidRPr="00F64FFC">
              <w:rPr>
                <w:b/>
                <w:color w:val="000000"/>
                <w:sz w:val="20"/>
                <w:highlight w:val="yellow"/>
              </w:rPr>
              <w:t>.</w:t>
            </w:r>
            <w:r w:rsidRPr="00F64FFC">
              <w:rPr>
                <w:b/>
                <w:color w:val="000000"/>
                <w:sz w:val="20"/>
              </w:rPr>
              <w:t xml:space="preserve"> gada laikā</w:t>
            </w:r>
            <w:r w:rsidRPr="0057470B">
              <w:rPr>
                <w:b/>
                <w:color w:val="000000"/>
                <w:sz w:val="20"/>
              </w:rPr>
              <w:t xml:space="preserve"> Jūs guvāt kādus ienākumus no privātajiem pensiju fondiem</w:t>
            </w:r>
            <w:r w:rsidR="00806215">
              <w:rPr>
                <w:b/>
                <w:color w:val="000000"/>
                <w:sz w:val="20"/>
              </w:rPr>
              <w:t xml:space="preserve"> (</w:t>
            </w:r>
            <w:r w:rsidR="00806215" w:rsidRPr="006A0466">
              <w:rPr>
                <w:b/>
                <w:color w:val="000000"/>
                <w:sz w:val="20"/>
                <w:highlight w:val="yellow"/>
              </w:rPr>
              <w:t>3. pensijas līmenis</w:t>
            </w:r>
            <w:r w:rsidR="00806215">
              <w:rPr>
                <w:b/>
                <w:color w:val="000000"/>
                <w:sz w:val="20"/>
              </w:rPr>
              <w:t>)</w:t>
            </w:r>
            <w:r w:rsidRPr="0057470B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C4E7C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IQ65</w:t>
            </w:r>
          </w:p>
        </w:tc>
      </w:tr>
      <w:tr w:rsidR="002F41B5" w:rsidRPr="0057470B" w14:paraId="40344691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02BDA7" w14:textId="77777777" w:rsidR="002F41B5" w:rsidRPr="0057470B" w:rsidRDefault="002F41B5">
            <w:pPr>
              <w:pStyle w:val="BodyText2"/>
              <w:spacing w:before="40"/>
              <w:ind w:left="176" w:right="-108"/>
              <w:jc w:val="right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JĀ…..</w:t>
            </w:r>
          </w:p>
          <w:p w14:paraId="69327952" w14:textId="77777777" w:rsidR="002F41B5" w:rsidRPr="0057470B" w:rsidRDefault="002F41B5" w:rsidP="00C260D1">
            <w:pPr>
              <w:pStyle w:val="BodyText2"/>
              <w:spacing w:before="80"/>
              <w:ind w:left="176" w:right="-108"/>
              <w:jc w:val="right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2DD5" w14:textId="77777777" w:rsidR="002F41B5" w:rsidRPr="0057470B" w:rsidRDefault="002F41B5" w:rsidP="00C260D1">
            <w:pPr>
              <w:spacing w:before="2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  <w:p w14:paraId="549C258F" w14:textId="77777777" w:rsidR="002F41B5" w:rsidRPr="0057470B" w:rsidRDefault="002F41B5" w:rsidP="00C260D1">
            <w:pPr>
              <w:spacing w:before="6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9CF58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A860F7" w:rsidRPr="0057470B">
              <w:rPr>
                <w:b/>
                <w:sz w:val="20"/>
              </w:rPr>
              <w:t xml:space="preserve"> 64</w:t>
            </w:r>
          </w:p>
          <w:p w14:paraId="61742820" w14:textId="77777777" w:rsidR="002F41B5" w:rsidRPr="0057470B" w:rsidRDefault="002F41B5" w:rsidP="00C260D1">
            <w:pPr>
              <w:spacing w:before="60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A860F7" w:rsidRPr="0057470B">
              <w:rPr>
                <w:b/>
                <w:sz w:val="20"/>
              </w:rPr>
              <w:t xml:space="preserve"> 66</w:t>
            </w:r>
          </w:p>
        </w:tc>
      </w:tr>
    </w:tbl>
    <w:p w14:paraId="3083F494" w14:textId="77777777" w:rsidR="002F41B5" w:rsidRPr="0057470B" w:rsidRDefault="002F41B5">
      <w:pPr>
        <w:rPr>
          <w:sz w:val="22"/>
          <w:szCs w:val="20"/>
        </w:rPr>
      </w:pPr>
    </w:p>
    <w:p w14:paraId="514AABAE" w14:textId="77777777" w:rsidR="002F41B5" w:rsidRPr="0057470B" w:rsidRDefault="002F41B5">
      <w:pPr>
        <w:rPr>
          <w:sz w:val="22"/>
          <w:szCs w:val="20"/>
        </w:rPr>
      </w:pPr>
    </w:p>
    <w:p w14:paraId="38A90ADA" w14:textId="77777777" w:rsidR="002F41B5" w:rsidRDefault="002F41B5">
      <w:pPr>
        <w:pStyle w:val="CommentText"/>
        <w:rPr>
          <w:sz w:val="28"/>
          <w:szCs w:val="28"/>
        </w:rPr>
      </w:pPr>
    </w:p>
    <w:p w14:paraId="48122277" w14:textId="77777777" w:rsidR="00785AA6" w:rsidRPr="0057470B" w:rsidRDefault="00785AA6">
      <w:pPr>
        <w:pStyle w:val="CommentText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395"/>
        <w:gridCol w:w="1559"/>
        <w:gridCol w:w="1985"/>
        <w:gridCol w:w="708"/>
        <w:gridCol w:w="284"/>
        <w:gridCol w:w="425"/>
      </w:tblGrid>
      <w:tr w:rsidR="002F41B5" w:rsidRPr="0057470B" w14:paraId="6E277A89" w14:textId="77777777" w:rsidTr="00C260D1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FDD4" w14:textId="77777777" w:rsidR="002F41B5" w:rsidRPr="0057470B" w:rsidRDefault="00A860F7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64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D69C9C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 xml:space="preserve">Kādu summu Jūs saņēmāt </w:t>
            </w:r>
            <w:r w:rsidRPr="0057470B">
              <w:rPr>
                <w:b/>
                <w:sz w:val="20"/>
                <w:u w:val="single"/>
              </w:rPr>
              <w:t>vidēji mēnesī</w:t>
            </w:r>
            <w:r w:rsidRPr="0057470B">
              <w:rPr>
                <w:b/>
                <w:sz w:val="20"/>
              </w:rPr>
              <w:t xml:space="preserve"> no privātajiem pensiju fondiem</w:t>
            </w:r>
            <w:r w:rsidR="00806215">
              <w:rPr>
                <w:b/>
                <w:sz w:val="20"/>
              </w:rPr>
              <w:t xml:space="preserve"> </w:t>
            </w:r>
            <w:r w:rsidR="00806215">
              <w:rPr>
                <w:b/>
                <w:color w:val="000000"/>
                <w:sz w:val="20"/>
              </w:rPr>
              <w:t>(</w:t>
            </w:r>
            <w:r w:rsidR="00806215" w:rsidRPr="006A0466">
              <w:rPr>
                <w:b/>
                <w:color w:val="000000"/>
                <w:sz w:val="20"/>
                <w:highlight w:val="yellow"/>
              </w:rPr>
              <w:t>3. pensijas līmenis</w:t>
            </w:r>
            <w:r w:rsidR="00806215">
              <w:rPr>
                <w:b/>
                <w:color w:val="000000"/>
                <w:sz w:val="20"/>
              </w:rPr>
              <w:t>)</w:t>
            </w:r>
            <w:r w:rsidR="00806215" w:rsidRPr="0057470B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2EA68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PY080N</w:t>
            </w:r>
          </w:p>
        </w:tc>
      </w:tr>
      <w:tr w:rsidR="002F41B5" w:rsidRPr="0057470B" w14:paraId="090D0C94" w14:textId="77777777">
        <w:trPr>
          <w:gridBefore w:val="2"/>
          <w:gridAfter w:val="1"/>
          <w:wBefore w:w="4820" w:type="dxa"/>
          <w:wAfter w:w="425" w:type="dxa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C30A" w14:textId="77777777" w:rsidR="002F41B5" w:rsidRPr="0057470B" w:rsidRDefault="001D585E" w:rsidP="00C260D1">
            <w:pPr>
              <w:spacing w:before="120"/>
              <w:ind w:right="34"/>
              <w:jc w:val="right"/>
              <w:rPr>
                <w:color w:val="000000"/>
                <w:sz w:val="18"/>
                <w:szCs w:val="20"/>
              </w:rPr>
            </w:pPr>
            <w:r>
              <w:rPr>
                <w:i/>
              </w:rPr>
              <w:pict w14:anchorId="6E27EFC8">
                <v:rect id="_x0000_s1045" style="position:absolute;left:0;text-align:left;margin-left:-229.95pt;margin-top:.15pt;width:226.4pt;height:45.5pt;z-index:251636736;mso-position-horizontal-relative:text;mso-position-vertical-relative:text">
                  <v:textbox style="mso-next-textbox:#_x0000_s1045">
                    <w:txbxContent>
                      <w:p w14:paraId="55D43559" w14:textId="77777777" w:rsidR="002F41B5" w:rsidRPr="00C260D1" w:rsidRDefault="00946C6B">
                        <w:pPr>
                          <w:pStyle w:val="BodyText3"/>
                          <w:spacing w:before="60" w:after="60"/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J</w:t>
                        </w:r>
                        <w:r w:rsidR="002F41B5" w:rsidRPr="00C260D1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 xml:space="preserve">a respondents saņēma ienākumus no vairākiem privātiem pensiju fondiem, </w:t>
                        </w:r>
                        <w:r w:rsidR="003969DC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>norāda</w:t>
                        </w:r>
                        <w:r w:rsidR="002F41B5" w:rsidRPr="00C260D1">
                          <w:rPr>
                            <w:rFonts w:ascii="Times New Roman" w:hAnsi="Times New Roman"/>
                            <w:sz w:val="19"/>
                            <w:szCs w:val="19"/>
                          </w:rPr>
                          <w:t xml:space="preserve"> kopējo saņemto summu!</w:t>
                        </w:r>
                      </w:p>
                    </w:txbxContent>
                  </v:textbox>
                  <w10:wrap anchorx="page"/>
                </v:rect>
              </w:pict>
            </w:r>
            <w:r w:rsidR="0075115D" w:rsidRPr="0057470B">
              <w:rPr>
                <w:i/>
                <w:color w:val="000000"/>
                <w:sz w:val="18"/>
              </w:rPr>
              <w:t>E</w:t>
            </w:r>
            <w:r w:rsidR="00D9697A" w:rsidRPr="0057470B">
              <w:rPr>
                <w:i/>
                <w:color w:val="000000"/>
                <w:sz w:val="18"/>
              </w:rPr>
              <w:t>uro</w:t>
            </w:r>
            <w:r w:rsidR="002F41B5" w:rsidRPr="0057470B">
              <w:rPr>
                <w:color w:val="000000"/>
                <w:sz w:val="18"/>
              </w:rPr>
              <w:t xml:space="preserve">, mēnesī </w:t>
            </w:r>
          </w:p>
          <w:p w14:paraId="150B5EC8" w14:textId="77777777" w:rsidR="002F41B5" w:rsidRPr="0057470B" w:rsidRDefault="002F41B5">
            <w:pPr>
              <w:spacing w:before="120" w:after="40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D3C7" w14:textId="77777777" w:rsidR="002F41B5" w:rsidRPr="0057470B" w:rsidRDefault="002F41B5">
            <w:pPr>
              <w:spacing w:before="80" w:after="80"/>
              <w:jc w:val="center"/>
              <w:rPr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>____________</w:t>
            </w:r>
          </w:p>
          <w:p w14:paraId="5BAC712D" w14:textId="77777777" w:rsidR="002F41B5" w:rsidRPr="0057470B" w:rsidRDefault="002F41B5" w:rsidP="00C260D1">
            <w:pPr>
              <w:spacing w:before="8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EBD2B" w14:textId="77777777" w:rsidR="002F41B5" w:rsidRPr="0057470B" w:rsidRDefault="002F41B5">
            <w:pPr>
              <w:spacing w:before="40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A860F7" w:rsidRPr="0057470B">
              <w:rPr>
                <w:b/>
                <w:sz w:val="20"/>
              </w:rPr>
              <w:t xml:space="preserve"> 65</w:t>
            </w:r>
          </w:p>
          <w:p w14:paraId="762BCAB9" w14:textId="77777777" w:rsidR="002F41B5" w:rsidRPr="0057470B" w:rsidRDefault="002F41B5">
            <w:pPr>
              <w:spacing w:before="80"/>
              <w:rPr>
                <w:color w:val="C0C0C0"/>
                <w:sz w:val="16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A860F7" w:rsidRPr="0057470B">
              <w:rPr>
                <w:b/>
                <w:sz w:val="20"/>
              </w:rPr>
              <w:t xml:space="preserve"> 66</w:t>
            </w:r>
          </w:p>
        </w:tc>
      </w:tr>
    </w:tbl>
    <w:p w14:paraId="54A84209" w14:textId="77777777" w:rsidR="002F41B5" w:rsidRPr="0057470B" w:rsidRDefault="002F41B5">
      <w:pPr>
        <w:pStyle w:val="CommentText"/>
        <w:rPr>
          <w:sz w:val="2"/>
        </w:rPr>
      </w:pPr>
    </w:p>
    <w:p w14:paraId="55FA3CEB" w14:textId="77777777" w:rsidR="002F41B5" w:rsidRPr="0057470B" w:rsidRDefault="002F41B5">
      <w:pPr>
        <w:pStyle w:val="CommentText"/>
        <w:rPr>
          <w:sz w:val="2"/>
        </w:rPr>
      </w:pPr>
    </w:p>
    <w:p w14:paraId="7BFFE18D" w14:textId="77777777" w:rsidR="002F41B5" w:rsidRPr="0057470B" w:rsidRDefault="002F41B5">
      <w:pPr>
        <w:pStyle w:val="CommentText"/>
        <w:rPr>
          <w:sz w:val="2"/>
        </w:rPr>
      </w:pPr>
    </w:p>
    <w:p w14:paraId="227CEACA" w14:textId="77777777" w:rsidR="002F41B5" w:rsidRPr="0057470B" w:rsidRDefault="002F41B5">
      <w:pPr>
        <w:pStyle w:val="CommentText"/>
        <w:rPr>
          <w:sz w:val="2"/>
        </w:rPr>
      </w:pPr>
    </w:p>
    <w:p w14:paraId="2D4817EF" w14:textId="77777777" w:rsidR="002F41B5" w:rsidRPr="0057470B" w:rsidRDefault="002F41B5">
      <w:pPr>
        <w:pStyle w:val="CommentText"/>
        <w:rPr>
          <w:sz w:val="2"/>
        </w:rPr>
      </w:pPr>
    </w:p>
    <w:p w14:paraId="41CAE96A" w14:textId="77777777" w:rsidR="002F41B5" w:rsidRPr="0057470B" w:rsidRDefault="002F41B5">
      <w:pPr>
        <w:pStyle w:val="CommentText"/>
        <w:rPr>
          <w:sz w:val="2"/>
        </w:rPr>
      </w:pPr>
    </w:p>
    <w:p w14:paraId="20696D30" w14:textId="77777777" w:rsidR="002F41B5" w:rsidRPr="0057470B" w:rsidRDefault="002F41B5">
      <w:pPr>
        <w:pStyle w:val="CommentText"/>
        <w:rPr>
          <w:sz w:val="2"/>
        </w:rPr>
      </w:pPr>
    </w:p>
    <w:p w14:paraId="078E9093" w14:textId="77777777" w:rsidR="002F41B5" w:rsidRPr="0057470B" w:rsidRDefault="002F41B5">
      <w:pPr>
        <w:pStyle w:val="CommentText"/>
        <w:rPr>
          <w:sz w:val="10"/>
        </w:rPr>
      </w:pPr>
    </w:p>
    <w:p w14:paraId="034D0B7B" w14:textId="77777777" w:rsidR="002F41B5" w:rsidRPr="0057470B" w:rsidRDefault="002F41B5">
      <w:pPr>
        <w:pStyle w:val="CommentText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3402"/>
        <w:gridCol w:w="1134"/>
        <w:gridCol w:w="708"/>
        <w:gridCol w:w="709"/>
      </w:tblGrid>
      <w:tr w:rsidR="002F41B5" w:rsidRPr="0057470B" w14:paraId="6EB3EAA3" w14:textId="77777777" w:rsidTr="00C260D1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2A60" w14:textId="77777777" w:rsidR="002F41B5" w:rsidRPr="0057470B" w:rsidRDefault="00A860F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65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6C83A9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Cik mēnešus Jūs saņēmāt šo summu </w:t>
            </w:r>
            <w:r w:rsidR="003969DC" w:rsidRPr="00F64FFC">
              <w:rPr>
                <w:b/>
                <w:color w:val="000000"/>
                <w:sz w:val="20"/>
                <w:highlight w:val="yellow"/>
              </w:rPr>
              <w:t>20</w:t>
            </w:r>
            <w:r w:rsidR="00F64FFC" w:rsidRPr="00F64FFC">
              <w:rPr>
                <w:b/>
                <w:color w:val="000000"/>
                <w:sz w:val="20"/>
                <w:highlight w:val="yellow"/>
              </w:rPr>
              <w:t>__</w:t>
            </w:r>
            <w:r w:rsidR="003969DC" w:rsidRPr="00F64FFC">
              <w:rPr>
                <w:b/>
                <w:color w:val="000000"/>
                <w:sz w:val="20"/>
                <w:highlight w:val="yellow"/>
              </w:rPr>
              <w:t>.</w:t>
            </w:r>
            <w:r w:rsidRPr="00F64FFC">
              <w:rPr>
                <w:b/>
                <w:color w:val="000000"/>
                <w:sz w:val="20"/>
              </w:rPr>
              <w:t xml:space="preserve"> gada laikā</w:t>
            </w:r>
            <w:r w:rsidRPr="0057470B">
              <w:rPr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03D29F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PY080Nt</w:t>
            </w:r>
          </w:p>
        </w:tc>
      </w:tr>
      <w:tr w:rsidR="002F41B5" w:rsidRPr="0057470B" w14:paraId="2A800E67" w14:textId="77777777">
        <w:trPr>
          <w:gridBefore w:val="2"/>
          <w:gridAfter w:val="2"/>
          <w:wBefore w:w="3828" w:type="dxa"/>
          <w:wAfter w:w="1417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D56FF" w14:textId="77777777" w:rsidR="002F41B5" w:rsidRPr="0057470B" w:rsidRDefault="001D585E">
            <w:pPr>
              <w:spacing w:before="120"/>
              <w:ind w:right="-108"/>
              <w:jc w:val="right"/>
              <w:rPr>
                <w:color w:val="000000"/>
                <w:sz w:val="18"/>
                <w:szCs w:val="20"/>
              </w:rPr>
            </w:pPr>
            <w:r>
              <w:pict w14:anchorId="0D26ACEB">
                <v:shape id="_x0000_s1046" type="#_x0000_t202" style="position:absolute;left:0;text-align:left;margin-left:-169.8pt;margin-top:.1pt;width:3in;height:18.65pt;z-index:251637760;mso-position-horizontal-relative:text;mso-position-vertical-relative:text">
                  <v:textbox style="mso-next-textbox:#_x0000_s1046" inset="1.5mm,.3mm,1.5mm,.3mm">
                    <w:txbxContent>
                      <w:p w14:paraId="73F64E4E" w14:textId="77777777" w:rsidR="002F41B5" w:rsidRPr="00C260D1" w:rsidRDefault="002F41B5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Ja nezina vai atsakās atbildēt, tad ierakstiet </w:t>
                        </w:r>
                        <w:r w:rsidR="0035664D"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„</w:t>
                        </w:r>
                        <w:r w:rsidRPr="00C260D1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</w:t>
                        </w:r>
                        <w:r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 w:rsidRPr="0057470B">
              <w:rPr>
                <w:color w:val="000000"/>
                <w:sz w:val="18"/>
              </w:rPr>
              <w:t>Mēnešu skaits 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17C7" w14:textId="77777777" w:rsidR="002F41B5" w:rsidRPr="0057470B" w:rsidRDefault="002F41B5" w:rsidP="00C260D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0DB5487B" w14:textId="77777777" w:rsidR="002F41B5" w:rsidRPr="0057470B" w:rsidRDefault="002F41B5">
      <w:pPr>
        <w:pStyle w:val="CommentText"/>
        <w:rPr>
          <w:sz w:val="2"/>
        </w:rPr>
      </w:pPr>
    </w:p>
    <w:p w14:paraId="7EAA5FF6" w14:textId="77777777" w:rsidR="002F41B5" w:rsidRPr="0057470B" w:rsidRDefault="002F41B5">
      <w:pPr>
        <w:pStyle w:val="CommentText"/>
        <w:rPr>
          <w:sz w:val="2"/>
        </w:rPr>
      </w:pPr>
    </w:p>
    <w:p w14:paraId="693052EE" w14:textId="77777777" w:rsidR="002F41B5" w:rsidRPr="0057470B" w:rsidRDefault="002F41B5">
      <w:pPr>
        <w:pStyle w:val="CommentText"/>
        <w:rPr>
          <w:sz w:val="2"/>
        </w:rPr>
      </w:pPr>
    </w:p>
    <w:p w14:paraId="7DEA6A52" w14:textId="77777777" w:rsidR="002F41B5" w:rsidRPr="0057470B" w:rsidRDefault="002F41B5">
      <w:pPr>
        <w:pStyle w:val="CommentText"/>
        <w:rPr>
          <w:sz w:val="12"/>
          <w:szCs w:val="1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0939DA92" w14:textId="77777777" w:rsidTr="00C260D1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C147" w14:textId="77777777" w:rsidR="002F41B5" w:rsidRPr="0057470B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6</w:t>
            </w:r>
            <w:r w:rsidR="00A860F7" w:rsidRPr="0057470B">
              <w:rPr>
                <w:b/>
                <w:sz w:val="20"/>
              </w:rPr>
              <w:t>6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EC9371" w14:textId="77777777" w:rsidR="002F41B5" w:rsidRPr="0057470B" w:rsidRDefault="002F41B5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Vai </w:t>
            </w:r>
            <w:r w:rsidR="003969DC" w:rsidRPr="00F64FFC">
              <w:rPr>
                <w:b/>
                <w:color w:val="000000"/>
                <w:sz w:val="20"/>
                <w:highlight w:val="yellow"/>
              </w:rPr>
              <w:t>20</w:t>
            </w:r>
            <w:r w:rsidR="00F64FFC" w:rsidRPr="00F64FFC">
              <w:rPr>
                <w:b/>
                <w:color w:val="000000"/>
                <w:sz w:val="20"/>
                <w:highlight w:val="yellow"/>
              </w:rPr>
              <w:t>__</w:t>
            </w:r>
            <w:r w:rsidR="003969DC" w:rsidRPr="00F64FFC">
              <w:rPr>
                <w:b/>
                <w:color w:val="000000"/>
                <w:sz w:val="20"/>
                <w:highlight w:val="yellow"/>
              </w:rPr>
              <w:t>.</w:t>
            </w:r>
            <w:r w:rsidRPr="00F64FFC">
              <w:rPr>
                <w:b/>
                <w:color w:val="000000"/>
                <w:sz w:val="20"/>
              </w:rPr>
              <w:t xml:space="preserve"> gada laikā</w:t>
            </w:r>
            <w:r w:rsidRPr="0057470B">
              <w:rPr>
                <w:b/>
                <w:color w:val="000000"/>
                <w:sz w:val="20"/>
              </w:rPr>
              <w:t xml:space="preserve"> </w:t>
            </w:r>
            <w:r w:rsidRPr="0057470B">
              <w:rPr>
                <w:b/>
                <w:sz w:val="20"/>
              </w:rPr>
              <w:t>Jūs veicāt iemaksas kādā no privātajiem pensiju fondiem</w:t>
            </w:r>
            <w:r w:rsidR="00806215">
              <w:rPr>
                <w:b/>
                <w:sz w:val="20"/>
              </w:rPr>
              <w:t xml:space="preserve"> </w:t>
            </w:r>
            <w:r w:rsidR="00806215">
              <w:rPr>
                <w:b/>
                <w:color w:val="000000"/>
                <w:sz w:val="20"/>
              </w:rPr>
              <w:t>(</w:t>
            </w:r>
            <w:r w:rsidR="00806215" w:rsidRPr="006A0466">
              <w:rPr>
                <w:b/>
                <w:color w:val="000000"/>
                <w:sz w:val="20"/>
                <w:highlight w:val="yellow"/>
              </w:rPr>
              <w:t>3. pensijas līmenis</w:t>
            </w:r>
            <w:r w:rsidR="00806215">
              <w:rPr>
                <w:b/>
                <w:color w:val="000000"/>
                <w:sz w:val="20"/>
              </w:rPr>
              <w:t>)</w:t>
            </w:r>
            <w:r w:rsidRPr="0057470B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116F0" w14:textId="77777777" w:rsidR="002F41B5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IQ68</w:t>
            </w:r>
          </w:p>
        </w:tc>
      </w:tr>
      <w:tr w:rsidR="002F41B5" w:rsidRPr="0057470B" w14:paraId="3C7F5823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82BD4D" w14:textId="77777777" w:rsidR="002F41B5" w:rsidRPr="0057470B" w:rsidRDefault="002F41B5" w:rsidP="00C260D1">
            <w:pPr>
              <w:pStyle w:val="BodyText2"/>
              <w:spacing w:before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JĀ…….….</w:t>
            </w:r>
          </w:p>
          <w:p w14:paraId="31A4F789" w14:textId="77777777" w:rsidR="002F41B5" w:rsidRPr="0057470B" w:rsidRDefault="002F41B5" w:rsidP="00C260D1">
            <w:pPr>
              <w:pStyle w:val="BodyText2"/>
              <w:spacing w:before="8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NĒ…….…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FDF7" w14:textId="77777777" w:rsidR="002F41B5" w:rsidRPr="0057470B" w:rsidRDefault="002F41B5" w:rsidP="00C260D1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  <w:p w14:paraId="73F3B33C" w14:textId="77777777" w:rsidR="002F41B5" w:rsidRPr="0057470B" w:rsidRDefault="002F41B5" w:rsidP="00C260D1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00213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A860F7" w:rsidRPr="0057470B">
              <w:rPr>
                <w:b/>
                <w:sz w:val="20"/>
              </w:rPr>
              <w:t xml:space="preserve"> 67</w:t>
            </w:r>
          </w:p>
          <w:p w14:paraId="37CC87B7" w14:textId="77777777" w:rsidR="002F41B5" w:rsidRPr="0057470B" w:rsidRDefault="002F41B5" w:rsidP="00C260D1">
            <w:pPr>
              <w:spacing w:before="80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A860F7" w:rsidRPr="0057470B">
              <w:rPr>
                <w:b/>
                <w:sz w:val="20"/>
              </w:rPr>
              <w:t xml:space="preserve"> 69</w:t>
            </w:r>
          </w:p>
        </w:tc>
      </w:tr>
    </w:tbl>
    <w:p w14:paraId="7C651CB0" w14:textId="77777777" w:rsidR="002F41B5" w:rsidRPr="0057470B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135"/>
        <w:gridCol w:w="992"/>
        <w:gridCol w:w="3827"/>
        <w:gridCol w:w="1985"/>
        <w:gridCol w:w="708"/>
        <w:gridCol w:w="567"/>
        <w:gridCol w:w="142"/>
      </w:tblGrid>
      <w:tr w:rsidR="002F41B5" w:rsidRPr="0057470B" w14:paraId="33083E68" w14:textId="77777777" w:rsidTr="00C260D1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944E" w14:textId="77777777" w:rsidR="002F41B5" w:rsidRPr="0057470B" w:rsidRDefault="00A860F7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67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E864A8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 xml:space="preserve">Kāda bija </w:t>
            </w:r>
            <w:r w:rsidRPr="0057470B">
              <w:rPr>
                <w:b/>
                <w:sz w:val="20"/>
                <w:u w:val="single"/>
              </w:rPr>
              <w:t>vidējā ikmēneša</w:t>
            </w:r>
            <w:r w:rsidRPr="0057470B">
              <w:rPr>
                <w:b/>
                <w:sz w:val="20"/>
              </w:rPr>
              <w:t xml:space="preserve"> summa, ko Jūs iemaksājāt privātajā pensiju fondā</w:t>
            </w:r>
            <w:r w:rsidR="00806215">
              <w:rPr>
                <w:b/>
                <w:sz w:val="20"/>
              </w:rPr>
              <w:t xml:space="preserve"> </w:t>
            </w:r>
            <w:r w:rsidR="00806215" w:rsidRPr="006A0466">
              <w:rPr>
                <w:b/>
                <w:color w:val="000000"/>
                <w:sz w:val="20"/>
                <w:highlight w:val="yellow"/>
              </w:rPr>
              <w:t>(3. pensijas līmenis</w:t>
            </w:r>
            <w:r w:rsidR="00806215">
              <w:rPr>
                <w:b/>
                <w:color w:val="000000"/>
                <w:sz w:val="20"/>
              </w:rPr>
              <w:t>)</w:t>
            </w:r>
            <w:r w:rsidR="00806215" w:rsidRPr="0057470B">
              <w:rPr>
                <w:b/>
                <w:color w:val="000000"/>
                <w:sz w:val="20"/>
              </w:rPr>
              <w:t>?</w:t>
            </w:r>
            <w:r w:rsidRPr="0057470B">
              <w:rPr>
                <w:b/>
                <w:sz w:val="20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A3F39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PY035N</w:t>
            </w:r>
          </w:p>
        </w:tc>
      </w:tr>
      <w:tr w:rsidR="002F41B5" w:rsidRPr="0057470B" w14:paraId="3A046049" w14:textId="77777777">
        <w:trPr>
          <w:gridBefore w:val="2"/>
          <w:gridAfter w:val="1"/>
          <w:wBefore w:w="1560" w:type="dxa"/>
          <w:wAfter w:w="142" w:type="dxa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E4EE74F" w14:textId="77777777" w:rsidR="002F41B5" w:rsidRPr="0057470B" w:rsidRDefault="002F41B5">
            <w:pPr>
              <w:spacing w:before="200" w:after="40"/>
              <w:ind w:right="34"/>
              <w:jc w:val="center"/>
              <w:rPr>
                <w:color w:val="C0C0C0"/>
                <w:sz w:val="18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140C9F23" w14:textId="77777777" w:rsidR="002F41B5" w:rsidRPr="0057470B" w:rsidRDefault="0075115D" w:rsidP="00C260D1">
            <w:pPr>
              <w:spacing w:before="120"/>
              <w:jc w:val="right"/>
              <w:rPr>
                <w:color w:val="000000"/>
                <w:sz w:val="18"/>
                <w:szCs w:val="20"/>
              </w:rPr>
            </w:pPr>
            <w:r w:rsidRPr="0057470B">
              <w:rPr>
                <w:i/>
                <w:color w:val="000000"/>
                <w:sz w:val="18"/>
              </w:rPr>
              <w:t>E</w:t>
            </w:r>
            <w:r w:rsidR="00D9697A" w:rsidRPr="0057470B">
              <w:rPr>
                <w:i/>
                <w:color w:val="000000"/>
                <w:sz w:val="18"/>
              </w:rPr>
              <w:t>uro</w:t>
            </w:r>
            <w:r w:rsidR="002F41B5" w:rsidRPr="0057470B">
              <w:rPr>
                <w:color w:val="000000"/>
                <w:sz w:val="18"/>
              </w:rPr>
              <w:t>, mēnesī</w:t>
            </w:r>
          </w:p>
          <w:p w14:paraId="4341C899" w14:textId="77777777" w:rsidR="002F41B5" w:rsidRPr="0057470B" w:rsidRDefault="002F41B5" w:rsidP="00C260D1">
            <w:pPr>
              <w:spacing w:before="120"/>
              <w:ind w:left="-108"/>
              <w:jc w:val="right"/>
              <w:rPr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68FA" w14:textId="77777777" w:rsidR="002F41B5" w:rsidRPr="0057470B" w:rsidRDefault="002F41B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>____________</w:t>
            </w:r>
          </w:p>
          <w:p w14:paraId="5CFD1F07" w14:textId="77777777" w:rsidR="002F41B5" w:rsidRPr="0057470B" w:rsidRDefault="002F41B5" w:rsidP="00C260D1">
            <w:pPr>
              <w:spacing w:before="120" w:after="40"/>
              <w:jc w:val="center"/>
              <w:rPr>
                <w:sz w:val="20"/>
                <w:szCs w:val="20"/>
              </w:rPr>
            </w:pPr>
            <w:r w:rsidRPr="0057470B">
              <w:rPr>
                <w:color w:val="000000"/>
                <w:sz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C3212" w14:textId="77777777" w:rsidR="002F41B5" w:rsidRPr="0057470B" w:rsidRDefault="002F41B5">
            <w:pPr>
              <w:spacing w:before="20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A860F7" w:rsidRPr="0057470B">
              <w:rPr>
                <w:b/>
                <w:sz w:val="20"/>
              </w:rPr>
              <w:t xml:space="preserve"> 68</w:t>
            </w:r>
          </w:p>
          <w:p w14:paraId="0439D747" w14:textId="77777777" w:rsidR="002F41B5" w:rsidRPr="0057470B" w:rsidRDefault="002F41B5" w:rsidP="00C260D1">
            <w:pPr>
              <w:spacing w:before="120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A860F7" w:rsidRPr="0057470B">
              <w:rPr>
                <w:b/>
                <w:sz w:val="20"/>
              </w:rPr>
              <w:t xml:space="preserve"> 69</w:t>
            </w:r>
          </w:p>
        </w:tc>
      </w:tr>
    </w:tbl>
    <w:p w14:paraId="54EEB1C7" w14:textId="77777777" w:rsidR="002F41B5" w:rsidRPr="0057470B" w:rsidRDefault="002F41B5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4395"/>
        <w:gridCol w:w="1134"/>
        <w:gridCol w:w="708"/>
        <w:gridCol w:w="709"/>
      </w:tblGrid>
      <w:tr w:rsidR="002F41B5" w:rsidRPr="0057470B" w14:paraId="697F1C10" w14:textId="77777777" w:rsidTr="005A1E10">
        <w:trPr>
          <w:cantSplit/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F04A" w14:textId="77777777" w:rsidR="002F41B5" w:rsidRPr="0057470B" w:rsidRDefault="00A860F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68</w:t>
            </w:r>
          </w:p>
        </w:tc>
        <w:tc>
          <w:tcPr>
            <w:tcW w:w="86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D2E49" w14:textId="77777777" w:rsidR="002F41B5" w:rsidRPr="0057470B" w:rsidRDefault="001D585E">
            <w:pPr>
              <w:rPr>
                <w:b/>
                <w:sz w:val="20"/>
                <w:szCs w:val="20"/>
              </w:rPr>
            </w:pPr>
            <w:r>
              <w:pict w14:anchorId="1FC45E28">
                <v:shape id="_x0000_s1279" type="#_x0000_t202" style="position:absolute;margin-left:1.2pt;margin-top:27.7pt;width:208.8pt;height:15.15pt;z-index:251654144;mso-position-horizontal-relative:text;mso-position-vertical-relative:text">
                  <v:textbox style="mso-next-textbox:#_x0000_s1279" inset="1.5mm,.3mm,1.5mm,.3mm">
                    <w:txbxContent>
                      <w:p w14:paraId="302A90CD" w14:textId="77777777" w:rsidR="002F41B5" w:rsidRPr="00C260D1" w:rsidRDefault="002F41B5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 xml:space="preserve">Ja nezina vai atsakās atbildēt, tad ierakstiet </w:t>
                        </w:r>
                        <w:r w:rsidR="000C27A3"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„</w:t>
                        </w:r>
                        <w:r w:rsidRPr="00C260D1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</w:t>
                        </w:r>
                        <w:r w:rsidRPr="00C260D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 w:rsidRPr="0057470B">
              <w:rPr>
                <w:b/>
                <w:color w:val="000000"/>
                <w:sz w:val="20"/>
              </w:rPr>
              <w:t xml:space="preserve">Cik mēnešus </w:t>
            </w:r>
            <w:r w:rsidR="003969DC" w:rsidRPr="00F64FFC">
              <w:rPr>
                <w:b/>
                <w:color w:val="000000"/>
                <w:sz w:val="20"/>
                <w:highlight w:val="yellow"/>
              </w:rPr>
              <w:t>20</w:t>
            </w:r>
            <w:r w:rsidR="00F64FFC" w:rsidRPr="00F64FFC">
              <w:rPr>
                <w:b/>
                <w:color w:val="000000"/>
                <w:sz w:val="20"/>
                <w:highlight w:val="yellow"/>
              </w:rPr>
              <w:t>__</w:t>
            </w:r>
            <w:r w:rsidR="003969DC" w:rsidRPr="00F64FFC">
              <w:rPr>
                <w:b/>
                <w:color w:val="000000"/>
                <w:sz w:val="20"/>
                <w:highlight w:val="yellow"/>
              </w:rPr>
              <w:t>.</w:t>
            </w:r>
            <w:r w:rsidR="002F41B5" w:rsidRPr="00F64FFC">
              <w:rPr>
                <w:b/>
                <w:color w:val="000000"/>
                <w:sz w:val="20"/>
              </w:rPr>
              <w:t xml:space="preserve"> </w:t>
            </w:r>
            <w:r w:rsidR="002F41B5" w:rsidRPr="00062188">
              <w:rPr>
                <w:b/>
                <w:color w:val="000000"/>
                <w:sz w:val="20"/>
              </w:rPr>
              <w:t>gada laikā</w:t>
            </w:r>
            <w:r w:rsidR="002F41B5" w:rsidRPr="0057470B">
              <w:rPr>
                <w:b/>
                <w:color w:val="000000"/>
                <w:sz w:val="20"/>
              </w:rPr>
              <w:t xml:space="preserve"> Jūs iemaksājāt šo summu privātajā pensiju fondā</w:t>
            </w:r>
            <w:r w:rsidR="00806215">
              <w:rPr>
                <w:b/>
                <w:color w:val="000000"/>
                <w:sz w:val="20"/>
              </w:rPr>
              <w:t xml:space="preserve"> (</w:t>
            </w:r>
            <w:r w:rsidR="00806215" w:rsidRPr="006A0466">
              <w:rPr>
                <w:b/>
                <w:color w:val="000000"/>
                <w:sz w:val="20"/>
                <w:highlight w:val="yellow"/>
              </w:rPr>
              <w:t>3. pensijas līmenis)</w:t>
            </w:r>
            <w:r w:rsidR="00806215" w:rsidRPr="0057470B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457378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PY035Nt</w:t>
            </w:r>
          </w:p>
          <w:p w14:paraId="276BB157" w14:textId="77777777" w:rsidR="002F41B5" w:rsidRPr="0057470B" w:rsidRDefault="002F41B5">
            <w:pPr>
              <w:rPr>
                <w:sz w:val="16"/>
                <w:szCs w:val="20"/>
              </w:rPr>
            </w:pPr>
          </w:p>
        </w:tc>
      </w:tr>
      <w:tr w:rsidR="002F41B5" w14:paraId="086306AE" w14:textId="77777777">
        <w:trPr>
          <w:gridBefore w:val="2"/>
          <w:gridAfter w:val="2"/>
          <w:wBefore w:w="2835" w:type="dxa"/>
          <w:wAfter w:w="1417" w:type="dxa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47A43" w14:textId="77777777" w:rsidR="002F41B5" w:rsidRPr="0057470B" w:rsidRDefault="002F41B5">
            <w:pPr>
              <w:spacing w:before="40" w:after="40"/>
              <w:ind w:right="-108"/>
              <w:jc w:val="right"/>
              <w:rPr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Mēnešu skaits 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3E1F" w14:textId="77777777" w:rsidR="002F41B5" w:rsidRDefault="002F41B5" w:rsidP="00C260D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5A03E566" w14:textId="77777777" w:rsidR="002F41B5" w:rsidRDefault="002F41B5">
      <w:pPr>
        <w:rPr>
          <w:bCs/>
          <w:color w:val="000000"/>
          <w:sz w:val="2"/>
          <w:szCs w:val="20"/>
        </w:rPr>
      </w:pPr>
    </w:p>
    <w:tbl>
      <w:tblPr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</w:tblGrid>
      <w:tr w:rsidR="002F41B5" w14:paraId="0DC9395F" w14:textId="77777777" w:rsidTr="00B2246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62846FFD" w14:textId="77777777" w:rsidR="002F41B5" w:rsidRDefault="002F41B5" w:rsidP="00C260D1">
            <w:pPr>
              <w:spacing w:before="120" w:after="120"/>
              <w:rPr>
                <w:b/>
                <w:szCs w:val="20"/>
              </w:rPr>
            </w:pPr>
            <w:r>
              <w:rPr>
                <w:b/>
              </w:rPr>
              <w:t>MATERIĀLAIS PABALSTS</w:t>
            </w:r>
            <w:r>
              <w:rPr>
                <w:b/>
                <w:color w:val="000000"/>
              </w:rPr>
              <w:t xml:space="preserve"> BEZDARBA GADĪJUMĀ</w:t>
            </w:r>
          </w:p>
        </w:tc>
      </w:tr>
    </w:tbl>
    <w:p w14:paraId="7BAA99AC" w14:textId="77777777" w:rsidR="002F41B5" w:rsidRPr="005A1E10" w:rsidRDefault="002F41B5">
      <w:pPr>
        <w:pStyle w:val="CommentTex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:rsidRPr="00785AA6" w14:paraId="1A8E2D6C" w14:textId="77777777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431C" w14:textId="77777777" w:rsidR="002F41B5" w:rsidRPr="00785AA6" w:rsidRDefault="005D7562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85AA6">
              <w:rPr>
                <w:b/>
                <w:sz w:val="20"/>
              </w:rPr>
              <w:t>69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96B1A" w14:textId="77777777" w:rsidR="002F41B5" w:rsidRPr="00785AA6" w:rsidRDefault="00D9697A">
            <w:pPr>
              <w:spacing w:line="216" w:lineRule="auto"/>
              <w:jc w:val="both"/>
              <w:rPr>
                <w:b/>
                <w:sz w:val="20"/>
                <w:szCs w:val="20"/>
              </w:rPr>
            </w:pPr>
            <w:r w:rsidRPr="00785AA6">
              <w:rPr>
                <w:b/>
                <w:sz w:val="20"/>
                <w:szCs w:val="20"/>
              </w:rPr>
              <w:t xml:space="preserve">Vai </w:t>
            </w:r>
            <w:r w:rsidR="003969DC" w:rsidRPr="00F64FFC">
              <w:rPr>
                <w:b/>
                <w:sz w:val="20"/>
                <w:szCs w:val="20"/>
                <w:highlight w:val="yellow"/>
              </w:rPr>
              <w:t>20</w:t>
            </w:r>
            <w:r w:rsidR="00F64FFC" w:rsidRPr="00F64FFC">
              <w:rPr>
                <w:b/>
                <w:sz w:val="20"/>
                <w:szCs w:val="20"/>
                <w:highlight w:val="yellow"/>
              </w:rPr>
              <w:t>__</w:t>
            </w:r>
            <w:r w:rsidR="003969DC" w:rsidRPr="00F64FFC">
              <w:rPr>
                <w:b/>
                <w:sz w:val="20"/>
                <w:szCs w:val="20"/>
                <w:highlight w:val="yellow"/>
              </w:rPr>
              <w:t>.</w:t>
            </w:r>
            <w:r w:rsidRPr="00F64FFC">
              <w:rPr>
                <w:b/>
                <w:sz w:val="20"/>
                <w:szCs w:val="20"/>
              </w:rPr>
              <w:t xml:space="preserve"> gada laikā</w:t>
            </w:r>
            <w:r w:rsidRPr="00785AA6">
              <w:rPr>
                <w:b/>
                <w:sz w:val="20"/>
                <w:szCs w:val="20"/>
              </w:rPr>
              <w:t xml:space="preserve"> Jūs </w:t>
            </w:r>
            <w:r w:rsidR="006C1546" w:rsidRPr="00785AA6">
              <w:rPr>
                <w:b/>
                <w:sz w:val="20"/>
                <w:szCs w:val="20"/>
              </w:rPr>
              <w:t xml:space="preserve">saņēmāt atlaišanas pabalstu vai stipendiju par </w:t>
            </w:r>
            <w:r w:rsidRPr="00785AA6">
              <w:rPr>
                <w:b/>
                <w:sz w:val="20"/>
                <w:szCs w:val="20"/>
              </w:rPr>
              <w:t>piedalī</w:t>
            </w:r>
            <w:r w:rsidR="006C1546" w:rsidRPr="00785AA6">
              <w:rPr>
                <w:b/>
                <w:sz w:val="20"/>
                <w:szCs w:val="20"/>
              </w:rPr>
              <w:t>šanos</w:t>
            </w:r>
            <w:r w:rsidRPr="00785AA6">
              <w:rPr>
                <w:b/>
                <w:sz w:val="20"/>
                <w:szCs w:val="20"/>
              </w:rPr>
              <w:t xml:space="preserve"> Nodarbinātības valsts aģentūras organizētos pasākumos (nodarbināto mobilitātes pasākumā, apmācību kursos bezdarbniekiem kā arī citos pasākumos)?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EEADCB" w14:textId="77777777" w:rsidR="002F41B5" w:rsidRPr="00785AA6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785AA6">
              <w:rPr>
                <w:color w:val="C0C0C0"/>
                <w:sz w:val="16"/>
              </w:rPr>
              <w:t>IQ71</w:t>
            </w:r>
          </w:p>
        </w:tc>
      </w:tr>
      <w:tr w:rsidR="002F41B5" w:rsidRPr="00785AA6" w14:paraId="4E1C846C" w14:textId="77777777">
        <w:trPr>
          <w:cantSplit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158A2" w14:textId="77777777" w:rsidR="002F41B5" w:rsidRPr="00785AA6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14DF" w14:textId="77777777" w:rsidR="002F41B5" w:rsidRPr="00785AA6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77692" w14:textId="77777777" w:rsidR="002F41B5" w:rsidRPr="00785AA6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785AA6" w14:paraId="03419EBC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1104B8" w14:textId="77777777" w:rsidR="002F41B5" w:rsidRPr="00785AA6" w:rsidRDefault="002F41B5" w:rsidP="00735A76">
            <w:pPr>
              <w:pStyle w:val="BodyTextIndent"/>
              <w:spacing w:before="80"/>
              <w:ind w:left="176" w:right="-108"/>
              <w:jc w:val="right"/>
              <w:rPr>
                <w:sz w:val="18"/>
              </w:rPr>
            </w:pPr>
            <w:r w:rsidRPr="00785AA6">
              <w:rPr>
                <w:sz w:val="18"/>
              </w:rPr>
              <w:t>JĀ…..</w:t>
            </w:r>
          </w:p>
          <w:p w14:paraId="22EEC663" w14:textId="77777777" w:rsidR="002F41B5" w:rsidRPr="00785AA6" w:rsidRDefault="002F41B5" w:rsidP="00735A76">
            <w:pPr>
              <w:pStyle w:val="BodyTextIndent"/>
              <w:spacing w:before="100"/>
              <w:ind w:left="176" w:right="-108"/>
              <w:jc w:val="right"/>
              <w:rPr>
                <w:sz w:val="18"/>
              </w:rPr>
            </w:pPr>
            <w:r w:rsidRPr="00785AA6">
              <w:rPr>
                <w:sz w:val="18"/>
              </w:rPr>
              <w:t>NĒ….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78A4" w14:textId="77777777" w:rsidR="002F41B5" w:rsidRPr="00785AA6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785AA6">
              <w:rPr>
                <w:sz w:val="20"/>
              </w:rPr>
              <w:t>1</w:t>
            </w:r>
          </w:p>
          <w:p w14:paraId="7A49F9A6" w14:textId="77777777" w:rsidR="002F41B5" w:rsidRPr="00785AA6" w:rsidRDefault="002F41B5" w:rsidP="00735A76">
            <w:pPr>
              <w:spacing w:before="100"/>
              <w:jc w:val="center"/>
              <w:rPr>
                <w:sz w:val="20"/>
                <w:szCs w:val="20"/>
              </w:rPr>
            </w:pPr>
            <w:r w:rsidRPr="00785AA6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B5FDA" w14:textId="77777777" w:rsidR="002F41B5" w:rsidRPr="00785AA6" w:rsidRDefault="002F41B5">
            <w:pPr>
              <w:rPr>
                <w:b/>
                <w:sz w:val="20"/>
                <w:szCs w:val="20"/>
              </w:rPr>
            </w:pPr>
            <w:r w:rsidRPr="00785AA6">
              <w:rPr>
                <w:b/>
                <w:sz w:val="20"/>
              </w:rPr>
              <w:sym w:font="Symbol" w:char="00AE"/>
            </w:r>
            <w:r w:rsidR="005D7562" w:rsidRPr="00785AA6">
              <w:rPr>
                <w:b/>
                <w:sz w:val="20"/>
              </w:rPr>
              <w:t xml:space="preserve"> 70</w:t>
            </w:r>
          </w:p>
          <w:p w14:paraId="0098DC21" w14:textId="77777777" w:rsidR="002F41B5" w:rsidRPr="00785AA6" w:rsidRDefault="002F41B5" w:rsidP="00735A76">
            <w:pPr>
              <w:spacing w:before="100"/>
              <w:rPr>
                <w:sz w:val="20"/>
                <w:szCs w:val="20"/>
              </w:rPr>
            </w:pPr>
            <w:r w:rsidRPr="00785AA6">
              <w:rPr>
                <w:b/>
                <w:sz w:val="20"/>
              </w:rPr>
              <w:sym w:font="Symbol" w:char="00AE"/>
            </w:r>
            <w:r w:rsidR="005D7562" w:rsidRPr="00785AA6">
              <w:rPr>
                <w:b/>
                <w:sz w:val="20"/>
              </w:rPr>
              <w:t xml:space="preserve"> 71</w:t>
            </w:r>
          </w:p>
        </w:tc>
      </w:tr>
    </w:tbl>
    <w:p w14:paraId="07733403" w14:textId="77777777" w:rsidR="002F41B5" w:rsidRPr="00785AA6" w:rsidRDefault="002F41B5">
      <w:pPr>
        <w:pStyle w:val="CommentText"/>
        <w:rPr>
          <w:sz w:val="6"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8742"/>
        <w:gridCol w:w="758"/>
      </w:tblGrid>
      <w:tr w:rsidR="003969DC" w:rsidRPr="00785AA6" w14:paraId="4D8C0089" w14:textId="77777777" w:rsidTr="000102AC">
        <w:trPr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F13C3" w14:textId="77777777" w:rsidR="003969DC" w:rsidRPr="00785AA6" w:rsidRDefault="003969DC" w:rsidP="000102AC">
            <w:pPr>
              <w:spacing w:before="240"/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785AA6">
              <w:rPr>
                <w:b/>
                <w:sz w:val="20"/>
              </w:rPr>
              <w:t>70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C61D78" w14:textId="77777777" w:rsidR="003969DC" w:rsidRPr="00785AA6" w:rsidRDefault="003969DC" w:rsidP="000102AC">
            <w:pPr>
              <w:spacing w:before="240" w:after="20"/>
              <w:jc w:val="both"/>
              <w:rPr>
                <w:b/>
                <w:sz w:val="20"/>
                <w:szCs w:val="20"/>
              </w:rPr>
            </w:pPr>
            <w:r w:rsidRPr="00785AA6">
              <w:rPr>
                <w:b/>
                <w:sz w:val="20"/>
                <w:szCs w:val="20"/>
              </w:rPr>
              <w:t xml:space="preserve">Kāda veida pabalstus vai stipendijas Jūs saņēmāt </w:t>
            </w:r>
            <w:r w:rsidRPr="006A0466">
              <w:rPr>
                <w:b/>
                <w:sz w:val="20"/>
                <w:szCs w:val="20"/>
                <w:highlight w:val="yellow"/>
              </w:rPr>
              <w:t>20</w:t>
            </w:r>
            <w:r w:rsidR="00F64FFC">
              <w:rPr>
                <w:b/>
                <w:sz w:val="20"/>
                <w:szCs w:val="20"/>
                <w:highlight w:val="yellow"/>
              </w:rPr>
              <w:t>__</w:t>
            </w:r>
            <w:r w:rsidRPr="006A0466">
              <w:rPr>
                <w:b/>
                <w:sz w:val="20"/>
                <w:szCs w:val="20"/>
                <w:highlight w:val="yellow"/>
              </w:rPr>
              <w:t>.</w:t>
            </w:r>
            <w:r w:rsidRPr="00785AA6">
              <w:rPr>
                <w:b/>
                <w:sz w:val="20"/>
                <w:szCs w:val="20"/>
              </w:rPr>
              <w:t xml:space="preserve"> gadā?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</w:tcPr>
          <w:p w14:paraId="4965481B" w14:textId="77777777" w:rsidR="003969DC" w:rsidRPr="00785AA6" w:rsidRDefault="003969DC" w:rsidP="000102AC">
            <w:pPr>
              <w:spacing w:before="240"/>
              <w:ind w:left="-57" w:right="-57"/>
              <w:rPr>
                <w:color w:val="808080"/>
                <w:sz w:val="16"/>
              </w:rPr>
            </w:pPr>
            <w:r w:rsidRPr="00785AA6">
              <w:rPr>
                <w:color w:val="808080"/>
                <w:sz w:val="16"/>
              </w:rPr>
              <w:t>PY090Nc</w:t>
            </w:r>
          </w:p>
        </w:tc>
      </w:tr>
    </w:tbl>
    <w:p w14:paraId="0EFD619D" w14:textId="77777777" w:rsidR="003969DC" w:rsidRPr="00785AA6" w:rsidRDefault="003969DC" w:rsidP="003969DC">
      <w:pPr>
        <w:rPr>
          <w:sz w:val="4"/>
        </w:rPr>
      </w:pPr>
    </w:p>
    <w:p w14:paraId="29966F58" w14:textId="77777777" w:rsidR="003969DC" w:rsidRPr="00785AA6" w:rsidRDefault="003969DC" w:rsidP="003969DC">
      <w:pPr>
        <w:rPr>
          <w:sz w:val="2"/>
        </w:rPr>
      </w:pPr>
    </w:p>
    <w:tbl>
      <w:tblPr>
        <w:tblW w:w="90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827"/>
        <w:gridCol w:w="567"/>
        <w:gridCol w:w="1984"/>
        <w:gridCol w:w="1118"/>
        <w:gridCol w:w="16"/>
        <w:gridCol w:w="1102"/>
      </w:tblGrid>
      <w:tr w:rsidR="006C1546" w:rsidRPr="00785AA6" w14:paraId="55899B50" w14:textId="77777777" w:rsidTr="006C1546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B3A5C5D" w14:textId="77777777" w:rsidR="006C1546" w:rsidRPr="00785AA6" w:rsidRDefault="006C1546" w:rsidP="000102AC">
            <w:pPr>
              <w:ind w:right="-85"/>
              <w:jc w:val="center"/>
              <w:rPr>
                <w:i/>
                <w:color w:val="000000"/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58F603A5" w14:textId="77777777" w:rsidR="006C1546" w:rsidRPr="00785AA6" w:rsidRDefault="006C1546" w:rsidP="000102AC">
            <w:pPr>
              <w:spacing w:before="40" w:after="40"/>
              <w:ind w:right="-85"/>
              <w:jc w:val="center"/>
              <w:rPr>
                <w:i/>
                <w:color w:val="000000"/>
                <w:sz w:val="18"/>
              </w:rPr>
            </w:pPr>
            <w:r w:rsidRPr="00785AA6">
              <w:rPr>
                <w:i/>
                <w:color w:val="000000"/>
                <w:sz w:val="18"/>
              </w:rPr>
              <w:t>Iespējamas vairākas atbildes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6C30E" w14:textId="77777777" w:rsidR="006C1546" w:rsidRPr="00785AA6" w:rsidRDefault="006C1546" w:rsidP="000102AC">
            <w:pPr>
              <w:spacing w:before="40" w:after="40"/>
              <w:ind w:right="-85"/>
              <w:jc w:val="center"/>
              <w:rPr>
                <w:i/>
                <w:color w:val="000000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E26D" w14:textId="77777777" w:rsidR="006C1546" w:rsidRPr="00785AA6" w:rsidRDefault="006C1546" w:rsidP="000102AC">
            <w:pPr>
              <w:spacing w:before="40" w:after="40"/>
              <w:ind w:right="-85"/>
              <w:jc w:val="center"/>
              <w:rPr>
                <w:b/>
                <w:i/>
                <w:sz w:val="18"/>
                <w:szCs w:val="20"/>
              </w:rPr>
            </w:pPr>
            <w:r w:rsidRPr="00785AA6">
              <w:rPr>
                <w:i/>
                <w:color w:val="000000"/>
                <w:sz w:val="18"/>
              </w:rPr>
              <w:t>2. Kādu summu saņēmāt katru reizi?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50A2" w14:textId="77777777" w:rsidR="006C1546" w:rsidRPr="00785AA6" w:rsidRDefault="006C1546" w:rsidP="000102AC">
            <w:pPr>
              <w:ind w:right="-85"/>
              <w:jc w:val="center"/>
              <w:rPr>
                <w:i/>
                <w:color w:val="000000"/>
                <w:sz w:val="18"/>
              </w:rPr>
            </w:pPr>
            <w:r w:rsidRPr="00785AA6">
              <w:rPr>
                <w:i/>
                <w:color w:val="000000"/>
                <w:sz w:val="18"/>
              </w:rPr>
              <w:t>3. Cik reizes saņēmāt?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E12F3" w14:textId="77777777" w:rsidR="006C1546" w:rsidRPr="00785AA6" w:rsidRDefault="006C1546" w:rsidP="000102AC">
            <w:pPr>
              <w:ind w:right="-85"/>
              <w:jc w:val="center"/>
              <w:rPr>
                <w:i/>
                <w:color w:val="000000"/>
                <w:sz w:val="18"/>
              </w:rPr>
            </w:pPr>
          </w:p>
        </w:tc>
      </w:tr>
      <w:tr w:rsidR="006C1546" w:rsidRPr="00785AA6" w14:paraId="46140D46" w14:textId="77777777" w:rsidTr="006C1546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B183E41" w14:textId="77777777" w:rsidR="006C1546" w:rsidRPr="00785AA6" w:rsidRDefault="006C1546" w:rsidP="000102AC">
            <w:pPr>
              <w:pStyle w:val="BodyText2"/>
              <w:spacing w:before="40"/>
              <w:jc w:val="center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0C191690" w14:textId="77777777" w:rsidR="006C1546" w:rsidRPr="00785AA6" w:rsidRDefault="006C1546" w:rsidP="000102AC">
            <w:pPr>
              <w:pStyle w:val="BodyText2"/>
              <w:spacing w:before="40"/>
              <w:ind w:right="-108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85AA6">
              <w:rPr>
                <w:rFonts w:ascii="Times New Roman" w:hAnsi="Times New Roman"/>
                <w:i w:val="0"/>
                <w:sz w:val="18"/>
                <w:szCs w:val="18"/>
              </w:rPr>
              <w:t>Stipendiju par dalību Nodarbinātības valsts aģentūras organizētajos pasākumos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48B6" w14:textId="77777777" w:rsidR="006C1546" w:rsidRPr="00785AA6" w:rsidRDefault="006C1546" w:rsidP="000102AC">
            <w:pPr>
              <w:spacing w:before="40"/>
              <w:jc w:val="center"/>
              <w:rPr>
                <w:sz w:val="20"/>
                <w:szCs w:val="20"/>
              </w:rPr>
            </w:pPr>
            <w:r w:rsidRPr="00785AA6">
              <w:rPr>
                <w:sz w:val="20"/>
              </w:rPr>
              <w:t>1</w:t>
            </w:r>
          </w:p>
          <w:p w14:paraId="7C894302" w14:textId="77777777" w:rsidR="006C1546" w:rsidRPr="00785AA6" w:rsidRDefault="006C1546" w:rsidP="000102AC">
            <w:pPr>
              <w:spacing w:before="8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9C36" w14:textId="77777777" w:rsidR="006C1546" w:rsidRPr="00785AA6" w:rsidRDefault="006C1546" w:rsidP="000102AC">
            <w:pPr>
              <w:spacing w:before="20"/>
              <w:rPr>
                <w:rFonts w:cs="Arial"/>
                <w:i/>
                <w:iCs/>
                <w:sz w:val="18"/>
              </w:rPr>
            </w:pPr>
            <w:r w:rsidRPr="00785AA6">
              <w:rPr>
                <w:rFonts w:cs="Arial"/>
                <w:b/>
                <w:iCs/>
                <w:sz w:val="20"/>
              </w:rPr>
              <w:sym w:font="Symbol" w:char="00AE"/>
            </w:r>
            <w:r w:rsidRPr="00785AA6">
              <w:rPr>
                <w:b/>
                <w:i/>
              </w:rPr>
              <w:t xml:space="preserve">     </w:t>
            </w:r>
            <w:r w:rsidRPr="00785AA6">
              <w:rPr>
                <w:rFonts w:cs="Arial"/>
                <w:iCs/>
                <w:sz w:val="18"/>
              </w:rPr>
              <w:t>_________</w:t>
            </w:r>
            <w:r w:rsidRPr="00785AA6">
              <w:rPr>
                <w:rFonts w:cs="Arial"/>
                <w:i/>
                <w:iCs/>
                <w:sz w:val="18"/>
              </w:rPr>
              <w:t xml:space="preserve"> euro</w:t>
            </w:r>
          </w:p>
          <w:p w14:paraId="0261A075" w14:textId="77777777" w:rsidR="006C1546" w:rsidRPr="00785AA6" w:rsidRDefault="006C1546" w:rsidP="000102AC">
            <w:pPr>
              <w:spacing w:before="20"/>
              <w:rPr>
                <w:color w:val="808080"/>
                <w:sz w:val="16"/>
                <w:szCs w:val="16"/>
              </w:rPr>
            </w:pPr>
            <w:r w:rsidRPr="00785AA6">
              <w:rPr>
                <w:rFonts w:cs="Arial"/>
                <w:iCs/>
                <w:color w:val="808080"/>
                <w:sz w:val="16"/>
                <w:szCs w:val="16"/>
              </w:rPr>
              <w:t>PY090NcA2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5E00" w14:textId="77777777" w:rsidR="006C1546" w:rsidRPr="00785AA6" w:rsidRDefault="006C1546" w:rsidP="006C1546">
            <w:pPr>
              <w:spacing w:before="20"/>
              <w:rPr>
                <w:b/>
                <w:color w:val="000000"/>
                <w:sz w:val="20"/>
              </w:rPr>
            </w:pPr>
            <w:r w:rsidRPr="00785AA6">
              <w:rPr>
                <w:b/>
                <w:sz w:val="20"/>
              </w:rPr>
              <w:sym w:font="Symbol" w:char="00AE"/>
            </w:r>
            <w:r w:rsidRPr="00785AA6">
              <w:rPr>
                <w:b/>
                <w:sz w:val="20"/>
              </w:rPr>
              <w:t xml:space="preserve">   </w:t>
            </w:r>
            <w:r w:rsidRPr="00785AA6">
              <w:rPr>
                <w:b/>
                <w:color w:val="000000"/>
                <w:sz w:val="20"/>
              </w:rPr>
              <w:t>|__|__|</w:t>
            </w:r>
          </w:p>
          <w:p w14:paraId="44041A5E" w14:textId="77777777" w:rsidR="006C1546" w:rsidRPr="00785AA6" w:rsidRDefault="006C1546" w:rsidP="006C1546">
            <w:pPr>
              <w:spacing w:before="60"/>
              <w:rPr>
                <w:b/>
                <w:sz w:val="20"/>
              </w:rPr>
            </w:pPr>
            <w:r w:rsidRPr="00785AA6">
              <w:rPr>
                <w:rFonts w:cs="Arial"/>
                <w:iCs/>
                <w:color w:val="808080"/>
                <w:sz w:val="16"/>
                <w:szCs w:val="16"/>
              </w:rPr>
              <w:t>PY090NaA3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455FF" w14:textId="77777777" w:rsidR="006C1546" w:rsidRPr="00785AA6" w:rsidRDefault="006C1546" w:rsidP="000102AC">
            <w:pPr>
              <w:spacing w:before="60"/>
              <w:rPr>
                <w:b/>
                <w:sz w:val="20"/>
              </w:rPr>
            </w:pPr>
          </w:p>
        </w:tc>
      </w:tr>
      <w:tr w:rsidR="006C1546" w:rsidRPr="00785AA6" w14:paraId="50E49C42" w14:textId="77777777" w:rsidTr="006C1546">
        <w:trPr>
          <w:trHeight w:val="776"/>
        </w:trPr>
        <w:tc>
          <w:tcPr>
            <w:tcW w:w="426" w:type="dxa"/>
            <w:vMerge w:val="restart"/>
            <w:tcBorders>
              <w:top w:val="nil"/>
              <w:left w:val="nil"/>
              <w:right w:val="nil"/>
            </w:tcBorders>
          </w:tcPr>
          <w:p w14:paraId="0A4E172A" w14:textId="77777777" w:rsidR="006C1546" w:rsidRPr="00785AA6" w:rsidRDefault="006C1546" w:rsidP="000102AC">
            <w:pPr>
              <w:pStyle w:val="BodyText2"/>
              <w:spacing w:before="120"/>
              <w:jc w:val="center"/>
              <w:rPr>
                <w:rFonts w:ascii="Times New Roman" w:hAnsi="Times New Roman"/>
                <w:i w:val="0"/>
                <w:sz w:val="18"/>
              </w:rPr>
            </w:pPr>
            <w:bookmarkStart w:id="3" w:name="_Hlk8310893"/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</w:tcPr>
          <w:p w14:paraId="70DB6CD6" w14:textId="77777777" w:rsidR="006C1546" w:rsidRPr="00785AA6" w:rsidRDefault="006C1546" w:rsidP="000102AC">
            <w:pPr>
              <w:pStyle w:val="BodyText2"/>
              <w:spacing w:before="120"/>
              <w:ind w:right="-108"/>
              <w:rPr>
                <w:rFonts w:ascii="Times New Roman" w:hAnsi="Times New Roman"/>
                <w:i w:val="0"/>
                <w:sz w:val="18"/>
              </w:rPr>
            </w:pPr>
            <w:r w:rsidRPr="00785AA6">
              <w:rPr>
                <w:rFonts w:ascii="Times New Roman" w:hAnsi="Times New Roman"/>
                <w:i w:val="0"/>
                <w:sz w:val="18"/>
              </w:rPr>
              <w:t>Komersantu nodarbināto mobilitātes pabalstu (transporta izdevumu atlīdzību un/ vai īres izdevumu segšanu)</w:t>
            </w:r>
          </w:p>
          <w:p w14:paraId="2CEB51FE" w14:textId="77777777" w:rsidR="006C1546" w:rsidRPr="00785AA6" w:rsidRDefault="006C1546" w:rsidP="006C1546">
            <w:pPr>
              <w:pStyle w:val="BodyText2"/>
              <w:spacing w:before="240"/>
              <w:ind w:right="-108"/>
              <w:rPr>
                <w:rFonts w:ascii="Times New Roman" w:hAnsi="Times New Roman"/>
                <w:i w:val="0"/>
                <w:sz w:val="18"/>
              </w:rPr>
            </w:pPr>
            <w:r w:rsidRPr="006A0466">
              <w:rPr>
                <w:rFonts w:ascii="Times New Roman" w:hAnsi="Times New Roman"/>
                <w:i w:val="0"/>
                <w:sz w:val="18"/>
                <w:highlight w:val="yellow"/>
              </w:rPr>
              <w:lastRenderedPageBreak/>
              <w:t>Atlaišanas pabalstu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47AD" w14:textId="77777777" w:rsidR="006C1546" w:rsidRPr="00785AA6" w:rsidRDefault="006C1546" w:rsidP="000102AC">
            <w:pPr>
              <w:spacing w:before="80"/>
              <w:jc w:val="center"/>
              <w:rPr>
                <w:sz w:val="20"/>
              </w:rPr>
            </w:pPr>
            <w:r w:rsidRPr="00785AA6">
              <w:rPr>
                <w:sz w:val="20"/>
              </w:rPr>
              <w:lastRenderedPageBreak/>
              <w:t>2</w:t>
            </w:r>
          </w:p>
          <w:p w14:paraId="778B9FD8" w14:textId="77777777" w:rsidR="006C1546" w:rsidRPr="00785AA6" w:rsidRDefault="006C1546" w:rsidP="000102AC">
            <w:pPr>
              <w:spacing w:before="80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262B" w14:textId="77777777" w:rsidR="006C1546" w:rsidRPr="00785AA6" w:rsidRDefault="006C1546" w:rsidP="000102AC">
            <w:pPr>
              <w:spacing w:before="20"/>
              <w:rPr>
                <w:rFonts w:cs="Arial"/>
                <w:i/>
                <w:iCs/>
                <w:sz w:val="18"/>
              </w:rPr>
            </w:pPr>
            <w:r w:rsidRPr="00785AA6">
              <w:rPr>
                <w:rFonts w:cs="Arial"/>
                <w:b/>
                <w:iCs/>
                <w:sz w:val="20"/>
              </w:rPr>
              <w:sym w:font="Symbol" w:char="00AE"/>
            </w:r>
            <w:r w:rsidRPr="00785AA6">
              <w:rPr>
                <w:b/>
                <w:i/>
              </w:rPr>
              <w:t xml:space="preserve">     </w:t>
            </w:r>
            <w:r w:rsidRPr="00785AA6">
              <w:rPr>
                <w:rFonts w:cs="Arial"/>
                <w:iCs/>
                <w:sz w:val="18"/>
              </w:rPr>
              <w:t>_________</w:t>
            </w:r>
            <w:r w:rsidRPr="00785AA6">
              <w:rPr>
                <w:b/>
                <w:i/>
              </w:rPr>
              <w:t xml:space="preserve"> </w:t>
            </w:r>
            <w:r w:rsidRPr="00785AA6">
              <w:rPr>
                <w:rFonts w:cs="Arial"/>
                <w:i/>
                <w:iCs/>
                <w:sz w:val="18"/>
              </w:rPr>
              <w:t>euro</w:t>
            </w:r>
          </w:p>
          <w:p w14:paraId="49450D79" w14:textId="77777777" w:rsidR="006C1546" w:rsidRPr="00785AA6" w:rsidRDefault="006C1546" w:rsidP="000102AC">
            <w:pPr>
              <w:spacing w:before="20"/>
              <w:rPr>
                <w:rFonts w:cs="Arial"/>
                <w:iCs/>
                <w:color w:val="808080"/>
                <w:sz w:val="16"/>
                <w:szCs w:val="16"/>
              </w:rPr>
            </w:pPr>
          </w:p>
          <w:p w14:paraId="7922AA3A" w14:textId="77777777" w:rsidR="006C1546" w:rsidRPr="00785AA6" w:rsidRDefault="006C1546" w:rsidP="000102AC">
            <w:pPr>
              <w:spacing w:before="20"/>
              <w:rPr>
                <w:color w:val="808080"/>
                <w:sz w:val="16"/>
                <w:szCs w:val="16"/>
              </w:rPr>
            </w:pPr>
            <w:r w:rsidRPr="00785AA6">
              <w:rPr>
                <w:rFonts w:cs="Arial"/>
                <w:iCs/>
                <w:color w:val="808080"/>
                <w:sz w:val="16"/>
                <w:szCs w:val="16"/>
              </w:rPr>
              <w:t>PY090NcB2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7A04" w14:textId="77777777" w:rsidR="006C1546" w:rsidRPr="00785AA6" w:rsidRDefault="006C1546" w:rsidP="006C1546">
            <w:pPr>
              <w:spacing w:before="20"/>
              <w:rPr>
                <w:b/>
                <w:color w:val="000000"/>
                <w:sz w:val="20"/>
              </w:rPr>
            </w:pPr>
            <w:r w:rsidRPr="00785AA6">
              <w:rPr>
                <w:b/>
                <w:sz w:val="20"/>
              </w:rPr>
              <w:sym w:font="Symbol" w:char="00AE"/>
            </w:r>
            <w:r w:rsidRPr="00785AA6">
              <w:rPr>
                <w:b/>
                <w:sz w:val="20"/>
              </w:rPr>
              <w:t xml:space="preserve">   </w:t>
            </w:r>
            <w:r w:rsidRPr="00785AA6">
              <w:rPr>
                <w:b/>
                <w:color w:val="000000"/>
                <w:sz w:val="20"/>
              </w:rPr>
              <w:t>|__|__|</w:t>
            </w:r>
          </w:p>
          <w:p w14:paraId="34FACA8A" w14:textId="77777777" w:rsidR="006C1546" w:rsidRPr="00785AA6" w:rsidRDefault="006C1546" w:rsidP="006C1546">
            <w:pPr>
              <w:spacing w:before="20"/>
              <w:rPr>
                <w:rFonts w:cs="Arial"/>
                <w:iCs/>
                <w:color w:val="808080"/>
                <w:sz w:val="16"/>
                <w:szCs w:val="16"/>
              </w:rPr>
            </w:pPr>
          </w:p>
          <w:p w14:paraId="1438D6DE" w14:textId="77777777" w:rsidR="006C1546" w:rsidRPr="00785AA6" w:rsidRDefault="006C1546" w:rsidP="006C1546">
            <w:pPr>
              <w:spacing w:before="60"/>
              <w:rPr>
                <w:b/>
                <w:sz w:val="20"/>
              </w:rPr>
            </w:pPr>
            <w:r w:rsidRPr="00785AA6">
              <w:rPr>
                <w:rFonts w:cs="Arial"/>
                <w:iCs/>
                <w:color w:val="808080"/>
                <w:sz w:val="16"/>
                <w:szCs w:val="16"/>
              </w:rPr>
              <w:t>PY090NaB3</w:t>
            </w:r>
          </w:p>
        </w:tc>
        <w:tc>
          <w:tcPr>
            <w:tcW w:w="1118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14:paraId="6397C81B" w14:textId="77777777" w:rsidR="006C1546" w:rsidRPr="00785AA6" w:rsidRDefault="006C1546" w:rsidP="000102AC">
            <w:pPr>
              <w:spacing w:before="60"/>
              <w:rPr>
                <w:b/>
                <w:sz w:val="20"/>
              </w:rPr>
            </w:pPr>
          </w:p>
        </w:tc>
      </w:tr>
      <w:bookmarkEnd w:id="3"/>
      <w:tr w:rsidR="006C1546" w:rsidRPr="00785AA6" w14:paraId="249BE546" w14:textId="77777777" w:rsidTr="006C1546">
        <w:trPr>
          <w:gridAfter w:val="1"/>
          <w:wAfter w:w="1102" w:type="dxa"/>
          <w:trHeight w:val="370"/>
        </w:trPr>
        <w:tc>
          <w:tcPr>
            <w:tcW w:w="426" w:type="dxa"/>
            <w:vMerge/>
            <w:tcBorders>
              <w:left w:val="nil"/>
              <w:bottom w:val="nil"/>
              <w:right w:val="nil"/>
            </w:tcBorders>
          </w:tcPr>
          <w:p w14:paraId="6D4B71C1" w14:textId="77777777" w:rsidR="006C1546" w:rsidRPr="00785AA6" w:rsidRDefault="006C1546" w:rsidP="006C1546">
            <w:pPr>
              <w:pStyle w:val="BodyText2"/>
              <w:spacing w:before="120"/>
              <w:jc w:val="center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3827" w:type="dxa"/>
            <w:vMerge/>
            <w:tcBorders>
              <w:left w:val="nil"/>
              <w:bottom w:val="nil"/>
              <w:right w:val="nil"/>
            </w:tcBorders>
          </w:tcPr>
          <w:p w14:paraId="0257FAE5" w14:textId="77777777" w:rsidR="006C1546" w:rsidRPr="00785AA6" w:rsidRDefault="006C1546" w:rsidP="006C1546">
            <w:pPr>
              <w:pStyle w:val="BodyText2"/>
              <w:spacing w:before="120"/>
              <w:ind w:right="-108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C763" w14:textId="77777777" w:rsidR="006C1546" w:rsidRPr="00785AA6" w:rsidRDefault="006C1546" w:rsidP="006C1546">
            <w:pPr>
              <w:spacing w:before="80"/>
              <w:jc w:val="center"/>
              <w:rPr>
                <w:sz w:val="20"/>
              </w:rPr>
            </w:pPr>
            <w:r w:rsidRPr="00785AA6"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CA2E" w14:textId="77777777" w:rsidR="006C1546" w:rsidRPr="00062188" w:rsidRDefault="006C1546" w:rsidP="006C1546">
            <w:pPr>
              <w:spacing w:before="20"/>
              <w:rPr>
                <w:rFonts w:cs="Arial"/>
                <w:i/>
                <w:iCs/>
                <w:sz w:val="18"/>
                <w:highlight w:val="yellow"/>
              </w:rPr>
            </w:pPr>
            <w:r w:rsidRPr="00062188">
              <w:rPr>
                <w:rFonts w:cs="Arial"/>
                <w:b/>
                <w:iCs/>
                <w:sz w:val="20"/>
                <w:highlight w:val="yellow"/>
              </w:rPr>
              <w:sym w:font="Symbol" w:char="00AE"/>
            </w:r>
            <w:r w:rsidRPr="00062188">
              <w:rPr>
                <w:b/>
                <w:i/>
                <w:highlight w:val="yellow"/>
              </w:rPr>
              <w:t xml:space="preserve">     </w:t>
            </w:r>
            <w:r w:rsidRPr="00062188">
              <w:rPr>
                <w:rFonts w:cs="Arial"/>
                <w:iCs/>
                <w:sz w:val="18"/>
                <w:highlight w:val="yellow"/>
              </w:rPr>
              <w:t>_________</w:t>
            </w:r>
            <w:r w:rsidRPr="00062188">
              <w:rPr>
                <w:b/>
                <w:i/>
                <w:highlight w:val="yellow"/>
              </w:rPr>
              <w:t xml:space="preserve"> </w:t>
            </w:r>
            <w:r w:rsidRPr="00062188">
              <w:rPr>
                <w:rFonts w:cs="Arial"/>
                <w:i/>
                <w:iCs/>
                <w:sz w:val="18"/>
                <w:highlight w:val="yellow"/>
              </w:rPr>
              <w:t>euro</w:t>
            </w:r>
          </w:p>
          <w:p w14:paraId="2BB20D6F" w14:textId="77777777" w:rsidR="006C1546" w:rsidRPr="00062188" w:rsidRDefault="006C1546" w:rsidP="006C1546">
            <w:pPr>
              <w:spacing w:before="20"/>
              <w:rPr>
                <w:rFonts w:cs="Arial"/>
                <w:iCs/>
                <w:color w:val="808080"/>
                <w:sz w:val="16"/>
                <w:szCs w:val="16"/>
                <w:highlight w:val="yellow"/>
              </w:rPr>
            </w:pPr>
          </w:p>
          <w:p w14:paraId="68BA37DC" w14:textId="77777777" w:rsidR="006C1546" w:rsidRPr="00062188" w:rsidRDefault="006C1546" w:rsidP="006C1546">
            <w:pPr>
              <w:spacing w:before="60"/>
              <w:rPr>
                <w:b/>
                <w:sz w:val="20"/>
                <w:highlight w:val="yellow"/>
              </w:rPr>
            </w:pPr>
            <w:r w:rsidRPr="00062188">
              <w:rPr>
                <w:rFonts w:cs="Arial"/>
                <w:iCs/>
                <w:color w:val="808080"/>
                <w:sz w:val="16"/>
                <w:szCs w:val="16"/>
                <w:highlight w:val="yellow"/>
              </w:rPr>
              <w:t>PY090NcC2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D946" w14:textId="77777777" w:rsidR="006C1546" w:rsidRPr="00062188" w:rsidRDefault="006C1546" w:rsidP="006C1546">
            <w:pPr>
              <w:spacing w:before="20"/>
              <w:rPr>
                <w:b/>
                <w:color w:val="000000"/>
                <w:sz w:val="20"/>
                <w:highlight w:val="yellow"/>
              </w:rPr>
            </w:pPr>
            <w:r w:rsidRPr="00062188">
              <w:rPr>
                <w:b/>
                <w:sz w:val="20"/>
                <w:highlight w:val="yellow"/>
              </w:rPr>
              <w:lastRenderedPageBreak/>
              <w:sym w:font="Symbol" w:char="00AE"/>
            </w:r>
            <w:r w:rsidRPr="00062188">
              <w:rPr>
                <w:b/>
                <w:sz w:val="20"/>
                <w:highlight w:val="yellow"/>
              </w:rPr>
              <w:t xml:space="preserve">   </w:t>
            </w:r>
            <w:r w:rsidRPr="00062188">
              <w:rPr>
                <w:b/>
                <w:color w:val="000000"/>
                <w:sz w:val="20"/>
                <w:highlight w:val="yellow"/>
              </w:rPr>
              <w:t>|__|__|</w:t>
            </w:r>
          </w:p>
          <w:p w14:paraId="078530EB" w14:textId="77777777" w:rsidR="006C1546" w:rsidRPr="00062188" w:rsidRDefault="006C1546" w:rsidP="006C1546">
            <w:pPr>
              <w:spacing w:before="20"/>
              <w:rPr>
                <w:rFonts w:cs="Arial"/>
                <w:iCs/>
                <w:color w:val="808080"/>
                <w:sz w:val="16"/>
                <w:szCs w:val="16"/>
                <w:highlight w:val="yellow"/>
              </w:rPr>
            </w:pPr>
          </w:p>
          <w:p w14:paraId="1BB25CB9" w14:textId="77777777" w:rsidR="006C1546" w:rsidRPr="00062188" w:rsidRDefault="006C1546" w:rsidP="006C1546">
            <w:pPr>
              <w:spacing w:before="60"/>
              <w:rPr>
                <w:b/>
                <w:sz w:val="20"/>
                <w:highlight w:val="yellow"/>
              </w:rPr>
            </w:pPr>
            <w:r w:rsidRPr="00062188">
              <w:rPr>
                <w:rFonts w:cs="Arial"/>
                <w:iCs/>
                <w:color w:val="808080"/>
                <w:sz w:val="16"/>
                <w:szCs w:val="16"/>
                <w:highlight w:val="yellow"/>
              </w:rPr>
              <w:t>PY090NaC3</w:t>
            </w:r>
          </w:p>
        </w:tc>
      </w:tr>
      <w:tr w:rsidR="006C1546" w14:paraId="13606FEC" w14:textId="77777777" w:rsidTr="006C1546">
        <w:trPr>
          <w:trHeight w:val="49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BB76D86" w14:textId="77777777" w:rsidR="006C1546" w:rsidRPr="00785AA6" w:rsidRDefault="006C1546" w:rsidP="006C1546">
            <w:pPr>
              <w:pStyle w:val="BodyText2"/>
              <w:spacing w:before="120"/>
              <w:jc w:val="center"/>
              <w:rPr>
                <w:rFonts w:ascii="Times New Roman" w:hAnsi="Times New Roman"/>
                <w:i w:val="0"/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F15EE9" w14:textId="77777777" w:rsidR="006C1546" w:rsidRPr="00785AA6" w:rsidRDefault="006C1546" w:rsidP="006C1546">
            <w:pPr>
              <w:pStyle w:val="BodyText2"/>
              <w:spacing w:before="80"/>
              <w:ind w:right="-108"/>
              <w:rPr>
                <w:rFonts w:ascii="Times New Roman" w:hAnsi="Times New Roman"/>
                <w:i w:val="0"/>
                <w:sz w:val="18"/>
              </w:rPr>
            </w:pPr>
            <w:r w:rsidRPr="00785AA6">
              <w:rPr>
                <w:rFonts w:ascii="Times New Roman" w:hAnsi="Times New Roman"/>
                <w:i w:val="0"/>
                <w:sz w:val="18"/>
              </w:rPr>
              <w:t>Nesaņēmu nevienu no šiem pabalstiem vai stipendijām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D115" w14:textId="77777777" w:rsidR="006C1546" w:rsidRPr="00886F94" w:rsidRDefault="006C1546" w:rsidP="006C1546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785AA6">
              <w:rPr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ABF48F" w14:textId="77777777" w:rsidR="006C1546" w:rsidRPr="005478AA" w:rsidRDefault="006C1546" w:rsidP="006C1546">
            <w:pPr>
              <w:spacing w:before="20"/>
              <w:rPr>
                <w:color w:val="808080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1FB4C" w14:textId="77777777" w:rsidR="006C1546" w:rsidRDefault="006C1546" w:rsidP="006C1546">
            <w:pPr>
              <w:spacing w:before="60"/>
              <w:rPr>
                <w:b/>
                <w:sz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27B49" w14:textId="77777777" w:rsidR="006C1546" w:rsidRDefault="006C1546" w:rsidP="006C1546">
            <w:pPr>
              <w:spacing w:before="60"/>
              <w:rPr>
                <w:b/>
                <w:sz w:val="20"/>
              </w:rPr>
            </w:pPr>
          </w:p>
        </w:tc>
      </w:tr>
    </w:tbl>
    <w:p w14:paraId="75B26063" w14:textId="77777777" w:rsidR="002F41B5" w:rsidRDefault="002F41B5">
      <w:pPr>
        <w:pStyle w:val="CommentText"/>
        <w:rPr>
          <w:sz w:val="2"/>
        </w:rPr>
      </w:pPr>
    </w:p>
    <w:p w14:paraId="5728A3E2" w14:textId="77777777" w:rsidR="002F41B5" w:rsidRPr="005A1E10" w:rsidRDefault="002F41B5">
      <w:pPr>
        <w:pStyle w:val="CommentText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2F41B5" w14:paraId="7944462E" w14:textId="77777777" w:rsidTr="00E62BFD">
        <w:trPr>
          <w:trHeight w:val="31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4D2400EC" w14:textId="77777777" w:rsidR="002F41B5" w:rsidRPr="008F49AF" w:rsidRDefault="00E62BFD" w:rsidP="00735A76">
            <w:pPr>
              <w:pStyle w:val="Heading8"/>
              <w:spacing w:before="120" w:after="120"/>
              <w:rPr>
                <w:rFonts w:ascii="Times New Roman" w:hAnsi="Times New Roman"/>
                <w:color w:val="000000"/>
                <w:sz w:val="24"/>
              </w:rPr>
            </w:pPr>
            <w:r w:rsidRPr="00886F94">
              <w:rPr>
                <w:rFonts w:ascii="Times New Roman" w:hAnsi="Times New Roman"/>
                <w:color w:val="000000"/>
                <w:sz w:val="24"/>
              </w:rPr>
              <w:t>IZDIENAS, SPECIĀLĀS UN ĀRVALSTU PIEŠĶIRTĀS PENSIJAS UN PABALSTI</w:t>
            </w:r>
          </w:p>
        </w:tc>
      </w:tr>
    </w:tbl>
    <w:p w14:paraId="4B455ADB" w14:textId="77777777" w:rsidR="002F41B5" w:rsidRPr="005A1E10" w:rsidRDefault="002F41B5" w:rsidP="00785AA6">
      <w:pPr>
        <w:spacing w:before="240"/>
        <w:rPr>
          <w:bCs/>
          <w:color w:val="000000"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14:paraId="23861474" w14:textId="77777777">
        <w:trPr>
          <w:cantSplit/>
          <w:trHeight w:val="2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5F0C" w14:textId="77777777" w:rsidR="002F41B5" w:rsidRPr="0057470B" w:rsidRDefault="005D7562">
            <w:pPr>
              <w:spacing w:line="228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71</w:t>
            </w:r>
          </w:p>
        </w:tc>
        <w:tc>
          <w:tcPr>
            <w:tcW w:w="864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3A20E2" w14:textId="77777777" w:rsidR="003969DC" w:rsidRDefault="003969DC" w:rsidP="003969DC">
            <w:pPr>
              <w:spacing w:after="120" w:line="228" w:lineRule="auto"/>
              <w:jc w:val="both"/>
              <w:rPr>
                <w:b/>
                <w:color w:val="000000"/>
                <w:sz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Vai </w:t>
            </w:r>
            <w:r w:rsidRPr="00F64FFC">
              <w:rPr>
                <w:b/>
                <w:color w:val="000000"/>
                <w:sz w:val="20"/>
                <w:highlight w:val="yellow"/>
              </w:rPr>
              <w:t>20</w:t>
            </w:r>
            <w:r w:rsidR="00F64FFC" w:rsidRPr="00F64FFC">
              <w:rPr>
                <w:b/>
                <w:color w:val="000000"/>
                <w:sz w:val="20"/>
                <w:highlight w:val="yellow"/>
              </w:rPr>
              <w:t>__</w:t>
            </w:r>
            <w:r w:rsidRPr="00F64FFC">
              <w:rPr>
                <w:b/>
                <w:color w:val="000000"/>
                <w:sz w:val="20"/>
                <w:highlight w:val="yellow"/>
              </w:rPr>
              <w:t>.</w:t>
            </w:r>
            <w:r w:rsidRPr="00F64FFC">
              <w:rPr>
                <w:b/>
                <w:color w:val="000000"/>
                <w:sz w:val="20"/>
              </w:rPr>
              <w:t>gada laikā</w:t>
            </w:r>
            <w:r w:rsidRPr="007C6E47">
              <w:rPr>
                <w:b/>
                <w:color w:val="000000"/>
                <w:sz w:val="20"/>
              </w:rPr>
              <w:t xml:space="preserve"> Jūs saņēmāt kādu izdienas/speciālo pensiju,</w:t>
            </w:r>
            <w:r>
              <w:rPr>
                <w:b/>
                <w:color w:val="000000"/>
                <w:sz w:val="20"/>
              </w:rPr>
              <w:t xml:space="preserve"> mūža pensiju,</w:t>
            </w:r>
            <w:r w:rsidRPr="007C6E47">
              <w:rPr>
                <w:b/>
                <w:color w:val="000000"/>
                <w:sz w:val="20"/>
              </w:rPr>
              <w:t xml:space="preserve"> citas valsts piešķirtu</w:t>
            </w:r>
            <w:r w:rsidRPr="0057470B">
              <w:rPr>
                <w:b/>
                <w:color w:val="000000"/>
                <w:sz w:val="20"/>
              </w:rPr>
              <w:t xml:space="preserve"> pensiju vai pensiju no privātā pensiju fonda, kurā iemaksas ir veicis darba devējs?</w:t>
            </w:r>
          </w:p>
          <w:p w14:paraId="120C498F" w14:textId="77777777" w:rsidR="002F41B5" w:rsidRPr="0057470B" w:rsidRDefault="002F41B5" w:rsidP="00AB0C8A">
            <w:pPr>
              <w:spacing w:after="20" w:line="228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6EA30D" w14:textId="77777777" w:rsidR="002F41B5" w:rsidRPr="0057470B" w:rsidRDefault="002F41B5">
            <w:pPr>
              <w:spacing w:line="22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IQ75</w:t>
            </w:r>
          </w:p>
          <w:p w14:paraId="3B721B17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14:paraId="7075E94E" w14:textId="77777777">
        <w:trPr>
          <w:cantSplit/>
          <w:trHeight w:val="232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B6A79" w14:textId="77777777" w:rsidR="002F41B5" w:rsidRPr="0057470B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096F9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CA153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14:paraId="69AE1864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8454B6" w14:textId="77777777" w:rsidR="002F41B5" w:rsidRPr="0057470B" w:rsidRDefault="001D585E">
            <w:pPr>
              <w:pStyle w:val="BodyText2"/>
              <w:spacing w:before="6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noProof/>
                <w:sz w:val="18"/>
                <w:lang w:eastAsia="lv-LV"/>
              </w:rPr>
              <w:pict w14:anchorId="4B5CF381">
                <v:shape id="_x0000_s1303" type="#_x0000_t202" style="position:absolute;left:0;text-align:left;margin-left:-334.1pt;margin-top:.3pt;width:321.95pt;height:65pt;z-index:251660288;mso-position-horizontal-relative:text;mso-position-vertical-relative:text">
                  <v:textbox style="mso-next-textbox:#_x0000_s1303" inset="1.5mm,.3mm,1.5mm,.3mm">
                    <w:txbxContent>
                      <w:p w14:paraId="1A93FF71" w14:textId="77777777" w:rsidR="00E62BFD" w:rsidRPr="00886F94" w:rsidRDefault="003969DC" w:rsidP="00E62BFD">
                        <w:pPr>
                          <w:spacing w:after="60"/>
                          <w:rPr>
                            <w:i/>
                            <w:sz w:val="19"/>
                            <w:szCs w:val="19"/>
                          </w:rPr>
                        </w:pPr>
                        <w:r>
                          <w:rPr>
                            <w:i/>
                            <w:sz w:val="19"/>
                            <w:szCs w:val="19"/>
                          </w:rPr>
                          <w:t xml:space="preserve">Jāņem </w:t>
                        </w:r>
                        <w:r w:rsidR="00E62BFD" w:rsidRPr="00886F94">
                          <w:rPr>
                            <w:i/>
                            <w:sz w:val="19"/>
                            <w:szCs w:val="19"/>
                          </w:rPr>
                          <w:t xml:space="preserve">vērā tikai </w:t>
                        </w:r>
                        <w:r w:rsidR="0083300C" w:rsidRPr="00886F94">
                          <w:rPr>
                            <w:i/>
                            <w:sz w:val="19"/>
                            <w:szCs w:val="19"/>
                          </w:rPr>
                          <w:t xml:space="preserve">tās </w:t>
                        </w:r>
                        <w:r w:rsidR="00E62BFD" w:rsidRPr="00886F94">
                          <w:rPr>
                            <w:i/>
                            <w:sz w:val="19"/>
                            <w:szCs w:val="19"/>
                          </w:rPr>
                          <w:t xml:space="preserve">izdienas vai speciālās pensijas, kuras administrē Aizsardzības ministrija, Satversmes aizsardzības birojs vai Lauku atbalsta dienests.  </w:t>
                        </w:r>
                      </w:p>
                      <w:p w14:paraId="3ABB5603" w14:textId="77777777" w:rsidR="00E62BFD" w:rsidRPr="00735A76" w:rsidRDefault="00E62BFD" w:rsidP="00E62BFD">
                        <w:pPr>
                          <w:spacing w:before="40" w:after="60"/>
                          <w:rPr>
                            <w:i/>
                            <w:sz w:val="19"/>
                            <w:szCs w:val="19"/>
                          </w:rPr>
                        </w:pP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 xml:space="preserve">Ja respondents saņēma izdienas pensiju, ko administrē Valsts sociālās apdrošināšanas aģentūra, tad atzīmē kodu </w:t>
                        </w:r>
                        <w:r w:rsidRPr="00886F94">
                          <w:rPr>
                            <w:b/>
                            <w:i/>
                            <w:sz w:val="19"/>
                            <w:szCs w:val="19"/>
                          </w:rPr>
                          <w:t>„2”</w:t>
                        </w:r>
                        <w:r w:rsidRPr="00886F94">
                          <w:rPr>
                            <w:i/>
                            <w:sz w:val="19"/>
                            <w:szCs w:val="19"/>
                          </w:rPr>
                          <w:t>.</w:t>
                        </w:r>
                      </w:p>
                      <w:p w14:paraId="3FDF8143" w14:textId="77777777" w:rsidR="00E62BFD" w:rsidRDefault="00E62BFD" w:rsidP="00E62BFD">
                        <w:pPr>
                          <w:jc w:val="both"/>
                          <w:rPr>
                            <w:rFonts w:ascii="Arial" w:hAnsi="Arial"/>
                            <w:i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2F41B5" w:rsidRPr="0057470B">
              <w:rPr>
                <w:rFonts w:ascii="Times New Roman" w:hAnsi="Times New Roman"/>
                <w:i w:val="0"/>
                <w:sz w:val="18"/>
              </w:rPr>
              <w:t>JĀ…….….</w:t>
            </w:r>
          </w:p>
          <w:p w14:paraId="4DB2C23A" w14:textId="77777777" w:rsidR="002F41B5" w:rsidRPr="0057470B" w:rsidRDefault="002F41B5">
            <w:pPr>
              <w:pStyle w:val="BodyText2"/>
              <w:spacing w:before="60" w:after="2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NĒ…….…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0B80" w14:textId="77777777" w:rsidR="002F41B5" w:rsidRPr="0057470B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  <w:p w14:paraId="5E1024EF" w14:textId="77777777" w:rsidR="002F41B5" w:rsidRPr="0057470B" w:rsidRDefault="002F41B5">
            <w:pPr>
              <w:spacing w:before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5D332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5D7562" w:rsidRPr="0057470B">
              <w:rPr>
                <w:b/>
                <w:sz w:val="20"/>
              </w:rPr>
              <w:t xml:space="preserve"> 72</w:t>
            </w:r>
          </w:p>
          <w:p w14:paraId="5963EDFE" w14:textId="77777777" w:rsidR="002F41B5" w:rsidRPr="0057470B" w:rsidRDefault="002F41B5">
            <w:pPr>
              <w:spacing w:before="40"/>
              <w:rPr>
                <w:sz w:val="20"/>
                <w:szCs w:val="20"/>
              </w:rPr>
            </w:pPr>
            <w:r w:rsidRPr="0057470B">
              <w:rPr>
                <w:b/>
                <w:sz w:val="20"/>
              </w:rPr>
              <w:sym w:font="Symbol" w:char="00AE"/>
            </w:r>
            <w:r w:rsidR="005D7562" w:rsidRPr="0057470B">
              <w:rPr>
                <w:b/>
                <w:sz w:val="20"/>
              </w:rPr>
              <w:t xml:space="preserve"> 73</w:t>
            </w:r>
          </w:p>
        </w:tc>
      </w:tr>
    </w:tbl>
    <w:p w14:paraId="56EA9C7A" w14:textId="77777777" w:rsidR="002F41B5" w:rsidRDefault="002F41B5">
      <w:pPr>
        <w:pStyle w:val="CommentText"/>
        <w:rPr>
          <w:sz w:val="4"/>
        </w:rPr>
      </w:pPr>
    </w:p>
    <w:p w14:paraId="0181E099" w14:textId="77777777" w:rsidR="002F41B5" w:rsidRDefault="002F41B5">
      <w:pPr>
        <w:pStyle w:val="CommentText"/>
        <w:rPr>
          <w:sz w:val="4"/>
        </w:rPr>
      </w:pPr>
    </w:p>
    <w:p w14:paraId="6E91ECC0" w14:textId="77777777" w:rsidR="007404A5" w:rsidRDefault="007404A5">
      <w:pPr>
        <w:pStyle w:val="CommentText"/>
        <w:rPr>
          <w:sz w:val="4"/>
        </w:rPr>
      </w:pPr>
    </w:p>
    <w:p w14:paraId="6F34712B" w14:textId="77777777" w:rsidR="007404A5" w:rsidRDefault="007404A5">
      <w:pPr>
        <w:pStyle w:val="CommentText"/>
        <w:rPr>
          <w:sz w:val="4"/>
        </w:rPr>
      </w:pPr>
    </w:p>
    <w:p w14:paraId="49E667E5" w14:textId="77777777" w:rsidR="007404A5" w:rsidRDefault="007404A5">
      <w:pPr>
        <w:pStyle w:val="CommentText"/>
        <w:rPr>
          <w:sz w:val="4"/>
        </w:rPr>
      </w:pPr>
    </w:p>
    <w:p w14:paraId="272C9DFA" w14:textId="77777777" w:rsidR="007404A5" w:rsidRDefault="007404A5">
      <w:pPr>
        <w:pStyle w:val="CommentText"/>
        <w:rPr>
          <w:sz w:val="4"/>
        </w:rPr>
      </w:pPr>
    </w:p>
    <w:p w14:paraId="75B534DE" w14:textId="77777777" w:rsidR="007404A5" w:rsidRDefault="007404A5">
      <w:pPr>
        <w:pStyle w:val="CommentText"/>
        <w:rPr>
          <w:sz w:val="4"/>
        </w:rPr>
      </w:pPr>
    </w:p>
    <w:p w14:paraId="43BA1991" w14:textId="77777777" w:rsidR="007404A5" w:rsidRDefault="007404A5">
      <w:pPr>
        <w:pStyle w:val="CommentText"/>
        <w:rPr>
          <w:sz w:val="4"/>
        </w:rPr>
      </w:pPr>
    </w:p>
    <w:p w14:paraId="55739F53" w14:textId="77777777" w:rsidR="007404A5" w:rsidRDefault="007404A5">
      <w:pPr>
        <w:pStyle w:val="CommentText"/>
        <w:rPr>
          <w:sz w:val="4"/>
        </w:rPr>
      </w:pPr>
    </w:p>
    <w:p w14:paraId="4FB41036" w14:textId="77777777" w:rsidR="007404A5" w:rsidRDefault="007404A5">
      <w:pPr>
        <w:pStyle w:val="CommentText"/>
        <w:rPr>
          <w:sz w:val="4"/>
        </w:rPr>
      </w:pPr>
    </w:p>
    <w:p w14:paraId="49DED862" w14:textId="77777777" w:rsidR="007404A5" w:rsidRDefault="007404A5">
      <w:pPr>
        <w:pStyle w:val="CommentText"/>
        <w:rPr>
          <w:sz w:val="4"/>
        </w:rPr>
      </w:pPr>
    </w:p>
    <w:p w14:paraId="05200F9B" w14:textId="77777777" w:rsidR="007404A5" w:rsidRDefault="007404A5">
      <w:pPr>
        <w:pStyle w:val="CommentText"/>
        <w:rPr>
          <w:sz w:val="4"/>
        </w:rPr>
      </w:pPr>
    </w:p>
    <w:p w14:paraId="3A036548" w14:textId="77777777" w:rsidR="007404A5" w:rsidRDefault="007404A5">
      <w:pPr>
        <w:pStyle w:val="CommentText"/>
        <w:rPr>
          <w:sz w:val="4"/>
        </w:rPr>
      </w:pPr>
    </w:p>
    <w:p w14:paraId="2F5148EF" w14:textId="77777777" w:rsidR="007404A5" w:rsidRDefault="007404A5">
      <w:pPr>
        <w:pStyle w:val="CommentText"/>
        <w:rPr>
          <w:sz w:val="4"/>
        </w:rPr>
      </w:pPr>
    </w:p>
    <w:p w14:paraId="5C67C121" w14:textId="77777777" w:rsidR="007404A5" w:rsidRDefault="007404A5">
      <w:pPr>
        <w:pStyle w:val="CommentText"/>
        <w:rPr>
          <w:sz w:val="4"/>
        </w:rPr>
      </w:pPr>
    </w:p>
    <w:p w14:paraId="1368F3B2" w14:textId="77777777" w:rsidR="007404A5" w:rsidRDefault="007404A5">
      <w:pPr>
        <w:pStyle w:val="CommentText"/>
        <w:rPr>
          <w:sz w:val="4"/>
        </w:rPr>
      </w:pPr>
    </w:p>
    <w:p w14:paraId="3C59ABF0" w14:textId="77777777" w:rsidR="007404A5" w:rsidRDefault="007404A5">
      <w:pPr>
        <w:pStyle w:val="CommentText"/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80"/>
        <w:gridCol w:w="245"/>
        <w:gridCol w:w="2995"/>
        <w:gridCol w:w="965"/>
        <w:gridCol w:w="426"/>
        <w:gridCol w:w="1489"/>
        <w:gridCol w:w="1620"/>
        <w:gridCol w:w="1152"/>
        <w:gridCol w:w="136"/>
        <w:gridCol w:w="573"/>
      </w:tblGrid>
      <w:tr w:rsidR="002F41B5" w14:paraId="3345A4CC" w14:textId="77777777" w:rsidTr="006C1546">
        <w:trPr>
          <w:gridBefore w:val="1"/>
          <w:wBefore w:w="108" w:type="dxa"/>
          <w:cantSplit/>
          <w:trHeight w:val="255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D979" w14:textId="77777777" w:rsidR="002F41B5" w:rsidRDefault="005D7562" w:rsidP="006C1546">
            <w:pPr>
              <w:spacing w:line="216" w:lineRule="auto"/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>72</w:t>
            </w:r>
          </w:p>
        </w:tc>
        <w:tc>
          <w:tcPr>
            <w:tcW w:w="8647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14D524" w14:textId="77777777" w:rsidR="002F41B5" w:rsidRDefault="002F41B5" w:rsidP="006C1546">
            <w:pPr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Kuru no pensijām, kas tiek izmaksātas, sasniedzot pensionēšanās vecumu (vai priekšlaicīgi pensionējoties), Jūs saņēmāt </w:t>
            </w:r>
            <w:r w:rsidR="003969DC" w:rsidRPr="00062188">
              <w:rPr>
                <w:b/>
                <w:color w:val="000000"/>
                <w:sz w:val="20"/>
                <w:highlight w:val="yellow"/>
                <w:u w:val="single"/>
              </w:rPr>
              <w:t>20</w:t>
            </w:r>
            <w:r w:rsidR="00F64FFC">
              <w:rPr>
                <w:b/>
                <w:color w:val="000000"/>
                <w:sz w:val="20"/>
                <w:highlight w:val="yellow"/>
                <w:u w:val="single"/>
              </w:rPr>
              <w:t>__</w:t>
            </w:r>
            <w:r w:rsidR="003969DC" w:rsidRPr="00062188">
              <w:rPr>
                <w:b/>
                <w:color w:val="000000"/>
                <w:sz w:val="20"/>
                <w:highlight w:val="yellow"/>
                <w:u w:val="single"/>
              </w:rPr>
              <w:t>.</w:t>
            </w:r>
            <w:r w:rsidRPr="00785AA6">
              <w:rPr>
                <w:b/>
                <w:color w:val="000000"/>
                <w:sz w:val="20"/>
                <w:u w:val="single"/>
              </w:rPr>
              <w:t xml:space="preserve"> gadā</w:t>
            </w:r>
            <w:r>
              <w:rPr>
                <w:b/>
                <w:color w:val="000000"/>
                <w:sz w:val="20"/>
              </w:rPr>
              <w:t>?</w:t>
            </w:r>
          </w:p>
          <w:p w14:paraId="5441AC48" w14:textId="77777777" w:rsidR="0072429F" w:rsidRPr="00531E0B" w:rsidRDefault="001D585E" w:rsidP="006C1546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0"/>
                <w:lang w:eastAsia="lv-LV"/>
              </w:rPr>
              <w:pict w14:anchorId="47F686F0">
                <v:shape id="_x0000_s1292" type="#_x0000_t202" style="position:absolute;left:0;text-align:left;margin-left:14.3pt;margin-top:-.65pt;width:295.5pt;height:16.6pt;z-index:251656192">
                  <v:textbox style="mso-next-textbox:#_x0000_s1292" inset="1.5mm,.3mm,1.5mm,.3mm">
                    <w:txbxContent>
                      <w:p w14:paraId="4200FBD8" w14:textId="77777777" w:rsidR="0072429F" w:rsidRPr="00735A76" w:rsidRDefault="0072429F" w:rsidP="00E72304">
                        <w:pPr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735A76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Ja nezina vai atsakās atbildēt, tad 2. un 3.ailē ierakstiet „</w:t>
                        </w:r>
                        <w:r w:rsidRPr="00735A76">
                          <w:rPr>
                            <w:b/>
                            <w:i/>
                            <w:color w:val="000000"/>
                            <w:sz w:val="19"/>
                            <w:szCs w:val="19"/>
                          </w:rPr>
                          <w:t>999</w:t>
                        </w:r>
                        <w:r w:rsidRPr="00735A76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"!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14:paraId="767B16B3" w14:textId="77777777" w:rsidR="0072429F" w:rsidRPr="00531E0B" w:rsidRDefault="0072429F" w:rsidP="006C1546">
            <w:pPr>
              <w:jc w:val="both"/>
              <w:rPr>
                <w:b/>
                <w:sz w:val="6"/>
                <w:szCs w:val="6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22DB58" w14:textId="77777777" w:rsidR="002F41B5" w:rsidRDefault="002F41B5" w:rsidP="006C1546">
            <w:pPr>
              <w:ind w:left="-57" w:right="-57"/>
              <w:jc w:val="center"/>
              <w:rPr>
                <w:b/>
                <w:color w:val="C0C0C0"/>
                <w:sz w:val="20"/>
                <w:szCs w:val="20"/>
              </w:rPr>
            </w:pPr>
            <w:r>
              <w:rPr>
                <w:color w:val="C0C0C0"/>
                <w:sz w:val="16"/>
              </w:rPr>
              <w:t>PY100N</w:t>
            </w:r>
          </w:p>
        </w:tc>
      </w:tr>
      <w:tr w:rsidR="002F41B5" w14:paraId="0DD44404" w14:textId="77777777" w:rsidTr="006C1546">
        <w:trPr>
          <w:gridBefore w:val="1"/>
          <w:wBefore w:w="108" w:type="dxa"/>
          <w:cantSplit/>
          <w:trHeight w:val="205"/>
        </w:trPr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CFFA42" w14:textId="77777777" w:rsidR="002F41B5" w:rsidRDefault="002F41B5" w:rsidP="006C15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6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C068C6" w14:textId="77777777" w:rsidR="002F41B5" w:rsidRDefault="002F41B5" w:rsidP="006C1546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8079FA" w14:textId="77777777" w:rsidR="002F41B5" w:rsidRDefault="002F41B5" w:rsidP="006C1546">
            <w:pPr>
              <w:rPr>
                <w:b/>
                <w:color w:val="C0C0C0"/>
                <w:sz w:val="20"/>
                <w:szCs w:val="20"/>
              </w:rPr>
            </w:pPr>
          </w:p>
        </w:tc>
      </w:tr>
      <w:tr w:rsidR="003969DC" w14:paraId="472E8239" w14:textId="77777777" w:rsidTr="006C1546">
        <w:trPr>
          <w:gridAfter w:val="1"/>
          <w:wAfter w:w="573" w:type="dxa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1F8EA" w14:textId="77777777" w:rsidR="003969DC" w:rsidRDefault="003969DC" w:rsidP="006C1546">
            <w:pPr>
              <w:spacing w:before="40" w:after="40" w:line="216" w:lineRule="auto"/>
              <w:rPr>
                <w:b/>
                <w:sz w:val="18"/>
                <w:szCs w:val="20"/>
              </w:rPr>
            </w:pPr>
          </w:p>
        </w:tc>
        <w:tc>
          <w:tcPr>
            <w:tcW w:w="463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F6E9F9" w14:textId="77777777" w:rsidR="003969DC" w:rsidRDefault="003969DC" w:rsidP="006C1546">
            <w:pPr>
              <w:spacing w:before="60" w:after="60"/>
              <w:rPr>
                <w:b/>
                <w:sz w:val="18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ABB70" w14:textId="77777777" w:rsidR="003969DC" w:rsidRPr="00475D9E" w:rsidRDefault="003969DC" w:rsidP="006C1546">
            <w:pPr>
              <w:spacing w:before="60" w:after="6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 w:rsidRPr="00475D9E">
              <w:rPr>
                <w:i/>
                <w:sz w:val="18"/>
              </w:rPr>
              <w:t xml:space="preserve">2. Kādu </w:t>
            </w:r>
            <w:r w:rsidRPr="00475D9E">
              <w:rPr>
                <w:i/>
                <w:sz w:val="18"/>
                <w:u w:val="single"/>
              </w:rPr>
              <w:t>neto</w:t>
            </w:r>
            <w:r w:rsidRPr="00475D9E">
              <w:rPr>
                <w:i/>
                <w:sz w:val="18"/>
              </w:rPr>
              <w:t xml:space="preserve"> summu mēnesī saņēmāt?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AA8E" w14:textId="77777777" w:rsidR="003969DC" w:rsidRDefault="003969DC" w:rsidP="006C1546">
            <w:pPr>
              <w:spacing w:before="60" w:after="60"/>
              <w:ind w:left="-108" w:right="-108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3. </w:t>
            </w:r>
            <w:r w:rsidRPr="00475D9E">
              <w:rPr>
                <w:i/>
                <w:sz w:val="18"/>
              </w:rPr>
              <w:t xml:space="preserve">Kādu </w:t>
            </w:r>
            <w:r w:rsidRPr="00475D9E">
              <w:rPr>
                <w:i/>
                <w:sz w:val="18"/>
                <w:u w:val="single"/>
              </w:rPr>
              <w:t xml:space="preserve">bruto </w:t>
            </w:r>
            <w:r w:rsidRPr="00475D9E">
              <w:rPr>
                <w:i/>
                <w:sz w:val="18"/>
              </w:rPr>
              <w:t>summu mēnesī saņēmāt?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CE99" w14:textId="77777777" w:rsidR="003969DC" w:rsidRDefault="003969DC" w:rsidP="006C1546">
            <w:pPr>
              <w:spacing w:before="60" w:after="60"/>
              <w:ind w:left="-108" w:right="-108"/>
              <w:jc w:val="center"/>
              <w:rPr>
                <w:b/>
                <w:i/>
                <w:sz w:val="18"/>
                <w:szCs w:val="20"/>
              </w:rPr>
            </w:pPr>
            <w:r>
              <w:rPr>
                <w:i/>
                <w:color w:val="000000"/>
                <w:sz w:val="18"/>
              </w:rPr>
              <w:t>4. Cik reizes saņēmāt?</w:t>
            </w:r>
          </w:p>
        </w:tc>
      </w:tr>
      <w:tr w:rsidR="003969DC" w14:paraId="5FE377C8" w14:textId="77777777" w:rsidTr="006C1546">
        <w:trPr>
          <w:gridAfter w:val="1"/>
          <w:wAfter w:w="573" w:type="dxa"/>
          <w:trHeight w:val="772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698DA" w14:textId="77777777" w:rsidR="003969DC" w:rsidRDefault="003969DC" w:rsidP="006C1546">
            <w:pPr>
              <w:spacing w:line="228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</w:rPr>
              <w:t>A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62BC5C" w14:textId="34DEDBF0" w:rsidR="003969DC" w:rsidRPr="00475D9E" w:rsidRDefault="003969DC" w:rsidP="006C1546">
            <w:pPr>
              <w:spacing w:line="228" w:lineRule="auto"/>
              <w:ind w:left="57" w:right="-108"/>
              <w:rPr>
                <w:color w:val="000000"/>
                <w:sz w:val="18"/>
                <w:szCs w:val="20"/>
              </w:rPr>
            </w:pPr>
            <w:r w:rsidRPr="00475D9E">
              <w:rPr>
                <w:color w:val="000000"/>
                <w:sz w:val="18"/>
              </w:rPr>
              <w:t>Vai 20</w:t>
            </w:r>
            <w:r w:rsidR="008905C4">
              <w:rPr>
                <w:color w:val="000000"/>
                <w:sz w:val="18"/>
              </w:rPr>
              <w:t>__</w:t>
            </w:r>
            <w:r w:rsidRPr="00475D9E">
              <w:rPr>
                <w:color w:val="000000"/>
                <w:sz w:val="18"/>
              </w:rPr>
              <w:t>. gada laikā Jūs saņēmāt  izdienas vai speciālo pensiju?</w:t>
            </w:r>
            <w:r w:rsidRPr="00475D9E">
              <w:rPr>
                <w:color w:val="000000"/>
                <w:sz w:val="18"/>
                <w:vertAlign w:val="superscript"/>
              </w:rPr>
              <w:t xml:space="preserve">1   </w:t>
            </w:r>
            <w:r w:rsidRPr="00475D9E">
              <w:rPr>
                <w:color w:val="808080"/>
                <w:sz w:val="16"/>
                <w:szCs w:val="16"/>
              </w:rPr>
              <w:t>PY100NB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F51B" w14:textId="77777777" w:rsidR="003969DC" w:rsidRDefault="003969DC" w:rsidP="006C1546">
            <w:pPr>
              <w:pStyle w:val="BodyText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JĀ……..</w:t>
            </w:r>
          </w:p>
          <w:p w14:paraId="1C27E4ED" w14:textId="77777777" w:rsidR="003969DC" w:rsidRDefault="003969DC" w:rsidP="006C1546">
            <w:pPr>
              <w:pStyle w:val="BodyText2"/>
              <w:spacing w:before="120" w:after="4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NĒ…….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622F4" w14:textId="77777777" w:rsidR="003969DC" w:rsidRDefault="003969DC" w:rsidP="006C1546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51F7AFB9" w14:textId="77777777" w:rsidR="003969DC" w:rsidRDefault="003969DC" w:rsidP="006C1546">
            <w:pPr>
              <w:spacing w:before="2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D382E" w14:textId="77777777" w:rsidR="003969DC" w:rsidRDefault="003969DC" w:rsidP="006C1546">
            <w:pPr>
              <w:pStyle w:val="BodyText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 w:rsidRPr="00886F94">
              <w:rPr>
                <w:rFonts w:ascii="Times New Roman" w:hAnsi="Times New Roman"/>
                <w:b/>
                <w:i w:val="0"/>
              </w:rPr>
              <w:sym w:font="Symbol" w:char="00AE"/>
            </w:r>
            <w:r w:rsidRPr="00886F94">
              <w:rPr>
                <w:rFonts w:ascii="Times New Roman" w:hAnsi="Times New Roman"/>
                <w:b/>
                <w:i w:val="0"/>
              </w:rPr>
              <w:t xml:space="preserve">   </w:t>
            </w:r>
            <w:r w:rsidRPr="00886F94">
              <w:rPr>
                <w:rFonts w:ascii="Times New Roman" w:hAnsi="Times New Roman"/>
                <w:i w:val="0"/>
                <w:sz w:val="18"/>
              </w:rPr>
              <w:t>_______</w:t>
            </w:r>
            <w:r w:rsidRPr="00886F94">
              <w:rPr>
                <w:rFonts w:ascii="Times New Roman" w:hAnsi="Times New Roman"/>
                <w:sz w:val="18"/>
              </w:rPr>
              <w:t>euro</w:t>
            </w:r>
          </w:p>
          <w:p w14:paraId="4A010CBC" w14:textId="77777777" w:rsidR="003969DC" w:rsidRPr="00FE239D" w:rsidRDefault="003969DC" w:rsidP="006C1546">
            <w:pPr>
              <w:pStyle w:val="BodyText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i w:val="0"/>
                <w:sz w:val="18"/>
              </w:rPr>
            </w:pPr>
            <w:r w:rsidRPr="00FE239D">
              <w:rPr>
                <w:rFonts w:ascii="Times New Roman" w:hAnsi="Times New Roman"/>
                <w:i w:val="0"/>
                <w:color w:val="808080"/>
                <w:sz w:val="16"/>
                <w:szCs w:val="16"/>
              </w:rPr>
              <w:t>PY100NB2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61D7" w14:textId="77777777" w:rsidR="003969DC" w:rsidRDefault="003969DC" w:rsidP="006C1546">
            <w:pPr>
              <w:spacing w:before="100" w:line="228" w:lineRule="auto"/>
              <w:rPr>
                <w:rFonts w:cs="Arial"/>
                <w:i/>
                <w:iCs/>
                <w:sz w:val="18"/>
              </w:rPr>
            </w:pPr>
            <w:r w:rsidRPr="00886F94">
              <w:rPr>
                <w:rFonts w:cs="Arial"/>
                <w:b/>
                <w:iCs/>
                <w:sz w:val="22"/>
              </w:rPr>
              <w:sym w:font="Symbol" w:char="00AE"/>
            </w:r>
            <w:r w:rsidRPr="00886F94">
              <w:rPr>
                <w:rFonts w:cs="Arial"/>
                <w:b/>
                <w:iCs/>
                <w:sz w:val="22"/>
              </w:rPr>
              <w:t xml:space="preserve"> </w:t>
            </w:r>
            <w:r w:rsidRPr="00886F94">
              <w:rPr>
                <w:rFonts w:cs="Arial"/>
                <w:iCs/>
                <w:sz w:val="18"/>
              </w:rPr>
              <w:t>________</w:t>
            </w:r>
            <w:r w:rsidRPr="00886F94">
              <w:rPr>
                <w:rFonts w:cs="Arial"/>
                <w:i/>
                <w:iCs/>
                <w:sz w:val="18"/>
              </w:rPr>
              <w:t xml:space="preserve"> euro</w:t>
            </w:r>
          </w:p>
          <w:p w14:paraId="64802AE7" w14:textId="77777777" w:rsidR="003969DC" w:rsidRDefault="003969DC" w:rsidP="006C1546">
            <w:pPr>
              <w:spacing w:before="100" w:line="228" w:lineRule="auto"/>
              <w:rPr>
                <w:rFonts w:cs="Arial"/>
                <w:i/>
                <w:iCs/>
                <w:sz w:val="18"/>
              </w:rPr>
            </w:pPr>
            <w:r w:rsidRPr="009B0589">
              <w:rPr>
                <w:color w:val="808080"/>
                <w:sz w:val="16"/>
                <w:szCs w:val="16"/>
              </w:rPr>
              <w:t>PY100</w:t>
            </w:r>
            <w:r>
              <w:rPr>
                <w:color w:val="808080"/>
                <w:sz w:val="16"/>
                <w:szCs w:val="16"/>
              </w:rPr>
              <w:t>G</w:t>
            </w:r>
            <w:r w:rsidRPr="009B0589">
              <w:rPr>
                <w:color w:val="808080"/>
                <w:sz w:val="16"/>
                <w:szCs w:val="16"/>
              </w:rPr>
              <w:t>B</w:t>
            </w:r>
            <w:r w:rsidR="00AB0C8A">
              <w:rPr>
                <w:color w:val="808080"/>
                <w:sz w:val="16"/>
                <w:szCs w:val="16"/>
              </w:rPr>
              <w:t>3</w:t>
            </w:r>
          </w:p>
          <w:p w14:paraId="23FAC9CB" w14:textId="77777777" w:rsidR="003969DC" w:rsidRPr="00886F94" w:rsidRDefault="003969DC" w:rsidP="006C1546">
            <w:pPr>
              <w:spacing w:before="100" w:line="228" w:lineRule="auto"/>
              <w:rPr>
                <w:b/>
                <w:sz w:val="20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3D78" w14:textId="77777777" w:rsidR="003969DC" w:rsidRDefault="003969DC" w:rsidP="006C1546">
            <w:pPr>
              <w:spacing w:before="120" w:line="228" w:lineRule="auto"/>
              <w:ind w:left="113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|__|__|</w:t>
            </w:r>
          </w:p>
          <w:p w14:paraId="416F24CC" w14:textId="77777777" w:rsidR="003969DC" w:rsidRDefault="003969DC" w:rsidP="006C1546">
            <w:pPr>
              <w:spacing w:before="120" w:line="228" w:lineRule="auto"/>
              <w:ind w:left="113"/>
              <w:rPr>
                <w:sz w:val="20"/>
                <w:szCs w:val="20"/>
              </w:rPr>
            </w:pPr>
            <w:r w:rsidRPr="009B0589">
              <w:rPr>
                <w:color w:val="808080"/>
                <w:sz w:val="16"/>
                <w:szCs w:val="16"/>
              </w:rPr>
              <w:t>PY100NB</w:t>
            </w:r>
            <w:r>
              <w:rPr>
                <w:color w:val="808080"/>
                <w:sz w:val="16"/>
                <w:szCs w:val="16"/>
              </w:rPr>
              <w:t>4</w:t>
            </w:r>
          </w:p>
        </w:tc>
      </w:tr>
      <w:tr w:rsidR="003969DC" w:rsidRPr="000271C9" w14:paraId="74A1328B" w14:textId="77777777" w:rsidTr="006C1546">
        <w:trPr>
          <w:gridAfter w:val="1"/>
          <w:wAfter w:w="573" w:type="dxa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70D0C" w14:textId="77777777" w:rsidR="003969DC" w:rsidRPr="006472D6" w:rsidRDefault="003969DC" w:rsidP="006C1546">
            <w:pPr>
              <w:spacing w:line="228" w:lineRule="auto"/>
              <w:jc w:val="center"/>
              <w:rPr>
                <w:sz w:val="18"/>
                <w:szCs w:val="20"/>
              </w:rPr>
            </w:pPr>
            <w:r w:rsidRPr="006472D6">
              <w:rPr>
                <w:sz w:val="18"/>
              </w:rPr>
              <w:t>B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3C5395" w14:textId="0B6D03C7" w:rsidR="003969DC" w:rsidRPr="00475D9E" w:rsidRDefault="003969DC" w:rsidP="006C1546">
            <w:pPr>
              <w:spacing w:line="228" w:lineRule="auto"/>
              <w:ind w:left="57" w:right="-108"/>
              <w:rPr>
                <w:sz w:val="18"/>
                <w:szCs w:val="20"/>
              </w:rPr>
            </w:pPr>
            <w:r w:rsidRPr="00475D9E">
              <w:rPr>
                <w:color w:val="000000"/>
                <w:sz w:val="18"/>
              </w:rPr>
              <w:t>Vai 20</w:t>
            </w:r>
            <w:r w:rsidR="008905C4">
              <w:rPr>
                <w:color w:val="000000"/>
                <w:sz w:val="18"/>
              </w:rPr>
              <w:t>__</w:t>
            </w:r>
            <w:r w:rsidRPr="00475D9E">
              <w:rPr>
                <w:color w:val="000000"/>
                <w:sz w:val="18"/>
              </w:rPr>
              <w:t xml:space="preserve">. gada laikā Jūs saņēmāt  </w:t>
            </w:r>
            <w:r w:rsidRPr="00475D9E">
              <w:rPr>
                <w:sz w:val="18"/>
              </w:rPr>
              <w:t xml:space="preserve">citas valsts (izņemot Krievijas Federācijas, Baltkrievijas Republikas vai Ukrainas) piešķirtu pensiju?                     </w:t>
            </w:r>
            <w:r w:rsidRPr="00475D9E">
              <w:rPr>
                <w:color w:val="808080"/>
                <w:sz w:val="16"/>
                <w:szCs w:val="16"/>
              </w:rPr>
              <w:t>PY100NC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6D3E" w14:textId="77777777" w:rsidR="003969DC" w:rsidRPr="006472D6" w:rsidRDefault="003969DC" w:rsidP="006C1546">
            <w:pPr>
              <w:pStyle w:val="BodyText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6472D6">
              <w:rPr>
                <w:rFonts w:ascii="Times New Roman" w:hAnsi="Times New Roman"/>
                <w:i w:val="0"/>
                <w:color w:val="auto"/>
                <w:sz w:val="18"/>
              </w:rPr>
              <w:t>JĀ…..…..</w:t>
            </w:r>
          </w:p>
          <w:p w14:paraId="5EEED5DD" w14:textId="77777777" w:rsidR="003969DC" w:rsidRPr="006472D6" w:rsidRDefault="003969DC" w:rsidP="006C1546">
            <w:pPr>
              <w:pStyle w:val="BodyText2"/>
              <w:spacing w:before="120" w:after="40" w:line="228" w:lineRule="auto"/>
              <w:ind w:left="113" w:right="-108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6472D6">
              <w:rPr>
                <w:rFonts w:ascii="Times New Roman" w:hAnsi="Times New Roman"/>
                <w:i w:val="0"/>
                <w:color w:val="auto"/>
                <w:sz w:val="18"/>
              </w:rPr>
              <w:t>NĒ…..….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F602C" w14:textId="77777777" w:rsidR="003969DC" w:rsidRPr="006472D6" w:rsidRDefault="003969DC" w:rsidP="006C1546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 w:rsidRPr="006472D6">
              <w:rPr>
                <w:sz w:val="20"/>
              </w:rPr>
              <w:t>1</w:t>
            </w:r>
          </w:p>
          <w:p w14:paraId="16692625" w14:textId="77777777" w:rsidR="003969DC" w:rsidRPr="006472D6" w:rsidRDefault="003969DC" w:rsidP="006C1546">
            <w:pPr>
              <w:spacing w:before="20" w:line="228" w:lineRule="auto"/>
              <w:jc w:val="center"/>
              <w:rPr>
                <w:sz w:val="20"/>
                <w:szCs w:val="20"/>
              </w:rPr>
            </w:pPr>
            <w:r w:rsidRPr="006472D6">
              <w:rPr>
                <w:sz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908B8" w14:textId="77777777" w:rsidR="003969DC" w:rsidRDefault="003969DC" w:rsidP="006C1546">
            <w:pPr>
              <w:pStyle w:val="BodyText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6472D6">
              <w:rPr>
                <w:rFonts w:ascii="Times New Roman" w:hAnsi="Times New Roman"/>
                <w:b/>
                <w:i w:val="0"/>
                <w:color w:val="auto"/>
              </w:rPr>
              <w:sym w:font="Symbol" w:char="00AE"/>
            </w:r>
            <w:r w:rsidRPr="006472D6">
              <w:rPr>
                <w:rFonts w:ascii="Times New Roman" w:hAnsi="Times New Roman"/>
                <w:b/>
                <w:i w:val="0"/>
                <w:color w:val="auto"/>
              </w:rPr>
              <w:t xml:space="preserve">   </w:t>
            </w:r>
            <w:r w:rsidRPr="006472D6">
              <w:rPr>
                <w:rFonts w:ascii="Times New Roman" w:hAnsi="Times New Roman"/>
                <w:i w:val="0"/>
                <w:color w:val="auto"/>
                <w:sz w:val="18"/>
              </w:rPr>
              <w:t>______</w:t>
            </w:r>
            <w:r w:rsidRPr="006472D6">
              <w:rPr>
                <w:rFonts w:ascii="Times New Roman" w:hAnsi="Times New Roman"/>
                <w:color w:val="auto"/>
                <w:sz w:val="18"/>
              </w:rPr>
              <w:t>euro</w:t>
            </w:r>
          </w:p>
          <w:p w14:paraId="39006C49" w14:textId="77777777" w:rsidR="003969DC" w:rsidRPr="00FE239D" w:rsidRDefault="003969DC" w:rsidP="006C1546">
            <w:pPr>
              <w:pStyle w:val="BodyText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i w:val="0"/>
                <w:color w:val="auto"/>
                <w:sz w:val="18"/>
              </w:rPr>
            </w:pPr>
            <w:r w:rsidRPr="00FE239D">
              <w:rPr>
                <w:rFonts w:ascii="Times New Roman" w:hAnsi="Times New Roman"/>
                <w:i w:val="0"/>
                <w:color w:val="808080"/>
                <w:sz w:val="16"/>
                <w:szCs w:val="16"/>
              </w:rPr>
              <w:t>PY100NC2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0682" w14:textId="77777777" w:rsidR="003969DC" w:rsidRDefault="003969DC" w:rsidP="006C1546">
            <w:pPr>
              <w:spacing w:before="100" w:line="228" w:lineRule="auto"/>
              <w:rPr>
                <w:rFonts w:cs="Arial"/>
                <w:i/>
                <w:iCs/>
                <w:sz w:val="18"/>
              </w:rPr>
            </w:pPr>
            <w:r w:rsidRPr="006472D6">
              <w:rPr>
                <w:rFonts w:cs="Arial"/>
                <w:b/>
                <w:iCs/>
                <w:sz w:val="22"/>
              </w:rPr>
              <w:sym w:font="Symbol" w:char="00AE"/>
            </w:r>
            <w:r w:rsidRPr="006472D6">
              <w:rPr>
                <w:rFonts w:cs="Arial"/>
                <w:b/>
                <w:iCs/>
                <w:sz w:val="22"/>
              </w:rPr>
              <w:t xml:space="preserve"> </w:t>
            </w:r>
            <w:r w:rsidRPr="006472D6">
              <w:rPr>
                <w:rFonts w:cs="Arial"/>
                <w:iCs/>
                <w:sz w:val="18"/>
              </w:rPr>
              <w:t>________</w:t>
            </w:r>
            <w:r w:rsidRPr="006472D6">
              <w:rPr>
                <w:rFonts w:cs="Arial"/>
                <w:i/>
                <w:iCs/>
                <w:sz w:val="18"/>
              </w:rPr>
              <w:t xml:space="preserve"> euro</w:t>
            </w:r>
          </w:p>
          <w:p w14:paraId="1FD188D6" w14:textId="77777777" w:rsidR="003969DC" w:rsidRPr="006472D6" w:rsidRDefault="003969DC" w:rsidP="006C1546">
            <w:pPr>
              <w:spacing w:before="100" w:line="228" w:lineRule="auto"/>
              <w:rPr>
                <w:b/>
                <w:sz w:val="20"/>
              </w:rPr>
            </w:pPr>
            <w:r w:rsidRPr="009B0589">
              <w:rPr>
                <w:color w:val="808080"/>
                <w:sz w:val="16"/>
                <w:szCs w:val="16"/>
              </w:rPr>
              <w:t>PY100</w:t>
            </w:r>
            <w:r>
              <w:rPr>
                <w:color w:val="808080"/>
                <w:sz w:val="16"/>
                <w:szCs w:val="16"/>
              </w:rPr>
              <w:t>GC3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4AE4" w14:textId="77777777" w:rsidR="003969DC" w:rsidRDefault="003969DC" w:rsidP="006C1546">
            <w:pPr>
              <w:spacing w:before="120" w:line="228" w:lineRule="auto"/>
              <w:ind w:left="113"/>
              <w:rPr>
                <w:b/>
                <w:sz w:val="20"/>
              </w:rPr>
            </w:pPr>
            <w:r w:rsidRPr="006472D6">
              <w:rPr>
                <w:b/>
                <w:sz w:val="20"/>
              </w:rPr>
              <w:sym w:font="Symbol" w:char="00AE"/>
            </w:r>
            <w:r w:rsidRPr="006472D6">
              <w:rPr>
                <w:b/>
                <w:sz w:val="20"/>
              </w:rPr>
              <w:t xml:space="preserve"> |__|__|</w:t>
            </w:r>
          </w:p>
          <w:p w14:paraId="48F4DBCD" w14:textId="77777777" w:rsidR="003969DC" w:rsidRPr="006472D6" w:rsidRDefault="003969DC" w:rsidP="006C1546">
            <w:pPr>
              <w:spacing w:before="120" w:line="228" w:lineRule="auto"/>
              <w:ind w:left="113"/>
              <w:rPr>
                <w:sz w:val="20"/>
                <w:szCs w:val="20"/>
              </w:rPr>
            </w:pPr>
            <w:r w:rsidRPr="009B0589">
              <w:rPr>
                <w:color w:val="808080"/>
                <w:sz w:val="16"/>
                <w:szCs w:val="16"/>
              </w:rPr>
              <w:t>PY100N</w:t>
            </w:r>
            <w:r>
              <w:rPr>
                <w:color w:val="808080"/>
                <w:sz w:val="16"/>
                <w:szCs w:val="16"/>
              </w:rPr>
              <w:t>C4</w:t>
            </w:r>
          </w:p>
        </w:tc>
      </w:tr>
      <w:tr w:rsidR="003969DC" w14:paraId="310EB4DE" w14:textId="77777777" w:rsidTr="006C1546">
        <w:trPr>
          <w:gridAfter w:val="1"/>
          <w:wAfter w:w="573" w:type="dxa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CEDFD" w14:textId="77777777" w:rsidR="003969DC" w:rsidRDefault="003969DC" w:rsidP="006C1546">
            <w:pPr>
              <w:spacing w:line="228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</w:rPr>
              <w:t>C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E2E78A" w14:textId="10F06A16" w:rsidR="003969DC" w:rsidRDefault="003969DC" w:rsidP="006C1546">
            <w:pPr>
              <w:spacing w:before="120" w:line="228" w:lineRule="auto"/>
              <w:ind w:left="57" w:right="-108"/>
              <w:rPr>
                <w:sz w:val="18"/>
              </w:rPr>
            </w:pPr>
            <w:r w:rsidRPr="00475D9E">
              <w:rPr>
                <w:color w:val="000000"/>
                <w:sz w:val="18"/>
              </w:rPr>
              <w:t>Vai 20</w:t>
            </w:r>
            <w:r w:rsidR="008905C4">
              <w:rPr>
                <w:color w:val="000000"/>
                <w:sz w:val="18"/>
              </w:rPr>
              <w:t>__</w:t>
            </w:r>
            <w:r w:rsidRPr="00475D9E">
              <w:rPr>
                <w:color w:val="000000"/>
                <w:sz w:val="18"/>
              </w:rPr>
              <w:t xml:space="preserve">. gada laikā Jūs saņēmāt  </w:t>
            </w:r>
            <w:r w:rsidRPr="00475D9E">
              <w:rPr>
                <w:sz w:val="18"/>
              </w:rPr>
              <w:t xml:space="preserve">pensiju no privāta pensiju fonda, kurā iemaksas ir veicis darba devējs </w:t>
            </w:r>
            <w:r w:rsidRPr="00475D9E">
              <w:rPr>
                <w:i/>
                <w:sz w:val="16"/>
              </w:rPr>
              <w:t>(ar kapitāla</w:t>
            </w:r>
            <w:r w:rsidRPr="00805B76">
              <w:rPr>
                <w:i/>
                <w:sz w:val="16"/>
              </w:rPr>
              <w:t xml:space="preserve"> uzkrāšanu)</w:t>
            </w:r>
            <w:r w:rsidRPr="00805B76">
              <w:rPr>
                <w:sz w:val="18"/>
              </w:rPr>
              <w:t>?</w:t>
            </w:r>
          </w:p>
          <w:p w14:paraId="2AD970CD" w14:textId="77777777" w:rsidR="003969DC" w:rsidRDefault="003969DC" w:rsidP="006C1546">
            <w:pPr>
              <w:spacing w:line="228" w:lineRule="auto"/>
              <w:ind w:left="57" w:right="-108"/>
              <w:rPr>
                <w:sz w:val="18"/>
              </w:rPr>
            </w:pPr>
            <w:r>
              <w:rPr>
                <w:color w:val="808080"/>
                <w:sz w:val="16"/>
                <w:szCs w:val="16"/>
              </w:rPr>
              <w:t xml:space="preserve">                                                       </w:t>
            </w:r>
            <w:r w:rsidRPr="009B0589">
              <w:rPr>
                <w:color w:val="808080"/>
                <w:sz w:val="16"/>
                <w:szCs w:val="16"/>
              </w:rPr>
              <w:t>PY100N</w:t>
            </w:r>
            <w:r>
              <w:rPr>
                <w:color w:val="808080"/>
                <w:sz w:val="16"/>
                <w:szCs w:val="16"/>
              </w:rPr>
              <w:t>E</w:t>
            </w:r>
          </w:p>
          <w:p w14:paraId="72C92FE0" w14:textId="77777777" w:rsidR="003969DC" w:rsidRDefault="003969DC" w:rsidP="006C1546">
            <w:pPr>
              <w:spacing w:line="228" w:lineRule="auto"/>
              <w:ind w:left="57" w:right="-108"/>
              <w:rPr>
                <w:sz w:val="16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A88D" w14:textId="77777777" w:rsidR="003969DC" w:rsidRDefault="003969DC" w:rsidP="006C1546">
            <w:pPr>
              <w:pStyle w:val="BodyText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JĀ…….</w:t>
            </w:r>
          </w:p>
          <w:p w14:paraId="1DD4EC96" w14:textId="77777777" w:rsidR="003969DC" w:rsidRDefault="003969DC" w:rsidP="006C1546">
            <w:pPr>
              <w:pStyle w:val="BodyText2"/>
              <w:spacing w:before="120" w:after="40" w:line="228" w:lineRule="auto"/>
              <w:ind w:left="113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sz w:val="18"/>
              </w:rPr>
              <w:t>NĒ…….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4F549" w14:textId="77777777" w:rsidR="003969DC" w:rsidRDefault="003969DC" w:rsidP="006C1546">
            <w:pPr>
              <w:spacing w:before="40"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1</w:t>
            </w:r>
          </w:p>
          <w:p w14:paraId="63C2AD3C" w14:textId="77777777" w:rsidR="003969DC" w:rsidRDefault="003969DC" w:rsidP="006C1546">
            <w:pPr>
              <w:spacing w:before="20" w:line="228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7CCE15" w14:textId="77777777" w:rsidR="003969DC" w:rsidRDefault="003969DC" w:rsidP="006C1546">
            <w:pPr>
              <w:pStyle w:val="BodyText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sz w:val="18"/>
              </w:rPr>
            </w:pPr>
            <w:r w:rsidRPr="00886F94">
              <w:rPr>
                <w:rFonts w:ascii="Times New Roman" w:hAnsi="Times New Roman"/>
                <w:b/>
                <w:i w:val="0"/>
              </w:rPr>
              <w:sym w:font="Symbol" w:char="00AE"/>
            </w:r>
            <w:r w:rsidRPr="00886F94">
              <w:rPr>
                <w:rFonts w:ascii="Times New Roman" w:hAnsi="Times New Roman"/>
                <w:b/>
                <w:i w:val="0"/>
              </w:rPr>
              <w:t xml:space="preserve">   </w:t>
            </w:r>
            <w:r w:rsidRPr="00886F94">
              <w:rPr>
                <w:rFonts w:ascii="Times New Roman" w:hAnsi="Times New Roman"/>
                <w:i w:val="0"/>
                <w:sz w:val="18"/>
              </w:rPr>
              <w:t>______</w:t>
            </w:r>
            <w:r w:rsidRPr="0075115D">
              <w:rPr>
                <w:rFonts w:ascii="Times New Roman" w:hAnsi="Times New Roman"/>
                <w:sz w:val="18"/>
              </w:rPr>
              <w:t>euro</w:t>
            </w:r>
          </w:p>
          <w:p w14:paraId="54FADC10" w14:textId="77777777" w:rsidR="003969DC" w:rsidRPr="00FE239D" w:rsidRDefault="003969DC" w:rsidP="006C1546">
            <w:pPr>
              <w:pStyle w:val="BodyText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i w:val="0"/>
                <w:sz w:val="18"/>
              </w:rPr>
            </w:pPr>
            <w:r w:rsidRPr="00FE239D">
              <w:rPr>
                <w:rFonts w:ascii="Times New Roman" w:hAnsi="Times New Roman"/>
                <w:i w:val="0"/>
                <w:color w:val="808080"/>
                <w:sz w:val="16"/>
                <w:szCs w:val="16"/>
              </w:rPr>
              <w:t>PY100NE2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22E3" w14:textId="77777777" w:rsidR="003969DC" w:rsidRDefault="003969DC" w:rsidP="006C1546">
            <w:pPr>
              <w:spacing w:before="60" w:line="228" w:lineRule="auto"/>
              <w:rPr>
                <w:rFonts w:cs="Arial"/>
                <w:i/>
                <w:iCs/>
                <w:sz w:val="18"/>
              </w:rPr>
            </w:pPr>
            <w:r w:rsidRPr="00886F94">
              <w:rPr>
                <w:rFonts w:cs="Arial"/>
                <w:b/>
                <w:iCs/>
                <w:sz w:val="22"/>
              </w:rPr>
              <w:sym w:font="Symbol" w:char="00AE"/>
            </w:r>
            <w:r w:rsidRPr="00886F94">
              <w:rPr>
                <w:rFonts w:cs="Arial"/>
                <w:b/>
                <w:iCs/>
                <w:sz w:val="22"/>
              </w:rPr>
              <w:t xml:space="preserve"> </w:t>
            </w:r>
            <w:r w:rsidRPr="00886F94">
              <w:rPr>
                <w:rFonts w:cs="Arial"/>
                <w:iCs/>
                <w:sz w:val="18"/>
              </w:rPr>
              <w:t>________</w:t>
            </w:r>
            <w:r w:rsidRPr="00886F94">
              <w:rPr>
                <w:rFonts w:cs="Arial"/>
                <w:i/>
                <w:iCs/>
                <w:sz w:val="18"/>
              </w:rPr>
              <w:t xml:space="preserve"> euro</w:t>
            </w:r>
          </w:p>
          <w:p w14:paraId="431C2679" w14:textId="77777777" w:rsidR="003969DC" w:rsidRPr="00886F94" w:rsidRDefault="003969DC" w:rsidP="006C1546">
            <w:pPr>
              <w:spacing w:before="60" w:line="228" w:lineRule="auto"/>
              <w:rPr>
                <w:b/>
                <w:sz w:val="20"/>
              </w:rPr>
            </w:pPr>
            <w:r w:rsidRPr="009B0589">
              <w:rPr>
                <w:color w:val="808080"/>
                <w:sz w:val="16"/>
                <w:szCs w:val="16"/>
              </w:rPr>
              <w:t>PY100</w:t>
            </w:r>
            <w:r>
              <w:rPr>
                <w:color w:val="808080"/>
                <w:sz w:val="16"/>
                <w:szCs w:val="16"/>
              </w:rPr>
              <w:t>GE3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B8CA" w14:textId="77777777" w:rsidR="003969DC" w:rsidRDefault="003969DC" w:rsidP="006C1546">
            <w:pPr>
              <w:spacing w:before="120" w:line="228" w:lineRule="auto"/>
              <w:ind w:left="113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sym w:font="Symbol" w:char="00AE"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|__|__|</w:t>
            </w:r>
          </w:p>
          <w:p w14:paraId="5F49E623" w14:textId="77777777" w:rsidR="003969DC" w:rsidRDefault="003969DC" w:rsidP="006C1546">
            <w:pPr>
              <w:spacing w:before="120" w:line="228" w:lineRule="auto"/>
              <w:ind w:left="113"/>
              <w:rPr>
                <w:sz w:val="20"/>
                <w:szCs w:val="20"/>
              </w:rPr>
            </w:pPr>
            <w:r w:rsidRPr="009B0589">
              <w:rPr>
                <w:color w:val="808080"/>
                <w:sz w:val="16"/>
                <w:szCs w:val="16"/>
              </w:rPr>
              <w:t>PY100N</w:t>
            </w:r>
            <w:r>
              <w:rPr>
                <w:color w:val="808080"/>
                <w:sz w:val="16"/>
                <w:szCs w:val="16"/>
              </w:rPr>
              <w:t>E4</w:t>
            </w:r>
          </w:p>
        </w:tc>
      </w:tr>
      <w:tr w:rsidR="003969DC" w:rsidRPr="00785AA6" w14:paraId="1D834842" w14:textId="77777777" w:rsidTr="006C1546">
        <w:trPr>
          <w:gridAfter w:val="1"/>
          <w:wAfter w:w="573" w:type="dxa"/>
        </w:trPr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D6E8F" w14:textId="77777777" w:rsidR="003969DC" w:rsidRDefault="003969DC" w:rsidP="006C1546">
            <w:pPr>
              <w:spacing w:line="228" w:lineRule="auto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 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C7297B" w14:textId="545B192C" w:rsidR="003969DC" w:rsidRPr="00062188" w:rsidRDefault="003969DC" w:rsidP="006C1546">
            <w:pPr>
              <w:spacing w:line="228" w:lineRule="auto"/>
              <w:ind w:left="57" w:right="-108"/>
              <w:rPr>
                <w:sz w:val="18"/>
                <w:highlight w:val="yellow"/>
              </w:rPr>
            </w:pPr>
            <w:r w:rsidRPr="00062188">
              <w:rPr>
                <w:sz w:val="18"/>
                <w:highlight w:val="yellow"/>
              </w:rPr>
              <w:t>Vai 20</w:t>
            </w:r>
            <w:r w:rsidR="008905C4">
              <w:rPr>
                <w:sz w:val="18"/>
                <w:highlight w:val="yellow"/>
              </w:rPr>
              <w:t>__</w:t>
            </w:r>
            <w:r w:rsidRPr="00062188">
              <w:rPr>
                <w:sz w:val="18"/>
                <w:highlight w:val="yellow"/>
              </w:rPr>
              <w:t>. gada laikā Jūs saņēmāt  mūža pensiju ?</w:t>
            </w:r>
            <w:r w:rsidR="00785AA6" w:rsidRPr="00062188">
              <w:rPr>
                <w:sz w:val="18"/>
                <w:highlight w:val="yellow"/>
                <w:vertAlign w:val="superscript"/>
              </w:rPr>
              <w:t>2</w:t>
            </w:r>
            <w:r w:rsidRPr="00062188">
              <w:rPr>
                <w:color w:val="FF0000"/>
                <w:sz w:val="16"/>
                <w:szCs w:val="16"/>
                <w:highlight w:val="yellow"/>
                <w:vertAlign w:val="superscript"/>
              </w:rPr>
              <w:t xml:space="preserve"> </w:t>
            </w:r>
            <w:r w:rsidRPr="00062188">
              <w:rPr>
                <w:color w:val="FF0000"/>
                <w:sz w:val="16"/>
                <w:szCs w:val="16"/>
                <w:highlight w:val="yellow"/>
              </w:rPr>
              <w:t xml:space="preserve"> </w:t>
            </w:r>
            <w:r w:rsidRPr="00062188">
              <w:rPr>
                <w:sz w:val="16"/>
                <w:szCs w:val="16"/>
                <w:highlight w:val="yellow"/>
              </w:rPr>
              <w:t xml:space="preserve">                                   PY100N</w:t>
            </w:r>
            <w:r w:rsidR="00AB0C8A" w:rsidRPr="00062188">
              <w:rPr>
                <w:sz w:val="16"/>
                <w:szCs w:val="16"/>
                <w:highlight w:val="yellow"/>
              </w:rPr>
              <w:t>G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431B" w14:textId="77777777" w:rsidR="003969DC" w:rsidRPr="00062188" w:rsidRDefault="003969DC" w:rsidP="006C1546">
            <w:pPr>
              <w:pStyle w:val="BodyText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color w:val="auto"/>
                <w:sz w:val="18"/>
                <w:highlight w:val="yellow"/>
              </w:rPr>
            </w:pPr>
            <w:r w:rsidRPr="00062188">
              <w:rPr>
                <w:rFonts w:ascii="Times New Roman" w:hAnsi="Times New Roman"/>
                <w:i w:val="0"/>
                <w:color w:val="auto"/>
                <w:sz w:val="18"/>
                <w:highlight w:val="yellow"/>
              </w:rPr>
              <w:t>JĀ…….</w:t>
            </w:r>
          </w:p>
          <w:p w14:paraId="6D0E1A2E" w14:textId="77777777" w:rsidR="003969DC" w:rsidRPr="00062188" w:rsidRDefault="003969DC" w:rsidP="006C1546">
            <w:pPr>
              <w:pStyle w:val="BodyText2"/>
              <w:spacing w:before="80" w:line="228" w:lineRule="auto"/>
              <w:ind w:left="113" w:right="-108"/>
              <w:rPr>
                <w:rFonts w:ascii="Times New Roman" w:hAnsi="Times New Roman"/>
                <w:i w:val="0"/>
                <w:color w:val="auto"/>
                <w:sz w:val="18"/>
                <w:highlight w:val="yellow"/>
              </w:rPr>
            </w:pPr>
            <w:r w:rsidRPr="00062188">
              <w:rPr>
                <w:rFonts w:ascii="Times New Roman" w:hAnsi="Times New Roman"/>
                <w:i w:val="0"/>
                <w:color w:val="auto"/>
                <w:sz w:val="18"/>
                <w:highlight w:val="yellow"/>
              </w:rPr>
              <w:t>NĒ…….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F3977" w14:textId="77777777" w:rsidR="003969DC" w:rsidRPr="00062188" w:rsidRDefault="003969DC" w:rsidP="006C1546">
            <w:pPr>
              <w:spacing w:before="40" w:line="228" w:lineRule="auto"/>
              <w:jc w:val="center"/>
              <w:rPr>
                <w:sz w:val="20"/>
                <w:szCs w:val="20"/>
                <w:highlight w:val="yellow"/>
              </w:rPr>
            </w:pPr>
            <w:r w:rsidRPr="00062188">
              <w:rPr>
                <w:sz w:val="20"/>
                <w:highlight w:val="yellow"/>
              </w:rPr>
              <w:t>1</w:t>
            </w:r>
          </w:p>
          <w:p w14:paraId="501C73A7" w14:textId="77777777" w:rsidR="003969DC" w:rsidRPr="00062188" w:rsidRDefault="003969DC" w:rsidP="006C1546">
            <w:pPr>
              <w:spacing w:before="40" w:line="228" w:lineRule="auto"/>
              <w:jc w:val="center"/>
              <w:rPr>
                <w:sz w:val="20"/>
                <w:highlight w:val="yellow"/>
              </w:rPr>
            </w:pPr>
            <w:r w:rsidRPr="00062188">
              <w:rPr>
                <w:sz w:val="20"/>
                <w:highlight w:val="yellow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DBD4F" w14:textId="77777777" w:rsidR="003969DC" w:rsidRPr="00062188" w:rsidRDefault="003969DC" w:rsidP="006C1546">
            <w:pPr>
              <w:pStyle w:val="BodyText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color w:val="auto"/>
                <w:sz w:val="18"/>
                <w:highlight w:val="yellow"/>
              </w:rPr>
            </w:pPr>
            <w:r w:rsidRPr="00062188">
              <w:rPr>
                <w:rFonts w:ascii="Times New Roman" w:hAnsi="Times New Roman"/>
                <w:b/>
                <w:i w:val="0"/>
                <w:color w:val="auto"/>
                <w:highlight w:val="yellow"/>
              </w:rPr>
              <w:sym w:font="Symbol" w:char="00AE"/>
            </w:r>
            <w:r w:rsidRPr="00062188">
              <w:rPr>
                <w:rFonts w:ascii="Times New Roman" w:hAnsi="Times New Roman"/>
                <w:b/>
                <w:i w:val="0"/>
                <w:color w:val="auto"/>
                <w:highlight w:val="yellow"/>
              </w:rPr>
              <w:t xml:space="preserve">   </w:t>
            </w:r>
            <w:r w:rsidRPr="00062188">
              <w:rPr>
                <w:rFonts w:ascii="Times New Roman" w:hAnsi="Times New Roman"/>
                <w:i w:val="0"/>
                <w:color w:val="auto"/>
                <w:sz w:val="18"/>
                <w:highlight w:val="yellow"/>
              </w:rPr>
              <w:t>______</w:t>
            </w:r>
            <w:r w:rsidRPr="00062188">
              <w:rPr>
                <w:rFonts w:ascii="Times New Roman" w:hAnsi="Times New Roman"/>
                <w:color w:val="auto"/>
                <w:sz w:val="18"/>
                <w:highlight w:val="yellow"/>
              </w:rPr>
              <w:t>euro</w:t>
            </w:r>
          </w:p>
          <w:p w14:paraId="4EA47244" w14:textId="77777777" w:rsidR="003969DC" w:rsidRPr="00062188" w:rsidRDefault="003969DC" w:rsidP="006C1546">
            <w:pPr>
              <w:pStyle w:val="BodyText2"/>
              <w:spacing w:before="60" w:line="228" w:lineRule="auto"/>
              <w:ind w:left="-108" w:right="-108"/>
              <w:jc w:val="center"/>
              <w:rPr>
                <w:rFonts w:ascii="Times New Roman" w:hAnsi="Times New Roman"/>
                <w:b/>
                <w:i w:val="0"/>
                <w:color w:val="auto"/>
                <w:highlight w:val="yellow"/>
              </w:rPr>
            </w:pPr>
            <w:r w:rsidRPr="00062188">
              <w:rPr>
                <w:rFonts w:ascii="Times New Roman" w:hAnsi="Times New Roman"/>
                <w:i w:val="0"/>
                <w:color w:val="auto"/>
                <w:sz w:val="16"/>
                <w:szCs w:val="16"/>
                <w:highlight w:val="yellow"/>
              </w:rPr>
              <w:t>PY100N</w:t>
            </w:r>
            <w:r w:rsidR="00AB0C8A" w:rsidRPr="00062188">
              <w:rPr>
                <w:rFonts w:ascii="Times New Roman" w:hAnsi="Times New Roman"/>
                <w:i w:val="0"/>
                <w:color w:val="auto"/>
                <w:sz w:val="16"/>
                <w:szCs w:val="16"/>
                <w:highlight w:val="yellow"/>
              </w:rPr>
              <w:t>G</w:t>
            </w:r>
            <w:r w:rsidRPr="00062188">
              <w:rPr>
                <w:rFonts w:ascii="Times New Roman" w:hAnsi="Times New Roman"/>
                <w:i w:val="0"/>
                <w:color w:val="auto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6A34" w14:textId="77777777" w:rsidR="003969DC" w:rsidRPr="00062188" w:rsidRDefault="003969DC" w:rsidP="006C1546">
            <w:pPr>
              <w:spacing w:before="60" w:line="228" w:lineRule="auto"/>
              <w:rPr>
                <w:rFonts w:cs="Arial"/>
                <w:i/>
                <w:iCs/>
                <w:sz w:val="18"/>
                <w:highlight w:val="yellow"/>
              </w:rPr>
            </w:pPr>
            <w:r w:rsidRPr="00062188">
              <w:rPr>
                <w:rFonts w:cs="Arial"/>
                <w:b/>
                <w:iCs/>
                <w:sz w:val="22"/>
                <w:highlight w:val="yellow"/>
              </w:rPr>
              <w:sym w:font="Symbol" w:char="00AE"/>
            </w:r>
            <w:r w:rsidRPr="00062188">
              <w:rPr>
                <w:rFonts w:cs="Arial"/>
                <w:b/>
                <w:iCs/>
                <w:sz w:val="22"/>
                <w:highlight w:val="yellow"/>
              </w:rPr>
              <w:t xml:space="preserve"> </w:t>
            </w:r>
            <w:r w:rsidRPr="00062188">
              <w:rPr>
                <w:rFonts w:cs="Arial"/>
                <w:iCs/>
                <w:sz w:val="18"/>
                <w:highlight w:val="yellow"/>
              </w:rPr>
              <w:t>________</w:t>
            </w:r>
            <w:r w:rsidRPr="00062188">
              <w:rPr>
                <w:rFonts w:cs="Arial"/>
                <w:i/>
                <w:iCs/>
                <w:sz w:val="18"/>
                <w:highlight w:val="yellow"/>
              </w:rPr>
              <w:t xml:space="preserve"> euro</w:t>
            </w:r>
          </w:p>
          <w:p w14:paraId="11B71C05" w14:textId="77777777" w:rsidR="003969DC" w:rsidRPr="00062188" w:rsidRDefault="003969DC" w:rsidP="006C1546">
            <w:pPr>
              <w:spacing w:before="60" w:line="228" w:lineRule="auto"/>
              <w:rPr>
                <w:rFonts w:cs="Arial"/>
                <w:b/>
                <w:iCs/>
                <w:sz w:val="22"/>
                <w:highlight w:val="yellow"/>
              </w:rPr>
            </w:pPr>
            <w:r w:rsidRPr="00062188">
              <w:rPr>
                <w:sz w:val="16"/>
                <w:szCs w:val="16"/>
                <w:highlight w:val="yellow"/>
              </w:rPr>
              <w:t>PY100G</w:t>
            </w:r>
            <w:r w:rsidR="00AB0C8A" w:rsidRPr="00062188">
              <w:rPr>
                <w:sz w:val="16"/>
                <w:szCs w:val="16"/>
                <w:highlight w:val="yellow"/>
              </w:rPr>
              <w:t>G</w:t>
            </w:r>
            <w:r w:rsidRPr="00062188">
              <w:rPr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981A" w14:textId="77777777" w:rsidR="003969DC" w:rsidRPr="00062188" w:rsidRDefault="003969DC" w:rsidP="006C1546">
            <w:pPr>
              <w:spacing w:before="120" w:line="228" w:lineRule="auto"/>
              <w:ind w:left="113"/>
              <w:rPr>
                <w:b/>
                <w:sz w:val="20"/>
                <w:highlight w:val="yellow"/>
              </w:rPr>
            </w:pPr>
            <w:r w:rsidRPr="00062188">
              <w:rPr>
                <w:b/>
                <w:sz w:val="20"/>
                <w:highlight w:val="yellow"/>
              </w:rPr>
              <w:sym w:font="Symbol" w:char="00AE"/>
            </w:r>
            <w:r w:rsidRPr="00062188">
              <w:rPr>
                <w:b/>
                <w:sz w:val="20"/>
                <w:highlight w:val="yellow"/>
              </w:rPr>
              <w:t xml:space="preserve"> |__|__|</w:t>
            </w:r>
          </w:p>
          <w:p w14:paraId="6969DE55" w14:textId="77777777" w:rsidR="003969DC" w:rsidRPr="00062188" w:rsidRDefault="003969DC" w:rsidP="006C1546">
            <w:pPr>
              <w:spacing w:before="120" w:line="228" w:lineRule="auto"/>
              <w:ind w:left="113"/>
              <w:rPr>
                <w:b/>
                <w:sz w:val="20"/>
                <w:highlight w:val="yellow"/>
              </w:rPr>
            </w:pPr>
            <w:r w:rsidRPr="00062188">
              <w:rPr>
                <w:sz w:val="16"/>
                <w:szCs w:val="16"/>
                <w:highlight w:val="yellow"/>
              </w:rPr>
              <w:t>PY100N</w:t>
            </w:r>
            <w:r w:rsidR="00AB0C8A" w:rsidRPr="00062188">
              <w:rPr>
                <w:sz w:val="16"/>
                <w:szCs w:val="16"/>
                <w:highlight w:val="yellow"/>
              </w:rPr>
              <w:t>G</w:t>
            </w:r>
            <w:r w:rsidRPr="00062188">
              <w:rPr>
                <w:sz w:val="16"/>
                <w:szCs w:val="16"/>
                <w:highlight w:val="yellow"/>
              </w:rPr>
              <w:t>4</w:t>
            </w:r>
          </w:p>
        </w:tc>
      </w:tr>
    </w:tbl>
    <w:p w14:paraId="5077DC99" w14:textId="77777777" w:rsidR="002F41B5" w:rsidRDefault="002F41B5">
      <w:pPr>
        <w:spacing w:before="60"/>
        <w:ind w:left="180" w:hanging="180"/>
        <w:jc w:val="both"/>
        <w:rPr>
          <w:i/>
          <w:sz w:val="18"/>
        </w:rPr>
      </w:pPr>
      <w:r>
        <w:rPr>
          <w:bCs/>
          <w:iCs/>
          <w:sz w:val="18"/>
          <w:vertAlign w:val="superscript"/>
        </w:rPr>
        <w:t>1</w:t>
      </w:r>
      <w:r>
        <w:rPr>
          <w:b/>
          <w:i/>
          <w:sz w:val="18"/>
        </w:rPr>
        <w:t xml:space="preserve"> </w:t>
      </w:r>
      <w:r>
        <w:rPr>
          <w:i/>
          <w:sz w:val="18"/>
        </w:rPr>
        <w:t>Aizsardzības ministrijas, Satversmes aizsardzības biroja izdienas vai speciālās pensijas, kā arī priekšlaicīgās pensijas, kuras administrē Lauku atbalsta dienests.</w:t>
      </w:r>
    </w:p>
    <w:p w14:paraId="2156C482" w14:textId="77777777" w:rsidR="00AB0C8A" w:rsidRPr="00F31F82" w:rsidRDefault="00AB0C8A" w:rsidP="00AB0C8A">
      <w:pPr>
        <w:spacing w:after="20" w:line="228" w:lineRule="auto"/>
        <w:ind w:left="142" w:hanging="142"/>
        <w:jc w:val="both"/>
        <w:rPr>
          <w:i/>
          <w:sz w:val="18"/>
          <w:szCs w:val="18"/>
        </w:rPr>
      </w:pPr>
      <w:r w:rsidRPr="00062188">
        <w:rPr>
          <w:bCs/>
          <w:iCs/>
          <w:sz w:val="18"/>
          <w:highlight w:val="yellow"/>
          <w:vertAlign w:val="superscript"/>
        </w:rPr>
        <w:t>2</w:t>
      </w:r>
      <w:r w:rsidR="006C1546" w:rsidRPr="00062188">
        <w:rPr>
          <w:b/>
          <w:i/>
          <w:sz w:val="18"/>
          <w:highlight w:val="yellow"/>
        </w:rPr>
        <w:t xml:space="preserve"> </w:t>
      </w:r>
      <w:r w:rsidR="00F31F82" w:rsidRPr="00062188">
        <w:rPr>
          <w:i/>
          <w:color w:val="000000"/>
          <w:sz w:val="18"/>
          <w:szCs w:val="18"/>
          <w:highlight w:val="yellow"/>
          <w:lang w:eastAsia="lv-LV"/>
        </w:rPr>
        <w:t xml:space="preserve">Mūža pensija ir apdrošināšanas atlīdzība, kas tiek maksāta no pensiju </w:t>
      </w:r>
      <w:r w:rsidR="00F31F82" w:rsidRPr="00062188">
        <w:rPr>
          <w:i/>
          <w:color w:val="000000"/>
          <w:sz w:val="18"/>
          <w:szCs w:val="18"/>
          <w:highlight w:val="yellow"/>
          <w:u w:val="single"/>
          <w:lang w:eastAsia="lv-LV"/>
        </w:rPr>
        <w:t>2. līmenī</w:t>
      </w:r>
      <w:r w:rsidR="00F31F82" w:rsidRPr="00062188">
        <w:rPr>
          <w:i/>
          <w:color w:val="000000"/>
          <w:sz w:val="18"/>
          <w:szCs w:val="18"/>
          <w:highlight w:val="yellow"/>
          <w:lang w:eastAsia="lv-LV"/>
        </w:rPr>
        <w:t xml:space="preserve"> uzkrātā kapitāla, ko veic </w:t>
      </w:r>
      <w:r w:rsidR="00F31F82" w:rsidRPr="00062188">
        <w:rPr>
          <w:i/>
          <w:color w:val="000000"/>
          <w:sz w:val="18"/>
          <w:szCs w:val="18"/>
          <w:highlight w:val="yellow"/>
          <w:u w:val="single"/>
          <w:lang w:eastAsia="lv-LV"/>
        </w:rPr>
        <w:t>apdrošināšanas sabiedrība</w:t>
      </w:r>
      <w:r w:rsidR="00F31F82" w:rsidRPr="00062188">
        <w:rPr>
          <w:i/>
          <w:color w:val="000000"/>
          <w:sz w:val="18"/>
          <w:szCs w:val="18"/>
          <w:highlight w:val="yellow"/>
          <w:lang w:eastAsia="lv-LV"/>
        </w:rPr>
        <w:t xml:space="preserve"> Mūža pensijas apdrošināšanas līgumā noteiktajā kārtībā un apmērā līdz apdrošinātās personas mūža beigām.</w:t>
      </w:r>
      <w:r w:rsidR="00806215" w:rsidRPr="00062188">
        <w:rPr>
          <w:i/>
          <w:color w:val="000000"/>
          <w:sz w:val="18"/>
          <w:szCs w:val="18"/>
          <w:highlight w:val="yellow"/>
          <w:lang w:eastAsia="lv-LV"/>
        </w:rPr>
        <w:t xml:space="preserve"> Neieskaita 3. pensijas līmeni</w:t>
      </w:r>
      <w:r w:rsidR="00E82995" w:rsidRPr="00062188">
        <w:rPr>
          <w:i/>
          <w:color w:val="000000"/>
          <w:sz w:val="18"/>
          <w:szCs w:val="18"/>
          <w:highlight w:val="yellow"/>
          <w:lang w:eastAsia="lv-LV"/>
        </w:rPr>
        <w:t>.</w:t>
      </w:r>
    </w:p>
    <w:p w14:paraId="18BD6A6C" w14:textId="77777777" w:rsidR="002F41B5" w:rsidRDefault="002F41B5" w:rsidP="00531E0B">
      <w:pPr>
        <w:jc w:val="both"/>
        <w:rPr>
          <w:i/>
          <w:sz w:val="48"/>
          <w:szCs w:val="48"/>
        </w:rPr>
      </w:pPr>
    </w:p>
    <w:p w14:paraId="35A877BE" w14:textId="77777777" w:rsidR="00AB0C8A" w:rsidRPr="00531E0B" w:rsidRDefault="00AB0C8A" w:rsidP="00531E0B">
      <w:pPr>
        <w:jc w:val="both"/>
        <w:rPr>
          <w:i/>
          <w:sz w:val="48"/>
          <w:szCs w:val="48"/>
        </w:rPr>
      </w:pPr>
    </w:p>
    <w:p w14:paraId="1B068AF1" w14:textId="77777777" w:rsidR="002F41B5" w:rsidRDefault="002F41B5">
      <w:pPr>
        <w:rPr>
          <w:i/>
          <w:sz w:val="2"/>
          <w:szCs w:val="20"/>
        </w:rPr>
      </w:pPr>
    </w:p>
    <w:tbl>
      <w:tblPr>
        <w:tblW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</w:tblGrid>
      <w:tr w:rsidR="002F41B5" w:rsidRPr="0057470B" w14:paraId="40DEF6A8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50D0E00" w14:textId="77777777" w:rsidR="002F41B5" w:rsidRPr="0057470B" w:rsidRDefault="002F41B5" w:rsidP="00692583">
            <w:pPr>
              <w:spacing w:before="120" w:after="120"/>
              <w:rPr>
                <w:b/>
                <w:color w:val="000000"/>
              </w:rPr>
            </w:pPr>
            <w:r w:rsidRPr="0057470B">
              <w:rPr>
                <w:b/>
                <w:color w:val="000000"/>
              </w:rPr>
              <w:t>IZGLĪTĪBA</w:t>
            </w:r>
          </w:p>
        </w:tc>
      </w:tr>
    </w:tbl>
    <w:p w14:paraId="44A97102" w14:textId="77777777" w:rsidR="005756CC" w:rsidRDefault="005756CC" w:rsidP="00AB0C8A">
      <w:pPr>
        <w:spacing w:before="360"/>
        <w:rPr>
          <w:bCs/>
          <w:color w:val="000000"/>
          <w:sz w:val="18"/>
          <w:szCs w:val="18"/>
        </w:rPr>
      </w:pP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283"/>
        <w:gridCol w:w="238"/>
        <w:gridCol w:w="471"/>
        <w:gridCol w:w="521"/>
        <w:gridCol w:w="188"/>
        <w:gridCol w:w="709"/>
      </w:tblGrid>
      <w:tr w:rsidR="00785AA6" w:rsidRPr="00F17276" w14:paraId="014FAB0D" w14:textId="77777777" w:rsidTr="00785AA6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613BBC" w14:textId="77777777" w:rsidR="00785AA6" w:rsidRPr="00785AA6" w:rsidRDefault="00785AA6" w:rsidP="0016195F">
            <w:pPr>
              <w:ind w:left="-108" w:right="-108"/>
              <w:jc w:val="center"/>
              <w:rPr>
                <w:b/>
                <w:sz w:val="20"/>
              </w:rPr>
            </w:pPr>
            <w:r w:rsidRPr="00F17276">
              <w:rPr>
                <w:b/>
                <w:sz w:val="20"/>
              </w:rPr>
              <w:t>73</w:t>
            </w:r>
          </w:p>
        </w:tc>
        <w:tc>
          <w:tcPr>
            <w:tcW w:w="82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D6541" w14:textId="77777777" w:rsidR="00785AA6" w:rsidRPr="00785AA6" w:rsidRDefault="00785AA6" w:rsidP="0016195F">
            <w:pPr>
              <w:rPr>
                <w:b/>
                <w:color w:val="000000"/>
                <w:sz w:val="20"/>
              </w:rPr>
            </w:pPr>
            <w:r w:rsidRPr="00F17276">
              <w:rPr>
                <w:b/>
                <w:color w:val="000000"/>
                <w:sz w:val="20"/>
              </w:rPr>
              <w:t xml:space="preserve">Vai Jūs </w:t>
            </w:r>
            <w:r w:rsidRPr="00785AA6">
              <w:rPr>
                <w:b/>
                <w:color w:val="000000"/>
                <w:sz w:val="20"/>
              </w:rPr>
              <w:t>pašreiz</w:t>
            </w:r>
            <w:r w:rsidRPr="00F17276">
              <w:rPr>
                <w:b/>
                <w:color w:val="000000"/>
                <w:sz w:val="20"/>
              </w:rPr>
              <w:t xml:space="preserve"> mācāties kādā izglītības iestādē?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22CCE" w14:textId="77777777" w:rsidR="00785AA6" w:rsidRPr="00F17276" w:rsidRDefault="00785AA6" w:rsidP="0016195F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DAB88" w14:textId="77777777" w:rsidR="00785AA6" w:rsidRPr="00F17276" w:rsidRDefault="005756CC" w:rsidP="0016195F">
            <w:pPr>
              <w:ind w:left="-108" w:right="-108"/>
              <w:jc w:val="center"/>
              <w:rPr>
                <w:color w:val="C0C0C0"/>
                <w:sz w:val="16"/>
              </w:rPr>
            </w:pPr>
            <w:r w:rsidRPr="00F17276">
              <w:rPr>
                <w:color w:val="C0C0C0"/>
                <w:sz w:val="16"/>
              </w:rPr>
              <w:t>PE010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8A724C" w14:textId="77777777" w:rsidR="00785AA6" w:rsidRPr="00785AA6" w:rsidRDefault="00785AA6" w:rsidP="0016195F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  <w:tr w:rsidR="00AB0C8A" w:rsidRPr="00F17276" w14:paraId="4C89DE7B" w14:textId="77777777" w:rsidTr="00785AA6">
        <w:trPr>
          <w:gridBefore w:val="2"/>
          <w:gridAfter w:val="2"/>
          <w:wBefore w:w="6663" w:type="dxa"/>
          <w:wAfter w:w="897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61B23D" w14:textId="77777777" w:rsidR="00AB0C8A" w:rsidRPr="00F17276" w:rsidRDefault="00AB0C8A" w:rsidP="00531E0B">
            <w:pPr>
              <w:pStyle w:val="BodyText2"/>
              <w:spacing w:before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F17276">
              <w:rPr>
                <w:rFonts w:ascii="Times New Roman" w:hAnsi="Times New Roman"/>
                <w:i w:val="0"/>
                <w:sz w:val="18"/>
              </w:rPr>
              <w:t>JĀ……….</w:t>
            </w:r>
          </w:p>
          <w:p w14:paraId="06FFC7EC" w14:textId="77777777" w:rsidR="00AB0C8A" w:rsidRPr="00F17276" w:rsidRDefault="00AB0C8A" w:rsidP="00531E0B">
            <w:pPr>
              <w:pStyle w:val="BodyText2"/>
              <w:spacing w:before="12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F17276">
              <w:rPr>
                <w:rFonts w:ascii="Times New Roman" w:hAnsi="Times New Roman"/>
                <w:i w:val="0"/>
                <w:sz w:val="18"/>
              </w:rPr>
              <w:t>NĒ…….…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E0C" w14:textId="77777777" w:rsidR="00AB0C8A" w:rsidRPr="00F17276" w:rsidRDefault="00AB0C8A">
            <w:pPr>
              <w:jc w:val="center"/>
              <w:rPr>
                <w:sz w:val="20"/>
                <w:szCs w:val="20"/>
              </w:rPr>
            </w:pPr>
            <w:r w:rsidRPr="00F17276">
              <w:rPr>
                <w:sz w:val="20"/>
              </w:rPr>
              <w:t>1</w:t>
            </w:r>
          </w:p>
          <w:p w14:paraId="6E7B7682" w14:textId="77777777" w:rsidR="00AB0C8A" w:rsidRPr="00F17276" w:rsidRDefault="00AB0C8A" w:rsidP="00692583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F17276">
              <w:rPr>
                <w:sz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E4341" w14:textId="77777777" w:rsidR="00AB0C8A" w:rsidRPr="00F17276" w:rsidRDefault="00AB0C8A">
            <w:pPr>
              <w:rPr>
                <w:b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3E6C8FD" w14:textId="77777777" w:rsidR="00AB0C8A" w:rsidRPr="00F17276" w:rsidRDefault="00AB0C8A">
            <w:pPr>
              <w:rPr>
                <w:b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96A7A" w14:textId="77777777" w:rsidR="00AB0C8A" w:rsidRPr="00F17276" w:rsidRDefault="00AB0C8A" w:rsidP="00785AA6">
            <w:pPr>
              <w:ind w:left="-15"/>
              <w:rPr>
                <w:b/>
                <w:sz w:val="20"/>
                <w:szCs w:val="20"/>
              </w:rPr>
            </w:pPr>
            <w:r w:rsidRPr="00F17276">
              <w:rPr>
                <w:b/>
                <w:sz w:val="20"/>
              </w:rPr>
              <w:sym w:font="Symbol" w:char="00AE"/>
            </w:r>
            <w:r w:rsidRPr="00F17276">
              <w:rPr>
                <w:b/>
                <w:sz w:val="20"/>
              </w:rPr>
              <w:t xml:space="preserve"> 74</w:t>
            </w:r>
          </w:p>
          <w:p w14:paraId="5F36989E" w14:textId="77777777" w:rsidR="00AB0C8A" w:rsidRPr="00F17276" w:rsidRDefault="00AB0C8A" w:rsidP="00785AA6">
            <w:pPr>
              <w:spacing w:before="80"/>
              <w:ind w:left="-15"/>
              <w:rPr>
                <w:sz w:val="20"/>
                <w:szCs w:val="20"/>
              </w:rPr>
            </w:pPr>
            <w:r w:rsidRPr="00F17276">
              <w:rPr>
                <w:b/>
                <w:sz w:val="20"/>
              </w:rPr>
              <w:sym w:font="Symbol" w:char="00AE"/>
            </w:r>
            <w:r w:rsidRPr="00F17276">
              <w:rPr>
                <w:b/>
                <w:sz w:val="20"/>
              </w:rPr>
              <w:t xml:space="preserve"> 75</w:t>
            </w:r>
          </w:p>
        </w:tc>
      </w:tr>
    </w:tbl>
    <w:p w14:paraId="602902E7" w14:textId="77777777" w:rsidR="005A1E10" w:rsidRPr="00F17276" w:rsidRDefault="005A1E10" w:rsidP="00AB0C8A">
      <w:pPr>
        <w:spacing w:before="1320"/>
        <w:rPr>
          <w:sz w:val="16"/>
          <w:szCs w:val="16"/>
        </w:rPr>
      </w:pPr>
    </w:p>
    <w:p w14:paraId="2061392D" w14:textId="77777777" w:rsidR="002F41B5" w:rsidRPr="00F17276" w:rsidRDefault="002F41B5" w:rsidP="00531E0B">
      <w:pPr>
        <w:jc w:val="both"/>
        <w:rPr>
          <w:sz w:val="16"/>
          <w:szCs w:val="16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25"/>
        <w:gridCol w:w="567"/>
        <w:gridCol w:w="6378"/>
        <w:gridCol w:w="567"/>
        <w:gridCol w:w="709"/>
        <w:gridCol w:w="566"/>
        <w:gridCol w:w="144"/>
      </w:tblGrid>
      <w:tr w:rsidR="002F41B5" w:rsidRPr="00F17276" w14:paraId="0426459D" w14:textId="77777777" w:rsidTr="00FD225C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DB4458" w14:textId="77777777" w:rsidR="002F41B5" w:rsidRPr="00D92643" w:rsidRDefault="00927B8D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D92643">
              <w:rPr>
                <w:b/>
                <w:sz w:val="20"/>
              </w:rPr>
              <w:t>74</w:t>
            </w:r>
          </w:p>
        </w:tc>
        <w:tc>
          <w:tcPr>
            <w:tcW w:w="864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9CB5F" w14:textId="77777777" w:rsidR="002F41B5" w:rsidRPr="00F17276" w:rsidRDefault="002F41B5">
            <w:pPr>
              <w:rPr>
                <w:b/>
                <w:sz w:val="20"/>
                <w:szCs w:val="20"/>
              </w:rPr>
            </w:pPr>
            <w:r w:rsidRPr="00F17276">
              <w:rPr>
                <w:b/>
                <w:sz w:val="20"/>
              </w:rPr>
              <w:t>Kādu izglītību Jūs pašreiz apgūstat?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BC877" w14:textId="77777777" w:rsidR="002F41B5" w:rsidRPr="00F17276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F17276">
              <w:rPr>
                <w:color w:val="C0C0C0"/>
                <w:sz w:val="16"/>
              </w:rPr>
              <w:t>PE020</w:t>
            </w:r>
          </w:p>
        </w:tc>
      </w:tr>
      <w:tr w:rsidR="005772C1" w:rsidRPr="00F17276" w14:paraId="588ED37B" w14:textId="77777777" w:rsidTr="005772C1">
        <w:trPr>
          <w:gridBefore w:val="2"/>
          <w:gridAfter w:val="5"/>
          <w:wBefore w:w="851" w:type="dxa"/>
          <w:wAfter w:w="836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95D58" w14:textId="77777777" w:rsidR="005772C1" w:rsidRPr="00F17276" w:rsidRDefault="005772C1">
            <w:pPr>
              <w:spacing w:line="216" w:lineRule="auto"/>
              <w:rPr>
                <w:b/>
                <w:i/>
                <w:sz w:val="8"/>
                <w:szCs w:val="8"/>
              </w:rPr>
            </w:pPr>
          </w:p>
        </w:tc>
      </w:tr>
      <w:tr w:rsidR="005772C1" w:rsidRPr="0057470B" w14:paraId="0F34D78E" w14:textId="77777777" w:rsidTr="000D09FD">
        <w:trPr>
          <w:gridBefore w:val="2"/>
          <w:gridAfter w:val="1"/>
          <w:wBefore w:w="851" w:type="dxa"/>
          <w:wAfter w:w="14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3FFB4" w14:textId="77777777" w:rsidR="005772C1" w:rsidRPr="00F17276" w:rsidRDefault="005772C1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14:paraId="03859D6C" w14:textId="77777777" w:rsidR="005772C1" w:rsidRPr="00D23259" w:rsidRDefault="005772C1" w:rsidP="000D09FD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D23259">
              <w:rPr>
                <w:sz w:val="18"/>
              </w:rPr>
              <w:t xml:space="preserve">Sākumskolas </w:t>
            </w:r>
            <w:r w:rsidR="00804779" w:rsidRPr="00D23259">
              <w:rPr>
                <w:sz w:val="18"/>
              </w:rPr>
              <w:t>izglītību………………………………………………………..</w:t>
            </w:r>
            <w:r w:rsidRPr="00D23259">
              <w:rPr>
                <w:sz w:val="18"/>
              </w:rPr>
              <w:t>……...…</w:t>
            </w:r>
          </w:p>
          <w:p w14:paraId="37F4E39E" w14:textId="77777777" w:rsidR="005772C1" w:rsidRPr="00D23259" w:rsidRDefault="005772C1" w:rsidP="000D09FD">
            <w:pPr>
              <w:spacing w:before="80" w:line="216" w:lineRule="auto"/>
              <w:ind w:left="113" w:right="-108"/>
              <w:rPr>
                <w:sz w:val="18"/>
              </w:rPr>
            </w:pPr>
            <w:r w:rsidRPr="00D23259">
              <w:rPr>
                <w:sz w:val="18"/>
              </w:rPr>
              <w:t>Pamatizglītību……………..….……………………………………………..…………</w:t>
            </w:r>
          </w:p>
          <w:p w14:paraId="48CD04C2" w14:textId="77777777" w:rsidR="005772C1" w:rsidRPr="00D23259" w:rsidRDefault="005772C1" w:rsidP="000D09FD">
            <w:pPr>
              <w:spacing w:before="80" w:line="216" w:lineRule="auto"/>
              <w:ind w:left="113" w:right="-108"/>
              <w:rPr>
                <w:i/>
                <w:sz w:val="18"/>
                <w:szCs w:val="20"/>
              </w:rPr>
            </w:pPr>
            <w:r w:rsidRPr="00D23259">
              <w:rPr>
                <w:sz w:val="18"/>
              </w:rPr>
              <w:t>Profesionālo pamatizglītību</w:t>
            </w:r>
            <w:r w:rsidR="00957187" w:rsidRPr="00D23259">
              <w:rPr>
                <w:sz w:val="18"/>
              </w:rPr>
              <w:t>;</w:t>
            </w:r>
            <w:r w:rsidR="00D92643" w:rsidRPr="00D23259">
              <w:rPr>
                <w:sz w:val="18"/>
              </w:rPr>
              <w:t xml:space="preserve"> 1 gada ar</w:t>
            </w:r>
            <w:r w:rsidR="00957187" w:rsidRPr="00D23259">
              <w:rPr>
                <w:sz w:val="18"/>
              </w:rPr>
              <w:t>odizglītību pēc pamatizglītības;</w:t>
            </w:r>
            <w:r w:rsidR="00D92643" w:rsidRPr="00D23259">
              <w:rPr>
                <w:sz w:val="18"/>
              </w:rPr>
              <w:t xml:space="preserve"> arodizglītību ar pedagoģisko korekciju (pēc 8. klases, mācību ilgums – 3 gadi).……….………..</w:t>
            </w:r>
            <w:r w:rsidRPr="00D23259">
              <w:rPr>
                <w:sz w:val="18"/>
              </w:rPr>
              <w:t>....</w:t>
            </w:r>
          </w:p>
          <w:p w14:paraId="7C3C5094" w14:textId="77777777" w:rsidR="005772C1" w:rsidRPr="00D23259" w:rsidRDefault="005772C1" w:rsidP="000D09FD">
            <w:pPr>
              <w:spacing w:before="80" w:line="216" w:lineRule="auto"/>
              <w:ind w:left="113" w:right="-108"/>
              <w:rPr>
                <w:sz w:val="18"/>
              </w:rPr>
            </w:pPr>
            <w:r w:rsidRPr="00D23259">
              <w:rPr>
                <w:sz w:val="18"/>
              </w:rPr>
              <w:t>Arodizglītību pēc pamatizglītības (mācību</w:t>
            </w:r>
            <w:r w:rsidR="00276669" w:rsidRPr="00D23259">
              <w:rPr>
                <w:sz w:val="18"/>
              </w:rPr>
              <w:t xml:space="preserve">  il</w:t>
            </w:r>
            <w:r w:rsidR="000A530F" w:rsidRPr="00D23259">
              <w:rPr>
                <w:sz w:val="18"/>
              </w:rPr>
              <w:t xml:space="preserve">gums  </w:t>
            </w:r>
            <w:r w:rsidR="00276669" w:rsidRPr="00D23259">
              <w:rPr>
                <w:sz w:val="18"/>
              </w:rPr>
              <w:t>– 3 gadi)..…………</w:t>
            </w:r>
            <w:r w:rsidRPr="00D23259">
              <w:rPr>
                <w:sz w:val="18"/>
              </w:rPr>
              <w:t>………</w:t>
            </w:r>
            <w:r w:rsidR="00130E36" w:rsidRPr="00D23259">
              <w:rPr>
                <w:sz w:val="18"/>
              </w:rPr>
              <w:t>.</w:t>
            </w:r>
            <w:r w:rsidRPr="00D23259">
              <w:rPr>
                <w:sz w:val="18"/>
              </w:rPr>
              <w:t>……</w:t>
            </w:r>
          </w:p>
          <w:p w14:paraId="30EC3042" w14:textId="77777777" w:rsidR="005772C1" w:rsidRPr="00D23259" w:rsidRDefault="005772C1" w:rsidP="000D09FD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Vispārējo vidējo izglīt</w:t>
            </w:r>
            <w:r w:rsidR="00957187" w:rsidRPr="00D23259">
              <w:rPr>
                <w:sz w:val="18"/>
              </w:rPr>
              <w:t>ību;</w:t>
            </w:r>
            <w:r w:rsidR="00D92643" w:rsidRPr="00D23259">
              <w:rPr>
                <w:sz w:val="18"/>
              </w:rPr>
              <w:t xml:space="preserve"> v</w:t>
            </w:r>
            <w:r w:rsidRPr="00D23259">
              <w:rPr>
                <w:sz w:val="18"/>
              </w:rPr>
              <w:t>ispārējo vidējo izgl</w:t>
            </w:r>
            <w:r w:rsidR="00D92643" w:rsidRPr="00D23259">
              <w:rPr>
                <w:sz w:val="18"/>
              </w:rPr>
              <w:t>ītību pēc arodizglītības……….</w:t>
            </w:r>
            <w:r w:rsidRPr="00D23259">
              <w:rPr>
                <w:sz w:val="18"/>
              </w:rPr>
              <w:t>…...…</w:t>
            </w:r>
          </w:p>
          <w:p w14:paraId="70041C6E" w14:textId="77777777" w:rsidR="005772C1" w:rsidRPr="00D23259" w:rsidRDefault="005772C1" w:rsidP="000D09FD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Profesionālo vidējo izglītību pēc pamati</w:t>
            </w:r>
            <w:r w:rsidR="00D92643" w:rsidRPr="00D23259">
              <w:rPr>
                <w:sz w:val="18"/>
              </w:rPr>
              <w:t xml:space="preserve">zglītības vai </w:t>
            </w:r>
            <w:r w:rsidRPr="00D23259">
              <w:rPr>
                <w:sz w:val="18"/>
              </w:rPr>
              <w:t>pēc</w:t>
            </w:r>
            <w:r w:rsidR="00D92643" w:rsidRPr="00D23259">
              <w:rPr>
                <w:sz w:val="18"/>
              </w:rPr>
              <w:t xml:space="preserve"> arodizglītības…………</w:t>
            </w:r>
            <w:r w:rsidR="00130E36" w:rsidRPr="00D23259">
              <w:rPr>
                <w:sz w:val="18"/>
              </w:rPr>
              <w:t>.</w:t>
            </w:r>
            <w:r w:rsidR="00D92643" w:rsidRPr="00D23259">
              <w:rPr>
                <w:sz w:val="18"/>
              </w:rPr>
              <w:t>…...</w:t>
            </w:r>
          </w:p>
          <w:p w14:paraId="68C39A99" w14:textId="77777777" w:rsidR="005772C1" w:rsidRPr="00D23259" w:rsidRDefault="005772C1" w:rsidP="000D09FD">
            <w:pPr>
              <w:spacing w:before="40" w:line="216" w:lineRule="auto"/>
              <w:ind w:left="113" w:right="-108"/>
              <w:rPr>
                <w:sz w:val="18"/>
              </w:rPr>
            </w:pPr>
            <w:r w:rsidRPr="00D23259">
              <w:rPr>
                <w:sz w:val="18"/>
              </w:rPr>
              <w:t>Arodizglītību pēc vispārējās</w:t>
            </w:r>
            <w:r w:rsidR="00A63A19" w:rsidRPr="00D23259">
              <w:rPr>
                <w:sz w:val="18"/>
              </w:rPr>
              <w:t xml:space="preserve"> vai profesionālās </w:t>
            </w:r>
            <w:r w:rsidRPr="00D23259">
              <w:rPr>
                <w:sz w:val="18"/>
              </w:rPr>
              <w:t>vidējās izglītības</w:t>
            </w:r>
            <w:r w:rsidR="00610AEF" w:rsidRPr="00D23259">
              <w:rPr>
                <w:sz w:val="18"/>
              </w:rPr>
              <w:t>;</w:t>
            </w:r>
            <w:r w:rsidR="00A63A19" w:rsidRPr="00D23259">
              <w:rPr>
                <w:sz w:val="18"/>
              </w:rPr>
              <w:t xml:space="preserve"> p</w:t>
            </w:r>
            <w:r w:rsidRPr="00D23259">
              <w:rPr>
                <w:sz w:val="18"/>
              </w:rPr>
              <w:t>rofesionālo vidējo izglītību pēc vispārējās vidējās izglītības……</w:t>
            </w:r>
            <w:r w:rsidR="00A63A19" w:rsidRPr="00D23259">
              <w:rPr>
                <w:sz w:val="18"/>
              </w:rPr>
              <w:t>……………………</w:t>
            </w:r>
            <w:r w:rsidRPr="00D23259">
              <w:rPr>
                <w:sz w:val="18"/>
              </w:rPr>
              <w:t xml:space="preserve">……………...…… </w:t>
            </w:r>
          </w:p>
          <w:p w14:paraId="330EDC7D" w14:textId="77777777" w:rsidR="005772C1" w:rsidRPr="00D23259" w:rsidRDefault="005772C1" w:rsidP="000D09FD">
            <w:pPr>
              <w:spacing w:before="80" w:line="216" w:lineRule="auto"/>
              <w:ind w:left="113" w:right="-108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Pirmā līmeņa profesionālo augstāko izglītību (koledžu).……..……………………</w:t>
            </w:r>
            <w:r w:rsidR="00130E36" w:rsidRPr="00D23259">
              <w:rPr>
                <w:sz w:val="18"/>
              </w:rPr>
              <w:t>.</w:t>
            </w:r>
            <w:r w:rsidRPr="00D23259">
              <w:rPr>
                <w:sz w:val="18"/>
              </w:rPr>
              <w:t>…</w:t>
            </w:r>
          </w:p>
          <w:p w14:paraId="5C2D7961" w14:textId="77777777" w:rsidR="005772C1" w:rsidRPr="00D23259" w:rsidRDefault="00A63A19" w:rsidP="000D09FD">
            <w:pPr>
              <w:spacing w:before="80" w:line="216" w:lineRule="auto"/>
              <w:ind w:left="113" w:right="-108"/>
              <w:rPr>
                <w:sz w:val="18"/>
              </w:rPr>
            </w:pPr>
            <w:r w:rsidRPr="00D23259">
              <w:rPr>
                <w:sz w:val="18"/>
              </w:rPr>
              <w:t>B</w:t>
            </w:r>
            <w:r w:rsidR="005772C1" w:rsidRPr="00D23259">
              <w:rPr>
                <w:sz w:val="18"/>
              </w:rPr>
              <w:t>akalaura grādu</w:t>
            </w:r>
            <w:r w:rsidRPr="00D23259">
              <w:rPr>
                <w:sz w:val="18"/>
              </w:rPr>
              <w:t xml:space="preserve"> (ieskaitot profesionālo),</w:t>
            </w:r>
            <w:r w:rsidR="005772C1" w:rsidRPr="00D23259">
              <w:rPr>
                <w:sz w:val="18"/>
              </w:rPr>
              <w:t xml:space="preserve"> otrā līmeņa profesionālo augstāko izglītību (</w:t>
            </w:r>
            <w:r w:rsidRPr="00D23259">
              <w:rPr>
                <w:sz w:val="18"/>
              </w:rPr>
              <w:t>mācību ilgums 1 – 2 gadi</w:t>
            </w:r>
            <w:r w:rsidR="005772C1" w:rsidRPr="00D23259">
              <w:rPr>
                <w:sz w:val="18"/>
              </w:rPr>
              <w:t>)</w:t>
            </w:r>
            <w:r w:rsidRPr="00D23259">
              <w:rPr>
                <w:sz w:val="18"/>
              </w:rPr>
              <w:t>…………….</w:t>
            </w:r>
            <w:r w:rsidR="005772C1" w:rsidRPr="00D23259">
              <w:rPr>
                <w:sz w:val="18"/>
              </w:rPr>
              <w:t>………..…………….……………………….</w:t>
            </w:r>
          </w:p>
          <w:p w14:paraId="57967380" w14:textId="77777777" w:rsidR="005772C1" w:rsidRPr="00D23259" w:rsidRDefault="008E5E8F" w:rsidP="008E5E8F">
            <w:pPr>
              <w:spacing w:before="40" w:line="216" w:lineRule="auto"/>
              <w:ind w:left="113" w:right="-108"/>
              <w:rPr>
                <w:sz w:val="18"/>
              </w:rPr>
            </w:pPr>
            <w:r w:rsidRPr="00D23259">
              <w:rPr>
                <w:sz w:val="18"/>
              </w:rPr>
              <w:t>Maģistra grādu (ieskatot profesionālo); o</w:t>
            </w:r>
            <w:r w:rsidR="005772C1" w:rsidRPr="00D23259">
              <w:rPr>
                <w:sz w:val="18"/>
              </w:rPr>
              <w:t xml:space="preserve">trā līmeņa profesionālo augstāko izglītību </w:t>
            </w:r>
            <w:r w:rsidR="00957187" w:rsidRPr="00D23259">
              <w:rPr>
                <w:sz w:val="18"/>
              </w:rPr>
              <w:t xml:space="preserve"> ar studiju ilgumu 5 gadi</w:t>
            </w:r>
            <w:r w:rsidRPr="00D23259">
              <w:rPr>
                <w:sz w:val="18"/>
              </w:rPr>
              <w:t xml:space="preserve"> ………………………………………………………………</w:t>
            </w:r>
          </w:p>
          <w:p w14:paraId="41D9D99B" w14:textId="77777777" w:rsidR="005772C1" w:rsidRPr="00D23259" w:rsidRDefault="00276669" w:rsidP="000D09FD">
            <w:pPr>
              <w:spacing w:before="80" w:line="216" w:lineRule="auto"/>
              <w:ind w:right="-108"/>
              <w:rPr>
                <w:sz w:val="18"/>
              </w:rPr>
            </w:pPr>
            <w:r w:rsidRPr="00D23259">
              <w:rPr>
                <w:sz w:val="18"/>
              </w:rPr>
              <w:t xml:space="preserve">  </w:t>
            </w:r>
            <w:r w:rsidR="005772C1" w:rsidRPr="00D23259">
              <w:rPr>
                <w:sz w:val="18"/>
              </w:rPr>
              <w:t>Doktora grādu……</w:t>
            </w:r>
            <w:r w:rsidRPr="00D23259">
              <w:rPr>
                <w:sz w:val="18"/>
              </w:rPr>
              <w:t>.</w:t>
            </w:r>
            <w:r w:rsidR="005772C1" w:rsidRPr="00D23259">
              <w:rPr>
                <w:sz w:val="18"/>
              </w:rPr>
              <w:t>...………………</w:t>
            </w:r>
            <w:r w:rsidRPr="00D23259">
              <w:rPr>
                <w:sz w:val="18"/>
              </w:rPr>
              <w:t>..</w:t>
            </w:r>
            <w:r w:rsidR="005772C1" w:rsidRPr="00D23259">
              <w:rPr>
                <w:sz w:val="18"/>
              </w:rPr>
              <w:t>…………………………………..……..………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DC8F" w14:textId="77777777" w:rsidR="005772C1" w:rsidRPr="00D23259" w:rsidRDefault="005772C1" w:rsidP="00804779">
            <w:pPr>
              <w:spacing w:before="8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1</w:t>
            </w:r>
          </w:p>
          <w:p w14:paraId="40833E34" w14:textId="77777777" w:rsidR="005772C1" w:rsidRPr="00D23259" w:rsidRDefault="005772C1" w:rsidP="000D09FD">
            <w:pPr>
              <w:spacing w:before="6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2</w:t>
            </w:r>
          </w:p>
          <w:p w14:paraId="05F62C15" w14:textId="77777777" w:rsidR="005772C1" w:rsidRPr="00D23259" w:rsidRDefault="005772C1" w:rsidP="000D09FD">
            <w:pPr>
              <w:spacing w:before="22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3</w:t>
            </w:r>
          </w:p>
          <w:p w14:paraId="5005D747" w14:textId="77777777" w:rsidR="005772C1" w:rsidRPr="00D23259" w:rsidRDefault="005772C1" w:rsidP="000D09FD">
            <w:pPr>
              <w:spacing w:before="10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4</w:t>
            </w:r>
          </w:p>
          <w:p w14:paraId="0B209ABC" w14:textId="77777777" w:rsidR="005772C1" w:rsidRPr="00D23259" w:rsidRDefault="005772C1" w:rsidP="005772C1">
            <w:pPr>
              <w:spacing w:before="4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5</w:t>
            </w:r>
          </w:p>
          <w:p w14:paraId="7CDCCCE6" w14:textId="77777777" w:rsidR="005772C1" w:rsidRPr="00D23259" w:rsidRDefault="005772C1" w:rsidP="00276669">
            <w:pPr>
              <w:spacing w:before="8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6</w:t>
            </w:r>
          </w:p>
          <w:p w14:paraId="3DAD9302" w14:textId="77777777" w:rsidR="005772C1" w:rsidRPr="00D23259" w:rsidRDefault="005772C1" w:rsidP="000D09FD">
            <w:pPr>
              <w:spacing w:before="18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7</w:t>
            </w:r>
          </w:p>
          <w:p w14:paraId="46ED8C84" w14:textId="77777777" w:rsidR="005772C1" w:rsidRPr="00D23259" w:rsidRDefault="005772C1" w:rsidP="000D09FD">
            <w:pPr>
              <w:spacing w:before="8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8</w:t>
            </w:r>
          </w:p>
          <w:p w14:paraId="22348729" w14:textId="77777777" w:rsidR="005772C1" w:rsidRPr="00D23259" w:rsidRDefault="005772C1" w:rsidP="000D09FD">
            <w:pPr>
              <w:spacing w:before="20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9</w:t>
            </w:r>
          </w:p>
          <w:p w14:paraId="5431F640" w14:textId="77777777" w:rsidR="005772C1" w:rsidRPr="00D23259" w:rsidRDefault="008E5E8F" w:rsidP="008E5E8F">
            <w:pPr>
              <w:spacing w:before="24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10</w:t>
            </w:r>
          </w:p>
          <w:p w14:paraId="1BC0E499" w14:textId="77777777" w:rsidR="005772C1" w:rsidRPr="00D23259" w:rsidRDefault="008E5E8F" w:rsidP="000D09FD">
            <w:pPr>
              <w:spacing w:before="60" w:line="216" w:lineRule="auto"/>
              <w:jc w:val="center"/>
              <w:rPr>
                <w:sz w:val="20"/>
              </w:rPr>
            </w:pPr>
            <w:r w:rsidRPr="00D23259">
              <w:rPr>
                <w:sz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E71E9" w14:textId="77777777" w:rsidR="005772C1" w:rsidRPr="0057470B" w:rsidRDefault="005772C1">
            <w:pPr>
              <w:spacing w:line="216" w:lineRule="auto"/>
              <w:rPr>
                <w:color w:val="FF0000"/>
                <w:sz w:val="16"/>
                <w:szCs w:val="20"/>
              </w:rPr>
            </w:pPr>
          </w:p>
        </w:tc>
      </w:tr>
    </w:tbl>
    <w:p w14:paraId="793E293D" w14:textId="77777777" w:rsidR="0088480E" w:rsidRDefault="0088480E">
      <w:pPr>
        <w:rPr>
          <w:bCs/>
          <w:color w:val="000000"/>
          <w:sz w:val="18"/>
          <w:szCs w:val="18"/>
        </w:rPr>
      </w:pPr>
    </w:p>
    <w:p w14:paraId="60C11460" w14:textId="77777777" w:rsidR="002F41B5" w:rsidRPr="0088480E" w:rsidRDefault="002F41B5">
      <w:pPr>
        <w:rPr>
          <w:bCs/>
          <w:color w:val="000000"/>
          <w:sz w:val="4"/>
          <w:szCs w:val="4"/>
        </w:rPr>
      </w:pPr>
    </w:p>
    <w:tbl>
      <w:tblPr>
        <w:tblpPr w:leftFromText="180" w:rightFromText="180" w:vertAnchor="text" w:tblpX="108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647"/>
        <w:gridCol w:w="709"/>
      </w:tblGrid>
      <w:tr w:rsidR="002F41B5" w:rsidRPr="00F17276" w14:paraId="2FC5AA59" w14:textId="77777777" w:rsidTr="00FD225C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9398" w14:textId="77777777" w:rsidR="002F41B5" w:rsidRPr="00F17276" w:rsidRDefault="00927B8D" w:rsidP="00C4141B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3C01F9">
              <w:rPr>
                <w:b/>
                <w:sz w:val="20"/>
              </w:rPr>
              <w:t>75</w:t>
            </w:r>
          </w:p>
        </w:tc>
        <w:tc>
          <w:tcPr>
            <w:tcW w:w="864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261D8F" w14:textId="77777777" w:rsidR="002F41B5" w:rsidRPr="00F17276" w:rsidRDefault="0088480E" w:rsidP="00C4141B">
            <w:pPr>
              <w:rPr>
                <w:b/>
                <w:sz w:val="20"/>
                <w:szCs w:val="20"/>
              </w:rPr>
            </w:pPr>
            <w:r w:rsidRPr="00F17276">
              <w:rPr>
                <w:b/>
                <w:sz w:val="20"/>
              </w:rPr>
              <w:t xml:space="preserve">Kāds ir Jūsu </w:t>
            </w:r>
            <w:r w:rsidR="002F41B5" w:rsidRPr="00F17276">
              <w:rPr>
                <w:b/>
                <w:sz w:val="20"/>
              </w:rPr>
              <w:t xml:space="preserve">augstākais sekmīgi </w:t>
            </w:r>
            <w:r w:rsidR="002F41B5" w:rsidRPr="00F17276">
              <w:rPr>
                <w:b/>
                <w:sz w:val="20"/>
                <w:u w:val="single"/>
              </w:rPr>
              <w:t>iegūtais</w:t>
            </w:r>
            <w:r w:rsidR="002F41B5" w:rsidRPr="00F17276">
              <w:rPr>
                <w:b/>
                <w:sz w:val="20"/>
              </w:rPr>
              <w:t xml:space="preserve"> izglītības līmenis?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48F401" w14:textId="77777777" w:rsidR="002F41B5" w:rsidRPr="00F17276" w:rsidRDefault="002F41B5" w:rsidP="00C4141B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F17276">
              <w:rPr>
                <w:color w:val="C0C0C0"/>
                <w:sz w:val="16"/>
              </w:rPr>
              <w:t>PE040</w:t>
            </w:r>
          </w:p>
        </w:tc>
      </w:tr>
    </w:tbl>
    <w:p w14:paraId="4D24E5F5" w14:textId="77777777" w:rsidR="00167716" w:rsidRPr="00F17276" w:rsidRDefault="00167716" w:rsidP="00167716">
      <w:pPr>
        <w:rPr>
          <w:vanish/>
        </w:rPr>
      </w:pPr>
    </w:p>
    <w:tbl>
      <w:tblPr>
        <w:tblW w:w="7513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567"/>
        <w:gridCol w:w="992"/>
      </w:tblGrid>
      <w:tr w:rsidR="00F10C03" w:rsidRPr="00F17276" w14:paraId="3C04977A" w14:textId="77777777" w:rsidTr="003C01F9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96C8BD" w14:textId="77777777" w:rsidR="00F10C03" w:rsidRPr="00F17276" w:rsidRDefault="00F10C03" w:rsidP="00167716">
            <w:pPr>
              <w:spacing w:before="60" w:line="216" w:lineRule="auto"/>
              <w:ind w:left="113" w:right="-113"/>
              <w:rPr>
                <w:sz w:val="18"/>
              </w:rPr>
            </w:pPr>
            <w:r w:rsidRPr="00F17276">
              <w:rPr>
                <w:sz w:val="18"/>
              </w:rPr>
              <w:t>Nav skolas izglītības</w:t>
            </w:r>
            <w:r w:rsidR="003C01F9">
              <w:rPr>
                <w:sz w:val="18"/>
              </w:rPr>
              <w:t xml:space="preserve"> vai zemāka par sākumskolas izglītību (pabeigtas 5 klases vai mazāk)………...</w:t>
            </w:r>
            <w:r w:rsidRPr="00F17276">
              <w:rPr>
                <w:sz w:val="18"/>
              </w:rPr>
              <w:t>...…. ……………………..……….….……….......…..……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9FC13F" w14:textId="77777777" w:rsidR="00F10C03" w:rsidRPr="00F17276" w:rsidRDefault="00F10C03" w:rsidP="003C01F9">
            <w:pPr>
              <w:pStyle w:val="CommentText"/>
              <w:spacing w:before="20"/>
              <w:jc w:val="center"/>
            </w:pPr>
            <w:r w:rsidRPr="00F17276"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C54569" w14:textId="77777777" w:rsidR="00F10C03" w:rsidRPr="00F17276" w:rsidRDefault="00F10C03" w:rsidP="003C01F9">
            <w:pPr>
              <w:pStyle w:val="CommentText"/>
              <w:spacing w:before="180"/>
              <w:jc w:val="center"/>
              <w:rPr>
                <w:sz w:val="22"/>
                <w:szCs w:val="22"/>
              </w:rPr>
            </w:pPr>
            <w:r w:rsidRPr="00F17276">
              <w:rPr>
                <w:b/>
              </w:rPr>
              <w:sym w:font="Symbol" w:char="00AE"/>
            </w:r>
            <w:r w:rsidR="00927B8D" w:rsidRPr="00F17276">
              <w:rPr>
                <w:b/>
              </w:rPr>
              <w:t xml:space="preserve"> 77</w:t>
            </w:r>
          </w:p>
        </w:tc>
      </w:tr>
      <w:tr w:rsidR="00F10C03" w:rsidRPr="00F17276" w14:paraId="15460F4D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33F4FF" w14:textId="77777777" w:rsidR="00F10C03" w:rsidRPr="00F17276" w:rsidRDefault="003C01F9" w:rsidP="00167716">
            <w:pPr>
              <w:pStyle w:val="CommentText"/>
              <w:spacing w:before="40"/>
              <w:ind w:left="113" w:right="-113"/>
              <w:rPr>
                <w:sz w:val="22"/>
                <w:szCs w:val="22"/>
              </w:rPr>
            </w:pPr>
            <w:r>
              <w:rPr>
                <w:sz w:val="18"/>
              </w:rPr>
              <w:t>Sākumskolas izglītība (pabeigtas 6 klases).</w:t>
            </w:r>
            <w:r w:rsidR="00F10C03" w:rsidRPr="00F17276">
              <w:rPr>
                <w:sz w:val="18"/>
              </w:rPr>
              <w:t>..……..………..……..…......………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4A8DAA" w14:textId="77777777" w:rsidR="00F10C03" w:rsidRPr="00F17276" w:rsidRDefault="001D585E" w:rsidP="00167716">
            <w:pPr>
              <w:pStyle w:val="CommentText"/>
              <w:spacing w:before="40"/>
              <w:jc w:val="center"/>
            </w:pPr>
            <w:r>
              <w:rPr>
                <w:noProof/>
                <w:lang w:eastAsia="lv-LV"/>
              </w:rPr>
              <w:pict w14:anchorId="57A36E51">
                <v:shape id="_x0000_s1316" type="#_x0000_t88" style="position:absolute;left:0;text-align:left;margin-left:22.8pt;margin-top:1.4pt;width:12.3pt;height:176.5pt;z-index:251662336;mso-position-horizontal-relative:text;mso-position-vertical-relative:text" strokeweight="1pt"/>
              </w:pict>
            </w:r>
            <w:r w:rsidR="00F10C03" w:rsidRPr="00F17276"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2980FC" w14:textId="77777777" w:rsidR="00F10C03" w:rsidRPr="00F17276" w:rsidRDefault="001D585E" w:rsidP="00167716">
            <w:pPr>
              <w:pStyle w:val="CommentText"/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pict w14:anchorId="33CBFE0E">
                <v:shape id="Right Brace 8" o:spid="_x0000_s1315" type="#_x0000_t88" style="position:absolute;left:0;text-align:left;margin-left:494.25pt;margin-top:376.45pt;width:13.8pt;height:2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" adj="1026"/>
              </w:pict>
            </w:r>
          </w:p>
        </w:tc>
      </w:tr>
      <w:tr w:rsidR="00F10C03" w:rsidRPr="00F17276" w14:paraId="7C26F826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C5C8F3" w14:textId="77777777" w:rsidR="00F10C03" w:rsidRPr="00F17276" w:rsidRDefault="003C01F9" w:rsidP="00167716">
            <w:pPr>
              <w:spacing w:before="40" w:line="216" w:lineRule="auto"/>
              <w:ind w:left="113" w:right="-113"/>
              <w:rPr>
                <w:sz w:val="18"/>
                <w:szCs w:val="20"/>
              </w:rPr>
            </w:pPr>
            <w:r w:rsidRPr="00F17276">
              <w:rPr>
                <w:sz w:val="18"/>
              </w:rPr>
              <w:t>Pamatizglītība</w:t>
            </w:r>
            <w:r>
              <w:rPr>
                <w:sz w:val="18"/>
              </w:rPr>
              <w:t xml:space="preserve"> (pabeigtas 9 klases)….</w:t>
            </w:r>
            <w:r w:rsidRPr="00F17276">
              <w:rPr>
                <w:sz w:val="18"/>
              </w:rPr>
              <w:t>…………………………</w:t>
            </w:r>
            <w:r>
              <w:rPr>
                <w:sz w:val="18"/>
              </w:rPr>
              <w:t>.</w:t>
            </w:r>
            <w:r w:rsidRPr="00F17276">
              <w:rPr>
                <w:sz w:val="18"/>
              </w:rPr>
              <w:t>………….……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BAF329" w14:textId="77777777" w:rsidR="00F10C03" w:rsidRPr="00F17276" w:rsidRDefault="00F10C03" w:rsidP="00167716">
            <w:pPr>
              <w:pStyle w:val="CommentText"/>
              <w:spacing w:before="40"/>
              <w:jc w:val="center"/>
            </w:pPr>
            <w:r w:rsidRPr="00F17276"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0F4069" w14:textId="77777777" w:rsidR="00F10C03" w:rsidRPr="00F17276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  <w:tr w:rsidR="00F10C03" w:rsidRPr="00F17276" w14:paraId="39B69FBC" w14:textId="77777777" w:rsidTr="00957187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0ABB51" w14:textId="77777777" w:rsidR="00F10C03" w:rsidRPr="00F17276" w:rsidRDefault="00F10C03" w:rsidP="003C01F9">
            <w:pPr>
              <w:spacing w:before="40" w:line="216" w:lineRule="auto"/>
              <w:ind w:left="113" w:right="-113"/>
              <w:rPr>
                <w:i/>
                <w:sz w:val="18"/>
                <w:szCs w:val="20"/>
              </w:rPr>
            </w:pPr>
            <w:r w:rsidRPr="00F17276">
              <w:rPr>
                <w:sz w:val="18"/>
              </w:rPr>
              <w:t>Profesionālā pamatizglītība</w:t>
            </w:r>
            <w:r w:rsidR="003C01F9">
              <w:rPr>
                <w:sz w:val="18"/>
              </w:rPr>
              <w:t>; 1 gada arodizglītība pēc pamatizglīt</w:t>
            </w:r>
            <w:r w:rsidR="00957187">
              <w:rPr>
                <w:sz w:val="18"/>
              </w:rPr>
              <w:t>ības;</w:t>
            </w:r>
            <w:r w:rsidR="003C01F9">
              <w:rPr>
                <w:sz w:val="18"/>
              </w:rPr>
              <w:t xml:space="preserve"> arodizglītība ar pedagoģisko korekciju (pēc 8. klases, mācību ilgums – 3 gadi)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C119D1" w14:textId="77777777" w:rsidR="00F10C03" w:rsidRPr="00F17276" w:rsidRDefault="00957187" w:rsidP="00957187">
            <w:pPr>
              <w:pStyle w:val="CommentText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086FD3" w14:textId="77777777" w:rsidR="00F10C03" w:rsidRPr="00F17276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  <w:tr w:rsidR="00F10C03" w:rsidRPr="00F17276" w14:paraId="2A44D313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1ABDF9" w14:textId="77777777" w:rsidR="00F10C03" w:rsidRPr="00F17276" w:rsidRDefault="00F10C03" w:rsidP="000A530F">
            <w:pPr>
              <w:spacing w:before="40" w:line="216" w:lineRule="auto"/>
              <w:ind w:left="113" w:right="-113"/>
              <w:rPr>
                <w:sz w:val="18"/>
              </w:rPr>
            </w:pPr>
            <w:r w:rsidRPr="00F17276">
              <w:rPr>
                <w:sz w:val="18"/>
              </w:rPr>
              <w:t xml:space="preserve">Arodizglītība pēc pamatizglītības (mācību </w:t>
            </w:r>
            <w:r w:rsidRPr="003C01F9">
              <w:rPr>
                <w:sz w:val="18"/>
              </w:rPr>
              <w:t>ilgums – 3</w:t>
            </w:r>
            <w:r w:rsidRPr="00F17276">
              <w:rPr>
                <w:sz w:val="18"/>
              </w:rPr>
              <w:t xml:space="preserve"> gadi)</w:t>
            </w:r>
            <w:r w:rsidR="00130E36">
              <w:rPr>
                <w:sz w:val="18"/>
              </w:rPr>
              <w:t>.</w:t>
            </w:r>
            <w:r w:rsidRPr="00F17276">
              <w:rPr>
                <w:sz w:val="18"/>
              </w:rPr>
              <w:t>..………</w:t>
            </w:r>
            <w:r w:rsidR="003C01F9">
              <w:rPr>
                <w:sz w:val="18"/>
              </w:rPr>
              <w:t>..</w:t>
            </w:r>
            <w:r w:rsidRPr="00F17276">
              <w:rPr>
                <w:sz w:val="18"/>
              </w:rPr>
              <w:t>…</w:t>
            </w:r>
            <w:r w:rsidR="00541EA3" w:rsidRPr="00F17276">
              <w:rPr>
                <w:sz w:val="18"/>
              </w:rPr>
              <w:t>...</w:t>
            </w:r>
            <w:r w:rsidRPr="00F17276">
              <w:rPr>
                <w:sz w:val="18"/>
              </w:rPr>
              <w:t>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F6C8A8" w14:textId="77777777" w:rsidR="00F10C03" w:rsidRPr="00F17276" w:rsidRDefault="00957187" w:rsidP="00167716">
            <w:pPr>
              <w:pStyle w:val="CommentText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7CAEA5" w14:textId="77777777" w:rsidR="00F10C03" w:rsidRPr="00F17276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  <w:tr w:rsidR="00F10C03" w:rsidRPr="00F17276" w14:paraId="6294D4BC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623F4B" w14:textId="77777777" w:rsidR="00F10C03" w:rsidRPr="00F17276" w:rsidRDefault="00F10C03" w:rsidP="00167716">
            <w:pPr>
              <w:spacing w:before="40" w:line="216" w:lineRule="auto"/>
              <w:ind w:left="113" w:right="-113"/>
              <w:rPr>
                <w:sz w:val="18"/>
                <w:szCs w:val="20"/>
              </w:rPr>
            </w:pPr>
            <w:r w:rsidRPr="00F17276">
              <w:rPr>
                <w:sz w:val="18"/>
              </w:rPr>
              <w:t>Vispārēj</w:t>
            </w:r>
            <w:r w:rsidR="003C01F9">
              <w:rPr>
                <w:sz w:val="18"/>
              </w:rPr>
              <w:t>ā vidējā izglītība; vispārējā vidējā izglītība pēc arodizglītības..</w:t>
            </w:r>
            <w:r w:rsidRPr="00F17276">
              <w:rPr>
                <w:sz w:val="18"/>
              </w:rPr>
              <w:t>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22ED59" w14:textId="77777777" w:rsidR="00F10C03" w:rsidRPr="00F17276" w:rsidRDefault="00957187" w:rsidP="00167716">
            <w:pPr>
              <w:pStyle w:val="CommentText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F845A7" w14:textId="77777777" w:rsidR="00F10C03" w:rsidRPr="00F17276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  <w:tr w:rsidR="00F10C03" w:rsidRPr="00D23259" w14:paraId="3915D121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B20B90" w14:textId="77777777" w:rsidR="00F10C03" w:rsidRPr="00D23259" w:rsidRDefault="00F10C03" w:rsidP="00167716">
            <w:pPr>
              <w:spacing w:before="60" w:line="216" w:lineRule="auto"/>
              <w:ind w:left="113" w:right="-113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Profesionālā vidējā izglītība pēc pamatizglītības</w:t>
            </w:r>
            <w:r w:rsidR="00130E36" w:rsidRPr="00D23259">
              <w:rPr>
                <w:sz w:val="18"/>
              </w:rPr>
              <w:t xml:space="preserve"> vai pēc arodizglītības….</w:t>
            </w:r>
            <w:r w:rsidRPr="00D23259">
              <w:rPr>
                <w:sz w:val="18"/>
              </w:rPr>
              <w:t>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724FEF" w14:textId="77777777" w:rsidR="00F10C03" w:rsidRPr="00D23259" w:rsidRDefault="00957187" w:rsidP="00167716">
            <w:pPr>
              <w:pStyle w:val="CommentText"/>
              <w:spacing w:before="40"/>
              <w:jc w:val="center"/>
            </w:pPr>
            <w:r w:rsidRPr="00D23259"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713547" w14:textId="77777777" w:rsidR="00F10C03" w:rsidRPr="00D23259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  <w:tr w:rsidR="00F10C03" w:rsidRPr="00D23259" w14:paraId="6327322C" w14:textId="77777777" w:rsidTr="00957187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04C292" w14:textId="77777777" w:rsidR="00F10C03" w:rsidRPr="00D23259" w:rsidRDefault="00F10C03" w:rsidP="00167716">
            <w:pPr>
              <w:spacing w:before="60" w:line="216" w:lineRule="auto"/>
              <w:ind w:left="113" w:right="-113"/>
              <w:rPr>
                <w:sz w:val="18"/>
              </w:rPr>
            </w:pPr>
            <w:r w:rsidRPr="00D23259">
              <w:rPr>
                <w:sz w:val="18"/>
              </w:rPr>
              <w:t>Arodizglītība pēc vispārējās vidējās izglītības</w:t>
            </w:r>
            <w:r w:rsidR="00130E36" w:rsidRPr="00D23259">
              <w:rPr>
                <w:sz w:val="18"/>
              </w:rPr>
              <w:t xml:space="preserve"> vai </w:t>
            </w:r>
            <w:r w:rsidR="00270A55" w:rsidRPr="00D23259">
              <w:rPr>
                <w:sz w:val="18"/>
              </w:rPr>
              <w:t xml:space="preserve">profesionālās vidējās izglītības; </w:t>
            </w:r>
            <w:r w:rsidR="00130E36" w:rsidRPr="00D23259">
              <w:rPr>
                <w:sz w:val="18"/>
              </w:rPr>
              <w:t xml:space="preserve">profesionālā vidējā izglītība pēc vispārējās vidējās izglītības </w:t>
            </w:r>
            <w:r w:rsidR="00270A55" w:rsidRPr="00D23259">
              <w:rPr>
                <w:sz w:val="18"/>
              </w:rPr>
              <w:t>……..</w:t>
            </w:r>
            <w:r w:rsidRPr="00D23259">
              <w:rPr>
                <w:sz w:val="18"/>
              </w:rPr>
              <w:t>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A91DDF" w14:textId="77777777" w:rsidR="00F10C03" w:rsidRPr="00D23259" w:rsidRDefault="00957187" w:rsidP="00957187">
            <w:pPr>
              <w:pStyle w:val="CommentText"/>
              <w:spacing w:before="40"/>
              <w:jc w:val="center"/>
            </w:pPr>
            <w:r w:rsidRPr="00D23259"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EBF51D" w14:textId="77777777" w:rsidR="00F10C03" w:rsidRPr="00D23259" w:rsidRDefault="00130E36" w:rsidP="00167716">
            <w:pPr>
              <w:pStyle w:val="CommentText"/>
              <w:jc w:val="center"/>
              <w:rPr>
                <w:sz w:val="22"/>
                <w:szCs w:val="22"/>
              </w:rPr>
            </w:pPr>
            <w:r w:rsidRPr="00D23259">
              <w:rPr>
                <w:b/>
              </w:rPr>
              <w:sym w:font="Symbol" w:char="00AE"/>
            </w:r>
            <w:r w:rsidRPr="00D23259">
              <w:rPr>
                <w:b/>
              </w:rPr>
              <w:t xml:space="preserve"> 76</w:t>
            </w:r>
          </w:p>
        </w:tc>
      </w:tr>
      <w:tr w:rsidR="00F10C03" w:rsidRPr="00D23259" w14:paraId="0AF64A1E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BCBD9D" w14:textId="77777777" w:rsidR="00F10C03" w:rsidRPr="00D23259" w:rsidRDefault="00F10C03" w:rsidP="00167716">
            <w:pPr>
              <w:spacing w:before="20" w:line="216" w:lineRule="auto"/>
              <w:ind w:left="113" w:right="-113"/>
              <w:rPr>
                <w:sz w:val="18"/>
                <w:szCs w:val="20"/>
              </w:rPr>
            </w:pPr>
            <w:r w:rsidRPr="00D23259">
              <w:rPr>
                <w:sz w:val="18"/>
              </w:rPr>
              <w:t>Pirmā līmeņa profesionālā augstākā izglītība (koledža).……………</w:t>
            </w:r>
            <w:r w:rsidR="00270A55" w:rsidRPr="00D23259">
              <w:rPr>
                <w:sz w:val="18"/>
              </w:rPr>
              <w:t>...</w:t>
            </w:r>
            <w:r w:rsidRPr="00D23259">
              <w:rPr>
                <w:sz w:val="18"/>
              </w:rPr>
              <w:t>…………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C324FF" w14:textId="77777777" w:rsidR="00F10C03" w:rsidRPr="00D23259" w:rsidRDefault="00957187" w:rsidP="00167716">
            <w:pPr>
              <w:pStyle w:val="CommentText"/>
              <w:spacing w:before="20"/>
              <w:jc w:val="center"/>
            </w:pPr>
            <w:r w:rsidRPr="00D23259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6F394F" w14:textId="77777777" w:rsidR="00F10C03" w:rsidRPr="00D23259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  <w:tr w:rsidR="00F10C03" w:rsidRPr="00D23259" w14:paraId="22A3D150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862024" w14:textId="77777777" w:rsidR="00F10C03" w:rsidRPr="00D23259" w:rsidRDefault="00130E36" w:rsidP="00957187">
            <w:pPr>
              <w:spacing w:before="40" w:line="216" w:lineRule="auto"/>
              <w:ind w:left="113" w:right="-113"/>
              <w:rPr>
                <w:sz w:val="18"/>
              </w:rPr>
            </w:pPr>
            <w:r w:rsidRPr="00D23259">
              <w:rPr>
                <w:sz w:val="18"/>
              </w:rPr>
              <w:t>B</w:t>
            </w:r>
            <w:r w:rsidR="00F10C03" w:rsidRPr="00D23259">
              <w:rPr>
                <w:sz w:val="18"/>
              </w:rPr>
              <w:t>akalaura grāds</w:t>
            </w:r>
            <w:r w:rsidRPr="00D23259">
              <w:rPr>
                <w:sz w:val="18"/>
              </w:rPr>
              <w:t xml:space="preserve"> (ieskaitot profesionālo</w:t>
            </w:r>
            <w:r w:rsidR="00957187" w:rsidRPr="00D23259">
              <w:rPr>
                <w:sz w:val="18"/>
              </w:rPr>
              <w:t xml:space="preserve">); </w:t>
            </w:r>
            <w:r w:rsidR="00F10C03" w:rsidRPr="00D23259">
              <w:rPr>
                <w:sz w:val="18"/>
              </w:rPr>
              <w:t>otrā līmeņa profesionālā augstākā izglītība</w:t>
            </w:r>
            <w:r w:rsidRPr="00D23259">
              <w:rPr>
                <w:sz w:val="18"/>
              </w:rPr>
              <w:t xml:space="preserve"> (mācību ilgums 1 – 2 gadi</w:t>
            </w:r>
            <w:r w:rsidR="00F10C03" w:rsidRPr="00D23259">
              <w:rPr>
                <w:sz w:val="18"/>
              </w:rPr>
              <w:t>)…</w:t>
            </w:r>
            <w:r w:rsidRPr="00D23259">
              <w:rPr>
                <w:sz w:val="18"/>
              </w:rPr>
              <w:t>……</w:t>
            </w:r>
            <w:r w:rsidR="00F10C03" w:rsidRPr="00D23259">
              <w:rPr>
                <w:sz w:val="18"/>
              </w:rPr>
              <w:t>………………….……………….…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BC43F" w14:textId="77777777" w:rsidR="00F10C03" w:rsidRPr="00D23259" w:rsidRDefault="00957187" w:rsidP="00167716">
            <w:pPr>
              <w:pStyle w:val="CommentText"/>
              <w:spacing w:before="180"/>
              <w:jc w:val="center"/>
            </w:pPr>
            <w:r w:rsidRPr="00D23259"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F45D14" w14:textId="77777777" w:rsidR="00F10C03" w:rsidRPr="00D23259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  <w:tr w:rsidR="00F10C03" w:rsidRPr="00D23259" w14:paraId="6A22E1E9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A1A616" w14:textId="77777777" w:rsidR="00F10C03" w:rsidRPr="00D23259" w:rsidRDefault="00957187" w:rsidP="00167716">
            <w:pPr>
              <w:pStyle w:val="CommentText"/>
              <w:spacing w:before="40"/>
              <w:ind w:left="113" w:right="-113"/>
              <w:rPr>
                <w:sz w:val="22"/>
                <w:szCs w:val="22"/>
              </w:rPr>
            </w:pPr>
            <w:r w:rsidRPr="00D23259">
              <w:rPr>
                <w:sz w:val="18"/>
              </w:rPr>
              <w:t>Maģistra grāds (ieskaitot profesionālo)</w:t>
            </w:r>
            <w:r w:rsidR="00270A55" w:rsidRPr="00D23259">
              <w:rPr>
                <w:sz w:val="18"/>
              </w:rPr>
              <w:t xml:space="preserve">; otrā līmeņa profesionālā augstākā izglītība ar studiju ilgumu 5 gadi </w:t>
            </w:r>
            <w:r w:rsidRPr="00D23259">
              <w:rPr>
                <w:sz w:val="18"/>
              </w:rPr>
              <w:t>………</w:t>
            </w:r>
            <w:r w:rsidR="001B3586" w:rsidRPr="00D23259">
              <w:rPr>
                <w:sz w:val="18"/>
              </w:rPr>
              <w:t>..</w:t>
            </w:r>
            <w:r w:rsidR="00F10C03" w:rsidRPr="00D23259">
              <w:rPr>
                <w:sz w:val="18"/>
              </w:rPr>
              <w:t>……………………………</w:t>
            </w:r>
            <w:r w:rsidR="00270A55" w:rsidRPr="00D23259">
              <w:rPr>
                <w:sz w:val="18"/>
              </w:rPr>
              <w:t>…….</w:t>
            </w:r>
            <w:r w:rsidR="00F10C03" w:rsidRPr="00D23259">
              <w:rPr>
                <w:sz w:val="18"/>
              </w:rPr>
              <w:t>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6D3A10" w14:textId="77777777" w:rsidR="00F10C03" w:rsidRPr="00D23259" w:rsidRDefault="008E5E8F" w:rsidP="008E5E8F">
            <w:pPr>
              <w:pStyle w:val="CommentText"/>
              <w:spacing w:before="240"/>
              <w:jc w:val="center"/>
            </w:pPr>
            <w:r w:rsidRPr="00D23259"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5947C3" w14:textId="77777777" w:rsidR="00F10C03" w:rsidRPr="00D23259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  <w:tr w:rsidR="00F10C03" w:rsidRPr="00D23259" w14:paraId="5F95ABFF" w14:textId="77777777" w:rsidTr="00167716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41968A" w14:textId="77777777" w:rsidR="00F10C03" w:rsidRPr="00D23259" w:rsidRDefault="00F10C03" w:rsidP="00167716">
            <w:pPr>
              <w:pStyle w:val="CommentText"/>
              <w:spacing w:before="40"/>
              <w:ind w:left="113" w:right="-113"/>
              <w:rPr>
                <w:sz w:val="22"/>
                <w:szCs w:val="22"/>
              </w:rPr>
            </w:pPr>
            <w:r w:rsidRPr="00D23259">
              <w:rPr>
                <w:sz w:val="18"/>
              </w:rPr>
              <w:t>Doktora grāds……...…………………</w:t>
            </w:r>
            <w:r w:rsidR="001B3586" w:rsidRPr="00D23259">
              <w:rPr>
                <w:sz w:val="18"/>
              </w:rPr>
              <w:t>…...</w:t>
            </w:r>
            <w:r w:rsidRPr="00D23259">
              <w:rPr>
                <w:sz w:val="18"/>
              </w:rPr>
              <w:t>……………………………..………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8FF62" w14:textId="77777777" w:rsidR="00F10C03" w:rsidRPr="00D23259" w:rsidRDefault="00F10C03" w:rsidP="00957187">
            <w:pPr>
              <w:pStyle w:val="CommentText"/>
              <w:spacing w:before="40"/>
              <w:jc w:val="center"/>
            </w:pPr>
            <w:r w:rsidRPr="00D23259">
              <w:t>1</w:t>
            </w:r>
            <w:r w:rsidR="008E5E8F" w:rsidRPr="00D23259"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A9FE82" w14:textId="77777777" w:rsidR="00F10C03" w:rsidRPr="00D23259" w:rsidRDefault="00F10C03" w:rsidP="00167716">
            <w:pPr>
              <w:pStyle w:val="CommentText"/>
              <w:jc w:val="center"/>
              <w:rPr>
                <w:sz w:val="22"/>
                <w:szCs w:val="22"/>
              </w:rPr>
            </w:pPr>
          </w:p>
        </w:tc>
      </w:tr>
    </w:tbl>
    <w:p w14:paraId="0BF44FA0" w14:textId="77777777" w:rsidR="00C4141B" w:rsidRPr="00D23259" w:rsidRDefault="00C4141B">
      <w:pPr>
        <w:pStyle w:val="CommentTex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015"/>
        <w:gridCol w:w="5790"/>
        <w:gridCol w:w="1276"/>
        <w:gridCol w:w="566"/>
        <w:gridCol w:w="709"/>
      </w:tblGrid>
      <w:tr w:rsidR="002F41B5" w:rsidRPr="00F17276" w14:paraId="59921099" w14:textId="77777777" w:rsidTr="00FD225C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5583" w14:textId="77777777" w:rsidR="002F41B5" w:rsidRPr="00D23259" w:rsidRDefault="00927B8D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D23259">
              <w:rPr>
                <w:b/>
                <w:sz w:val="20"/>
              </w:rPr>
              <w:t>76</w:t>
            </w: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A058C3" w14:textId="77777777" w:rsidR="002F41B5" w:rsidRPr="00D23259" w:rsidRDefault="002F41B5">
            <w:pPr>
              <w:rPr>
                <w:b/>
                <w:sz w:val="20"/>
                <w:szCs w:val="20"/>
              </w:rPr>
            </w:pPr>
            <w:r w:rsidRPr="00D23259">
              <w:rPr>
                <w:b/>
                <w:color w:val="000000"/>
                <w:sz w:val="20"/>
              </w:rPr>
              <w:t>Kurā gadā Jūs sekmīgi ieguvāt pašreizējo augstāko izglītības līmeni?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79DFF8" w14:textId="77777777" w:rsidR="002F41B5" w:rsidRPr="00F17276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D23259">
              <w:rPr>
                <w:color w:val="C0C0C0"/>
                <w:sz w:val="16"/>
              </w:rPr>
              <w:t>PE030</w:t>
            </w:r>
          </w:p>
        </w:tc>
      </w:tr>
      <w:tr w:rsidR="002F41B5" w:rsidRPr="00F17276" w14:paraId="15C2A76C" w14:textId="77777777">
        <w:trPr>
          <w:gridBefore w:val="2"/>
          <w:wBefore w:w="1440" w:type="dxa"/>
          <w:cantSplit/>
        </w:trPr>
        <w:tc>
          <w:tcPr>
            <w:tcW w:w="5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39FD0" w14:textId="77777777" w:rsidR="002F41B5" w:rsidRPr="00F17276" w:rsidRDefault="002F41B5">
            <w:pPr>
              <w:ind w:left="1735" w:right="-108" w:firstLine="2837"/>
              <w:rPr>
                <w:color w:val="000000"/>
                <w:sz w:val="18"/>
                <w:szCs w:val="20"/>
              </w:rPr>
            </w:pPr>
            <w:r w:rsidRPr="00F17276">
              <w:rPr>
                <w:color w:val="000000"/>
                <w:sz w:val="18"/>
              </w:rPr>
              <w:t>Gads………....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CD6C" w14:textId="77777777" w:rsidR="002F41B5" w:rsidRPr="00F17276" w:rsidRDefault="002F41B5" w:rsidP="00FD225C">
            <w:pPr>
              <w:spacing w:before="80" w:after="120"/>
              <w:jc w:val="center"/>
              <w:rPr>
                <w:sz w:val="20"/>
                <w:szCs w:val="20"/>
              </w:rPr>
            </w:pPr>
            <w:r w:rsidRPr="00F17276">
              <w:rPr>
                <w:b/>
                <w:color w:val="000000"/>
                <w:sz w:val="20"/>
              </w:rPr>
              <w:t>|__|__|__|__|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3806D" w14:textId="77777777" w:rsidR="002F41B5" w:rsidRPr="00F17276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</w:tbl>
    <w:p w14:paraId="679D9B32" w14:textId="77777777" w:rsidR="002F41B5" w:rsidRPr="00F17276" w:rsidRDefault="002F41B5">
      <w:pPr>
        <w:spacing w:after="120"/>
        <w:rPr>
          <w:color w:val="000000"/>
          <w:sz w:val="40"/>
          <w:szCs w:val="40"/>
        </w:rPr>
      </w:pPr>
    </w:p>
    <w:p w14:paraId="2457B983" w14:textId="77777777" w:rsidR="002F41B5" w:rsidRPr="00F17276" w:rsidRDefault="0088480E" w:rsidP="00FD225C">
      <w:pPr>
        <w:spacing w:after="120"/>
        <w:rPr>
          <w:bCs/>
          <w:color w:val="000000"/>
          <w:sz w:val="16"/>
          <w:szCs w:val="16"/>
        </w:rPr>
      </w:pPr>
      <w:r w:rsidRPr="00F17276">
        <w:rPr>
          <w:b/>
          <w:i/>
          <w:color w:val="000000"/>
          <w:sz w:val="22"/>
        </w:rPr>
        <w:t>MĀCĪBU STIPENDIJAS VAI GRANTI</w:t>
      </w:r>
    </w:p>
    <w:p w14:paraId="5474A317" w14:textId="77777777" w:rsidR="002F41B5" w:rsidRPr="00F17276" w:rsidRDefault="002F41B5">
      <w:pPr>
        <w:pStyle w:val="CommentText"/>
        <w:rPr>
          <w:sz w:val="2"/>
        </w:rPr>
      </w:pPr>
    </w:p>
    <w:p w14:paraId="19A194A8" w14:textId="77777777" w:rsidR="002F41B5" w:rsidRPr="00F17276" w:rsidRDefault="002F41B5">
      <w:pPr>
        <w:pStyle w:val="CommentText"/>
        <w:rPr>
          <w:sz w:val="16"/>
          <w:szCs w:val="16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9"/>
        <w:gridCol w:w="283"/>
        <w:gridCol w:w="426"/>
      </w:tblGrid>
      <w:tr w:rsidR="00541324" w:rsidRPr="00E2620F" w14:paraId="409D8D92" w14:textId="77777777" w:rsidTr="00E3054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0A8B3" w14:textId="77777777" w:rsidR="00541324" w:rsidRPr="00E2620F" w:rsidRDefault="00927B8D" w:rsidP="00E3054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</w:rPr>
              <w:t>77</w:t>
            </w:r>
          </w:p>
        </w:tc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4D9A7" w14:textId="77777777" w:rsidR="00541324" w:rsidRPr="00E2620F" w:rsidRDefault="00541324" w:rsidP="00E30543">
            <w:pPr>
              <w:rPr>
                <w:b/>
                <w:sz w:val="20"/>
                <w:szCs w:val="20"/>
              </w:rPr>
            </w:pPr>
            <w:r w:rsidRPr="005756CC">
              <w:rPr>
                <w:b/>
                <w:color w:val="000000"/>
                <w:sz w:val="20"/>
              </w:rPr>
              <w:t xml:space="preserve">Vai </w:t>
            </w:r>
            <w:r w:rsidR="0083300C" w:rsidRPr="005A166D">
              <w:rPr>
                <w:b/>
                <w:color w:val="000000"/>
                <w:sz w:val="20"/>
                <w:highlight w:val="yellow"/>
              </w:rPr>
              <w:t>20</w:t>
            </w:r>
            <w:r w:rsidR="005A166D" w:rsidRPr="005A166D">
              <w:rPr>
                <w:b/>
                <w:color w:val="000000"/>
                <w:sz w:val="20"/>
                <w:highlight w:val="yellow"/>
              </w:rPr>
              <w:t>__</w:t>
            </w:r>
            <w:r w:rsidR="0083300C" w:rsidRPr="005A166D">
              <w:rPr>
                <w:b/>
                <w:color w:val="000000"/>
                <w:sz w:val="20"/>
                <w:highlight w:val="yellow"/>
              </w:rPr>
              <w:t>.</w:t>
            </w:r>
            <w:r w:rsidRPr="005A166D">
              <w:rPr>
                <w:b/>
                <w:color w:val="000000"/>
                <w:sz w:val="20"/>
              </w:rPr>
              <w:t xml:space="preserve"> gadā</w:t>
            </w:r>
            <w:r w:rsidR="00CD63A0" w:rsidRPr="00E2620F">
              <w:rPr>
                <w:b/>
                <w:color w:val="000000"/>
                <w:sz w:val="20"/>
              </w:rPr>
              <w:t xml:space="preserve"> Jūs saņēmāt mācību stipendiju vai grantu</w:t>
            </w:r>
            <w:r w:rsidRPr="00E2620F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EDAD1" w14:textId="77777777" w:rsidR="00541324" w:rsidRPr="00E2620F" w:rsidRDefault="00AD4AD6" w:rsidP="00AD4AD6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E2620F">
              <w:rPr>
                <w:color w:val="C0C0C0"/>
                <w:sz w:val="16"/>
              </w:rPr>
              <w:t>IQ</w:t>
            </w:r>
            <w:r w:rsidRPr="00E2620F">
              <w:rPr>
                <w:color w:val="C0C0C0"/>
                <w:sz w:val="16"/>
                <w:lang w:val="ru-RU"/>
              </w:rPr>
              <w:t>84</w:t>
            </w:r>
          </w:p>
        </w:tc>
      </w:tr>
      <w:tr w:rsidR="00541324" w:rsidRPr="00E2620F" w14:paraId="08EE0F95" w14:textId="77777777" w:rsidTr="00E30543">
        <w:trPr>
          <w:gridBefore w:val="2"/>
          <w:gridAfter w:val="1"/>
          <w:wBefore w:w="6663" w:type="dxa"/>
          <w:wAfter w:w="426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4CE770" w14:textId="77777777" w:rsidR="00541324" w:rsidRPr="00E2620F" w:rsidRDefault="00541324" w:rsidP="00E30543">
            <w:pPr>
              <w:pStyle w:val="BodyText2"/>
              <w:spacing w:before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E2620F">
              <w:rPr>
                <w:rFonts w:ascii="Times New Roman" w:hAnsi="Times New Roman"/>
                <w:i w:val="0"/>
                <w:sz w:val="18"/>
              </w:rPr>
              <w:t>JĀ……….</w:t>
            </w:r>
          </w:p>
          <w:p w14:paraId="5C57A5E0" w14:textId="77777777" w:rsidR="00541324" w:rsidRPr="00E2620F" w:rsidRDefault="00541324" w:rsidP="00E30543">
            <w:pPr>
              <w:pStyle w:val="BodyText2"/>
              <w:spacing w:before="12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E2620F">
              <w:rPr>
                <w:rFonts w:ascii="Times New Roman" w:hAnsi="Times New Roman"/>
                <w:i w:val="0"/>
                <w:sz w:val="18"/>
              </w:rPr>
              <w:t>NĒ…….…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7BB0" w14:textId="77777777" w:rsidR="00541324" w:rsidRPr="00E2620F" w:rsidRDefault="00541324" w:rsidP="00E30543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</w:rPr>
              <w:t>1</w:t>
            </w:r>
          </w:p>
          <w:p w14:paraId="342CC556" w14:textId="77777777" w:rsidR="00541324" w:rsidRPr="00E2620F" w:rsidRDefault="00541324" w:rsidP="00E30543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B4923" w14:textId="77777777" w:rsidR="00541324" w:rsidRPr="00E2620F" w:rsidRDefault="00541324" w:rsidP="00E30543">
            <w:pPr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</w:rPr>
              <w:sym w:font="Symbol" w:char="00AE"/>
            </w:r>
            <w:r w:rsidR="00927B8D" w:rsidRPr="00E2620F">
              <w:rPr>
                <w:b/>
                <w:sz w:val="20"/>
              </w:rPr>
              <w:t xml:space="preserve"> 78</w:t>
            </w:r>
          </w:p>
          <w:p w14:paraId="445195D6" w14:textId="77777777" w:rsidR="00541324" w:rsidRPr="00E2620F" w:rsidRDefault="00541324" w:rsidP="00E30543">
            <w:pPr>
              <w:spacing w:before="80"/>
              <w:rPr>
                <w:sz w:val="20"/>
                <w:szCs w:val="20"/>
              </w:rPr>
            </w:pPr>
            <w:r w:rsidRPr="00E2620F">
              <w:rPr>
                <w:b/>
                <w:sz w:val="20"/>
              </w:rPr>
              <w:sym w:font="Symbol" w:char="00AE"/>
            </w:r>
            <w:r w:rsidR="00114817" w:rsidRPr="00E2620F">
              <w:rPr>
                <w:b/>
                <w:sz w:val="20"/>
              </w:rPr>
              <w:t xml:space="preserve"> 80</w:t>
            </w:r>
          </w:p>
        </w:tc>
      </w:tr>
    </w:tbl>
    <w:p w14:paraId="2FD87CA1" w14:textId="77777777" w:rsidR="00541324" w:rsidRPr="00E2620F" w:rsidRDefault="00541324">
      <w:pPr>
        <w:pStyle w:val="CommentText"/>
        <w:rPr>
          <w:sz w:val="16"/>
          <w:szCs w:val="16"/>
        </w:rPr>
      </w:pPr>
    </w:p>
    <w:p w14:paraId="1F31FA7E" w14:textId="77777777" w:rsidR="00541324" w:rsidRPr="00E2620F" w:rsidRDefault="00541324">
      <w:pPr>
        <w:pStyle w:val="CommentText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3261"/>
        <w:gridCol w:w="992"/>
        <w:gridCol w:w="1701"/>
        <w:gridCol w:w="1985"/>
        <w:gridCol w:w="708"/>
        <w:gridCol w:w="567"/>
        <w:gridCol w:w="142"/>
      </w:tblGrid>
      <w:tr w:rsidR="00541324" w:rsidRPr="00E2620F" w14:paraId="75F258F9" w14:textId="77777777" w:rsidTr="00E30543">
        <w:trPr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6A9F" w14:textId="77777777" w:rsidR="00541324" w:rsidRPr="00E2620F" w:rsidRDefault="00927B8D" w:rsidP="00E30543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</w:rPr>
              <w:t>78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FE2E1B" w14:textId="77777777" w:rsidR="00541324" w:rsidRPr="00E2620F" w:rsidRDefault="00CD63A0" w:rsidP="00541324">
            <w:pPr>
              <w:jc w:val="both"/>
              <w:rPr>
                <w:b/>
                <w:sz w:val="20"/>
                <w:szCs w:val="20"/>
              </w:rPr>
            </w:pPr>
            <w:r w:rsidRPr="00E2620F">
              <w:rPr>
                <w:b/>
                <w:color w:val="000000"/>
                <w:sz w:val="20"/>
              </w:rPr>
              <w:t>Kāda bija mācību stipendijas vai granta</w:t>
            </w:r>
            <w:r w:rsidR="00541324" w:rsidRPr="00E2620F">
              <w:rPr>
                <w:b/>
                <w:color w:val="000000"/>
                <w:sz w:val="20"/>
              </w:rPr>
              <w:t xml:space="preserve"> </w:t>
            </w:r>
            <w:r w:rsidR="00541324" w:rsidRPr="00E2620F">
              <w:rPr>
                <w:b/>
                <w:color w:val="000000"/>
                <w:sz w:val="20"/>
                <w:u w:val="single"/>
              </w:rPr>
              <w:t>neto</w:t>
            </w:r>
            <w:r w:rsidRPr="00E2620F">
              <w:rPr>
                <w:b/>
                <w:color w:val="000000"/>
                <w:sz w:val="20"/>
              </w:rPr>
              <w:t xml:space="preserve"> </w:t>
            </w:r>
            <w:r w:rsidRPr="005756CC">
              <w:rPr>
                <w:b/>
                <w:sz w:val="20"/>
              </w:rPr>
              <w:t>summa,</w:t>
            </w:r>
            <w:r w:rsidRPr="00E2620F">
              <w:rPr>
                <w:b/>
                <w:color w:val="000000"/>
                <w:sz w:val="20"/>
              </w:rPr>
              <w:t xml:space="preserve"> ko</w:t>
            </w:r>
            <w:r w:rsidR="00541324" w:rsidRPr="00E2620F">
              <w:rPr>
                <w:b/>
                <w:color w:val="000000"/>
                <w:sz w:val="20"/>
              </w:rPr>
              <w:t xml:space="preserve"> Jūs saņēmāt katru reizi?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B7B35" w14:textId="77777777" w:rsidR="00541324" w:rsidRPr="00E2620F" w:rsidRDefault="00541324" w:rsidP="00AD4AD6">
            <w:pPr>
              <w:spacing w:line="288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E2620F">
              <w:rPr>
                <w:color w:val="C0C0C0"/>
                <w:sz w:val="14"/>
              </w:rPr>
              <w:t>PY</w:t>
            </w:r>
            <w:r w:rsidR="00AD4AD6" w:rsidRPr="00E2620F">
              <w:rPr>
                <w:color w:val="C0C0C0"/>
                <w:sz w:val="14"/>
              </w:rPr>
              <w:t>140</w:t>
            </w:r>
            <w:r w:rsidRPr="00E2620F">
              <w:rPr>
                <w:color w:val="C0C0C0"/>
                <w:sz w:val="14"/>
              </w:rPr>
              <w:t>Nb</w:t>
            </w:r>
            <w:r w:rsidR="00AD4AD6" w:rsidRPr="00E2620F">
              <w:rPr>
                <w:color w:val="C0C0C0"/>
                <w:sz w:val="14"/>
              </w:rPr>
              <w:t>2</w:t>
            </w:r>
          </w:p>
        </w:tc>
      </w:tr>
      <w:tr w:rsidR="00541324" w:rsidRPr="00E2620F" w14:paraId="2C11E0BC" w14:textId="77777777" w:rsidTr="00E30543">
        <w:trPr>
          <w:gridBefore w:val="2"/>
          <w:gridAfter w:val="1"/>
          <w:wBefore w:w="3686" w:type="dxa"/>
          <w:wAfter w:w="142" w:type="dxa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D4C358D" w14:textId="77777777" w:rsidR="00541324" w:rsidRPr="00E2620F" w:rsidRDefault="00541324" w:rsidP="00E30543">
            <w:pPr>
              <w:spacing w:after="40" w:line="288" w:lineRule="auto"/>
              <w:ind w:right="34"/>
              <w:jc w:val="right"/>
              <w:rPr>
                <w:color w:val="C0C0C0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FAF4E0C" w14:textId="77777777" w:rsidR="00541324" w:rsidRPr="00E2620F" w:rsidRDefault="00541324" w:rsidP="00E30543">
            <w:pPr>
              <w:spacing w:before="120" w:line="288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E2620F">
              <w:rPr>
                <w:color w:val="000000"/>
                <w:sz w:val="18"/>
              </w:rPr>
              <w:t xml:space="preserve"> </w:t>
            </w:r>
            <w:r w:rsidR="005756CC" w:rsidRPr="00062188">
              <w:rPr>
                <w:i/>
                <w:sz w:val="18"/>
                <w:highlight w:val="yellow"/>
              </w:rPr>
              <w:t>Euro,gadā</w:t>
            </w:r>
          </w:p>
          <w:p w14:paraId="2351E486" w14:textId="77777777" w:rsidR="00541324" w:rsidRPr="00E2620F" w:rsidRDefault="00541324" w:rsidP="00E30543">
            <w:pPr>
              <w:spacing w:before="120" w:line="288" w:lineRule="auto"/>
              <w:ind w:right="34"/>
              <w:jc w:val="right"/>
              <w:rPr>
                <w:color w:val="000000"/>
                <w:sz w:val="18"/>
                <w:szCs w:val="20"/>
              </w:rPr>
            </w:pPr>
            <w:r w:rsidRPr="00E2620F">
              <w:rPr>
                <w:color w:val="000000"/>
                <w:sz w:val="18"/>
              </w:rPr>
              <w:t>Nezina, AA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AB12" w14:textId="77777777" w:rsidR="00541324" w:rsidRPr="00E2620F" w:rsidRDefault="00541324" w:rsidP="00E30543">
            <w:pPr>
              <w:spacing w:before="60" w:after="80"/>
              <w:jc w:val="center"/>
              <w:rPr>
                <w:sz w:val="20"/>
                <w:szCs w:val="20"/>
              </w:rPr>
            </w:pPr>
            <w:r w:rsidRPr="00E2620F">
              <w:rPr>
                <w:b/>
                <w:color w:val="000000"/>
                <w:sz w:val="20"/>
              </w:rPr>
              <w:t>____________</w:t>
            </w:r>
          </w:p>
          <w:p w14:paraId="22878278" w14:textId="77777777" w:rsidR="00541324" w:rsidRPr="00E2620F" w:rsidRDefault="00541324" w:rsidP="00E30543">
            <w:pPr>
              <w:spacing w:before="18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0086" w14:textId="77777777" w:rsidR="00541324" w:rsidRPr="00E2620F" w:rsidRDefault="00541324" w:rsidP="00E30543">
            <w:pPr>
              <w:spacing w:before="120"/>
              <w:rPr>
                <w:sz w:val="20"/>
                <w:szCs w:val="20"/>
              </w:rPr>
            </w:pPr>
          </w:p>
        </w:tc>
      </w:tr>
    </w:tbl>
    <w:p w14:paraId="44E74DC9" w14:textId="77777777" w:rsidR="00541324" w:rsidRPr="00E2620F" w:rsidRDefault="00541324">
      <w:pPr>
        <w:pStyle w:val="CommentText"/>
        <w:rPr>
          <w:sz w:val="16"/>
          <w:szCs w:val="16"/>
        </w:rPr>
      </w:pPr>
    </w:p>
    <w:p w14:paraId="789FE86A" w14:textId="77777777" w:rsidR="00541324" w:rsidRPr="00E2620F" w:rsidRDefault="00541324">
      <w:pPr>
        <w:pStyle w:val="CommentTex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3402"/>
        <w:gridCol w:w="1134"/>
        <w:gridCol w:w="708"/>
        <w:gridCol w:w="709"/>
      </w:tblGrid>
      <w:tr w:rsidR="0088480E" w:rsidRPr="00E2620F" w14:paraId="7B8E46CF" w14:textId="77777777" w:rsidTr="00E30543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26E4" w14:textId="77777777" w:rsidR="0088480E" w:rsidRPr="00E2620F" w:rsidRDefault="00114817" w:rsidP="00E3054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</w:rPr>
              <w:t>79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74C063" w14:textId="77777777" w:rsidR="0088480E" w:rsidRPr="00E2620F" w:rsidRDefault="0088480E" w:rsidP="00E30543">
            <w:pPr>
              <w:jc w:val="both"/>
              <w:rPr>
                <w:b/>
                <w:sz w:val="20"/>
                <w:szCs w:val="20"/>
              </w:rPr>
            </w:pPr>
            <w:r w:rsidRPr="00E2620F">
              <w:rPr>
                <w:b/>
                <w:color w:val="000000"/>
                <w:sz w:val="20"/>
              </w:rPr>
              <w:t xml:space="preserve">Cik mēnešus Jūs saņēmāt šo summu </w:t>
            </w:r>
            <w:r w:rsidR="0083300C" w:rsidRPr="005A166D">
              <w:rPr>
                <w:b/>
                <w:color w:val="000000"/>
                <w:sz w:val="20"/>
                <w:highlight w:val="yellow"/>
              </w:rPr>
              <w:t>20</w:t>
            </w:r>
            <w:r w:rsidR="005A166D" w:rsidRPr="005A166D">
              <w:rPr>
                <w:b/>
                <w:color w:val="000000"/>
                <w:sz w:val="20"/>
                <w:highlight w:val="yellow"/>
              </w:rPr>
              <w:t>__</w:t>
            </w:r>
            <w:r w:rsidR="0083300C" w:rsidRPr="005A166D">
              <w:rPr>
                <w:b/>
                <w:color w:val="000000"/>
                <w:sz w:val="20"/>
                <w:highlight w:val="yellow"/>
              </w:rPr>
              <w:t>.</w:t>
            </w:r>
            <w:r w:rsidRPr="005A166D">
              <w:rPr>
                <w:b/>
                <w:color w:val="000000"/>
                <w:sz w:val="20"/>
              </w:rPr>
              <w:t xml:space="preserve"> gada laikā</w:t>
            </w:r>
            <w:r w:rsidRPr="00E2620F">
              <w:rPr>
                <w:b/>
                <w:sz w:val="20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055B5A" w14:textId="77777777" w:rsidR="0088480E" w:rsidRPr="00E2620F" w:rsidRDefault="0088480E" w:rsidP="00AD4AD6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E2620F">
              <w:rPr>
                <w:color w:val="C0C0C0"/>
                <w:sz w:val="14"/>
              </w:rPr>
              <w:t>PY</w:t>
            </w:r>
            <w:r w:rsidR="00AD4AD6" w:rsidRPr="00E2620F">
              <w:rPr>
                <w:color w:val="C0C0C0"/>
                <w:sz w:val="14"/>
              </w:rPr>
              <w:t>140</w:t>
            </w:r>
            <w:r w:rsidRPr="00E2620F">
              <w:rPr>
                <w:color w:val="C0C0C0"/>
                <w:sz w:val="14"/>
              </w:rPr>
              <w:t>N</w:t>
            </w:r>
            <w:r w:rsidR="00AD4AD6" w:rsidRPr="00E2620F">
              <w:rPr>
                <w:color w:val="C0C0C0"/>
                <w:sz w:val="14"/>
              </w:rPr>
              <w:t>b3</w:t>
            </w:r>
          </w:p>
        </w:tc>
      </w:tr>
      <w:tr w:rsidR="0088480E" w:rsidRPr="00F17276" w14:paraId="52FACC24" w14:textId="77777777" w:rsidTr="00E30543">
        <w:trPr>
          <w:gridBefore w:val="2"/>
          <w:gridAfter w:val="2"/>
          <w:wBefore w:w="3828" w:type="dxa"/>
          <w:wAfter w:w="1417" w:type="dxa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F7F78" w14:textId="77777777" w:rsidR="0088480E" w:rsidRPr="00F17276" w:rsidRDefault="0088480E" w:rsidP="00E30543">
            <w:pPr>
              <w:spacing w:before="120"/>
              <w:ind w:right="-108"/>
              <w:jc w:val="right"/>
              <w:rPr>
                <w:color w:val="000000"/>
                <w:sz w:val="18"/>
                <w:szCs w:val="20"/>
              </w:rPr>
            </w:pPr>
            <w:r w:rsidRPr="00F17276">
              <w:rPr>
                <w:color w:val="000000"/>
                <w:sz w:val="18"/>
              </w:rPr>
              <w:lastRenderedPageBreak/>
              <w:t>Mēnešu skaits 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D345" w14:textId="77777777" w:rsidR="0088480E" w:rsidRPr="00F17276" w:rsidRDefault="0088480E" w:rsidP="00E30543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F17276">
              <w:rPr>
                <w:b/>
                <w:color w:val="000000"/>
                <w:sz w:val="20"/>
              </w:rPr>
              <w:t>|__|__|</w:t>
            </w:r>
          </w:p>
        </w:tc>
      </w:tr>
    </w:tbl>
    <w:p w14:paraId="7A766541" w14:textId="77777777" w:rsidR="002F41B5" w:rsidRPr="0088480E" w:rsidRDefault="002F41B5">
      <w:pPr>
        <w:pStyle w:val="NormalWeb"/>
        <w:widowControl/>
        <w:snapToGrid/>
        <w:rPr>
          <w:bCs/>
          <w:sz w:val="4"/>
          <w:szCs w:val="4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</w:tblGrid>
      <w:tr w:rsidR="002F41B5" w:rsidRPr="0057470B" w14:paraId="3C2B834C" w14:textId="777777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2B176933" w14:textId="77777777" w:rsidR="002F41B5" w:rsidRPr="0057470B" w:rsidRDefault="002F41B5" w:rsidP="00E82995">
            <w:pPr>
              <w:spacing w:before="240" w:after="120"/>
              <w:rPr>
                <w:szCs w:val="20"/>
              </w:rPr>
            </w:pPr>
            <w:r w:rsidRPr="0057470B">
              <w:br w:type="page"/>
            </w:r>
            <w:r w:rsidRPr="0057470B">
              <w:br w:type="page"/>
            </w:r>
            <w:r w:rsidRPr="0057470B">
              <w:rPr>
                <w:b/>
                <w:color w:val="000000"/>
              </w:rPr>
              <w:t>VESELĪBA</w:t>
            </w:r>
          </w:p>
        </w:tc>
      </w:tr>
    </w:tbl>
    <w:p w14:paraId="6C58D62B" w14:textId="77777777" w:rsidR="002F41B5" w:rsidRPr="0057470B" w:rsidRDefault="002F41B5">
      <w:pPr>
        <w:pStyle w:val="CommentText"/>
        <w:rPr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2F41B5" w:rsidRPr="0057470B" w14:paraId="68EDC8F6" w14:textId="77777777" w:rsidTr="001A4691">
        <w:trPr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2E7A" w14:textId="77777777" w:rsidR="002F41B5" w:rsidRPr="0057470B" w:rsidRDefault="00245EB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14817">
              <w:rPr>
                <w:b/>
                <w:sz w:val="20"/>
              </w:rPr>
              <w:t>8</w:t>
            </w:r>
            <w:r w:rsidR="00114817" w:rsidRPr="00114817">
              <w:rPr>
                <w:b/>
                <w:sz w:val="20"/>
              </w:rPr>
              <w:t>0</w:t>
            </w:r>
          </w:p>
        </w:tc>
        <w:tc>
          <w:tcPr>
            <w:tcW w:w="864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8CC5BB" w14:textId="77777777" w:rsidR="002F41B5" w:rsidRPr="0057470B" w:rsidRDefault="000352A8">
            <w:pPr>
              <w:pStyle w:val="Heading8"/>
              <w:rPr>
                <w:rFonts w:ascii="Times New Roman" w:hAnsi="Times New Roman"/>
                <w:szCs w:val="24"/>
              </w:rPr>
            </w:pPr>
            <w:r w:rsidRPr="0057470B">
              <w:rPr>
                <w:rFonts w:ascii="Times New Roman" w:hAnsi="Times New Roman"/>
                <w:szCs w:val="24"/>
              </w:rPr>
              <w:t>Kāds ir Jūsu vispārējais veselības stāvoklis</w:t>
            </w:r>
            <w:r w:rsidR="002F41B5" w:rsidRPr="0057470B">
              <w:rPr>
                <w:rFonts w:ascii="Times New Roman" w:hAnsi="Times New Roman"/>
                <w:szCs w:val="24"/>
              </w:rPr>
              <w:t>?</w:t>
            </w:r>
            <w:r w:rsidRPr="0057470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A4E62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PH010</w:t>
            </w:r>
          </w:p>
        </w:tc>
      </w:tr>
      <w:tr w:rsidR="002F41B5" w:rsidRPr="0057470B" w14:paraId="69A264AF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36A86" w14:textId="77777777" w:rsidR="002F41B5" w:rsidRPr="0057470B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A5267" w14:textId="77777777" w:rsidR="002F41B5" w:rsidRPr="0057470B" w:rsidRDefault="005756C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>
              <w:rPr>
                <w:sz w:val="18"/>
              </w:rPr>
              <w:t>Ļ</w:t>
            </w:r>
            <w:r w:rsidR="002F41B5" w:rsidRPr="0057470B">
              <w:rPr>
                <w:sz w:val="18"/>
              </w:rPr>
              <w:t>oti labs</w:t>
            </w:r>
            <w:r w:rsidR="002F41B5" w:rsidRPr="0057470B">
              <w:rPr>
                <w:color w:val="000000"/>
                <w:sz w:val="18"/>
              </w:rPr>
              <w:t>…………………………………………………….……...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17E3FA" w14:textId="77777777" w:rsidR="002F41B5" w:rsidRPr="0057470B" w:rsidRDefault="002F41B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1CE40" w14:textId="77777777" w:rsidR="002F41B5" w:rsidRPr="0057470B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40799414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D7C19" w14:textId="77777777" w:rsidR="002F41B5" w:rsidRPr="0057470B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E7B7D" w14:textId="77777777" w:rsidR="002F41B5" w:rsidRPr="0057470B" w:rsidRDefault="005756C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>
              <w:rPr>
                <w:sz w:val="18"/>
              </w:rPr>
              <w:t>L</w:t>
            </w:r>
            <w:r w:rsidR="002F41B5" w:rsidRPr="0057470B">
              <w:rPr>
                <w:sz w:val="18"/>
              </w:rPr>
              <w:t>abs</w:t>
            </w:r>
            <w:r w:rsidR="002F41B5" w:rsidRPr="0057470B">
              <w:rPr>
                <w:color w:val="000000"/>
                <w:sz w:val="18"/>
              </w:rPr>
              <w:t xml:space="preserve"> …………………………………………………………..……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242AEC" w14:textId="77777777" w:rsidR="002F41B5" w:rsidRPr="0057470B" w:rsidRDefault="002F41B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F88A1" w14:textId="77777777" w:rsidR="002F41B5" w:rsidRPr="0057470B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2AE80E04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2AC65" w14:textId="77777777" w:rsidR="002F41B5" w:rsidRPr="0057470B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C4C1A" w14:textId="77777777" w:rsidR="002F41B5" w:rsidRPr="0057470B" w:rsidRDefault="005756C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>
              <w:rPr>
                <w:sz w:val="18"/>
              </w:rPr>
              <w:t>V</w:t>
            </w:r>
            <w:r w:rsidR="002F41B5" w:rsidRPr="0057470B">
              <w:rPr>
                <w:sz w:val="18"/>
              </w:rPr>
              <w:t>id</w:t>
            </w:r>
            <w:r w:rsidR="000352A8" w:rsidRPr="0057470B">
              <w:rPr>
                <w:sz w:val="18"/>
              </w:rPr>
              <w:t>uv</w:t>
            </w:r>
            <w:r w:rsidR="002F41B5" w:rsidRPr="0057470B">
              <w:rPr>
                <w:sz w:val="18"/>
              </w:rPr>
              <w:t>ējs</w:t>
            </w:r>
            <w:r w:rsidR="000352A8" w:rsidRPr="0057470B">
              <w:rPr>
                <w:color w:val="000000"/>
                <w:sz w:val="18"/>
              </w:rPr>
              <w:t xml:space="preserve"> ………….……</w:t>
            </w:r>
            <w:r w:rsidR="002F41B5" w:rsidRPr="0057470B">
              <w:rPr>
                <w:color w:val="000000"/>
                <w:sz w:val="18"/>
              </w:rPr>
              <w:t>………………………………………..…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D037C4" w14:textId="77777777" w:rsidR="002F41B5" w:rsidRPr="0057470B" w:rsidRDefault="002F41B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84E7E" w14:textId="77777777" w:rsidR="002F41B5" w:rsidRPr="0057470B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45AD03D8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E8BEB" w14:textId="77777777" w:rsidR="002F41B5" w:rsidRPr="0057470B" w:rsidRDefault="002F41B5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A6F64" w14:textId="77777777" w:rsidR="002F41B5" w:rsidRPr="0057470B" w:rsidRDefault="005756C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>
              <w:rPr>
                <w:sz w:val="18"/>
              </w:rPr>
              <w:t>S</w:t>
            </w:r>
            <w:r w:rsidR="002F41B5" w:rsidRPr="0057470B">
              <w:rPr>
                <w:sz w:val="18"/>
              </w:rPr>
              <w:t>likts</w:t>
            </w:r>
            <w:r w:rsidR="002F41B5" w:rsidRPr="0057470B">
              <w:rPr>
                <w:color w:val="000000"/>
                <w:sz w:val="18"/>
              </w:rPr>
              <w:t xml:space="preserve"> ………..……………………………………………….…….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9031EF" w14:textId="77777777" w:rsidR="002F41B5" w:rsidRPr="0057470B" w:rsidRDefault="002F41B5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8792A" w14:textId="77777777" w:rsidR="002F41B5" w:rsidRPr="0057470B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09A60930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492B" w14:textId="77777777" w:rsidR="002F41B5" w:rsidRPr="0057470B" w:rsidRDefault="002F41B5">
            <w:pPr>
              <w:spacing w:line="216" w:lineRule="auto"/>
              <w:rPr>
                <w:b/>
                <w:i/>
                <w:sz w:val="16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8BCFA" w14:textId="77777777" w:rsidR="002F41B5" w:rsidRPr="0057470B" w:rsidRDefault="005756CC">
            <w:pPr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>
              <w:rPr>
                <w:sz w:val="18"/>
              </w:rPr>
              <w:t>Ļ</w:t>
            </w:r>
            <w:r w:rsidR="002F41B5" w:rsidRPr="0057470B">
              <w:rPr>
                <w:sz w:val="18"/>
              </w:rPr>
              <w:t>oti slikts</w:t>
            </w:r>
            <w:r w:rsidR="002F41B5" w:rsidRPr="0057470B">
              <w:rPr>
                <w:color w:val="000000"/>
                <w:sz w:val="18"/>
              </w:rPr>
              <w:t xml:space="preserve"> …………………………………………………….……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B22A" w14:textId="77777777" w:rsidR="002F41B5" w:rsidRPr="0057470B" w:rsidRDefault="002F41B5">
            <w:pPr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57470B">
              <w:rPr>
                <w:color w:val="000000"/>
                <w:sz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DCBF3" w14:textId="77777777" w:rsidR="002F41B5" w:rsidRPr="0057470B" w:rsidRDefault="002F41B5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</w:tbl>
    <w:p w14:paraId="41BB3D18" w14:textId="77777777" w:rsidR="00D044B1" w:rsidRDefault="00D044B1">
      <w:pPr>
        <w:rPr>
          <w:bCs/>
          <w:sz w:val="16"/>
          <w:szCs w:val="16"/>
        </w:rPr>
      </w:pPr>
    </w:p>
    <w:p w14:paraId="4723A692" w14:textId="77777777" w:rsidR="002F41B5" w:rsidRPr="00F55FD1" w:rsidRDefault="002F41B5">
      <w:pPr>
        <w:rPr>
          <w:bCs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1134"/>
        <w:gridCol w:w="567"/>
        <w:gridCol w:w="708"/>
        <w:gridCol w:w="284"/>
        <w:gridCol w:w="425"/>
      </w:tblGrid>
      <w:tr w:rsidR="002F41B5" w:rsidRPr="0057470B" w14:paraId="77B882AF" w14:textId="77777777">
        <w:trPr>
          <w:trHeight w:val="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1B9C" w14:textId="77777777" w:rsidR="002F41B5" w:rsidRPr="0057470B" w:rsidRDefault="0011481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14817">
              <w:rPr>
                <w:b/>
                <w:sz w:val="20"/>
              </w:rPr>
              <w:t>81</w:t>
            </w:r>
          </w:p>
        </w:tc>
        <w:tc>
          <w:tcPr>
            <w:tcW w:w="864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7C21115" w14:textId="77777777" w:rsidR="002F41B5" w:rsidRPr="0057470B" w:rsidRDefault="000352A8" w:rsidP="00616D32">
            <w:pPr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>Vai Jums ir kāda ilgstoša slimība vai ilgstoša veselības problēma</w:t>
            </w:r>
            <w:r w:rsidR="002F41B5" w:rsidRPr="0057470B">
              <w:rPr>
                <w:b/>
                <w:color w:val="000000"/>
                <w:sz w:val="20"/>
              </w:rPr>
              <w:t>?</w:t>
            </w:r>
            <w:r w:rsidRPr="0057470B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60B33" w14:textId="77777777" w:rsidR="002F41B5" w:rsidRPr="0057470B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PH020</w:t>
            </w:r>
          </w:p>
        </w:tc>
      </w:tr>
      <w:tr w:rsidR="002F41B5" w:rsidRPr="0057470B" w14:paraId="678162B9" w14:textId="77777777">
        <w:trPr>
          <w:gridBefore w:val="2"/>
          <w:gridAfter w:val="1"/>
          <w:wBefore w:w="6663" w:type="dxa"/>
          <w:wAfter w:w="425" w:type="dxa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A67A3" w14:textId="77777777" w:rsidR="002F41B5" w:rsidRPr="0057470B" w:rsidRDefault="001D585E" w:rsidP="001A4691">
            <w:pPr>
              <w:pStyle w:val="BodyText2"/>
              <w:spacing w:before="4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>
              <w:rPr>
                <w:rFonts w:ascii="Times New Roman" w:hAnsi="Times New Roman"/>
                <w:i w:val="0"/>
                <w:noProof/>
                <w:sz w:val="18"/>
                <w:lang w:eastAsia="lv-LV"/>
              </w:rPr>
              <w:pict w14:anchorId="33DE36C1">
                <v:shape id="_x0000_s1293" type="#_x0000_t202" style="position:absolute;left:0;text-align:left;margin-left:-331.65pt;margin-top:1.4pt;width:326.3pt;height:28.2pt;z-index:251657216;mso-position-horizontal-relative:text;mso-position-vertical-relative:text">
                  <v:textbox style="mso-next-textbox:#_x0000_s1293" inset="1.5mm,.3mm,1.5mm,.3mm">
                    <w:txbxContent>
                      <w:p w14:paraId="046DF668" w14:textId="77777777" w:rsidR="00616D32" w:rsidRPr="001A4691" w:rsidRDefault="00616D32" w:rsidP="001A4691">
                        <w:pPr>
                          <w:spacing w:before="60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1A4691">
                          <w:rPr>
                            <w:i/>
                            <w:color w:val="000000"/>
                            <w:sz w:val="19"/>
                            <w:szCs w:val="19"/>
                          </w:rPr>
                          <w:t>„Ilgstoša” ir  slimība vai veselības problēma, kas ilgst vai paredzams, ka ilgs 6 vai vairāk mēnešus.</w:t>
                        </w:r>
                      </w:p>
                    </w:txbxContent>
                  </v:textbox>
                  <w10:wrap anchorx="page"/>
                </v:shape>
              </w:pict>
            </w:r>
            <w:r w:rsidR="002F41B5" w:rsidRPr="0057470B">
              <w:rPr>
                <w:rFonts w:ascii="Times New Roman" w:hAnsi="Times New Roman"/>
                <w:i w:val="0"/>
                <w:sz w:val="18"/>
              </w:rPr>
              <w:t>JĀ…….….</w:t>
            </w:r>
          </w:p>
          <w:p w14:paraId="7EE6BFFD" w14:textId="77777777" w:rsidR="002F41B5" w:rsidRPr="0057470B" w:rsidRDefault="002F41B5" w:rsidP="001A4691">
            <w:pPr>
              <w:pStyle w:val="BodyText2"/>
              <w:spacing w:before="80"/>
              <w:ind w:left="176" w:right="-108"/>
              <w:rPr>
                <w:rFonts w:ascii="Times New Roman" w:hAnsi="Times New Roman"/>
                <w:i w:val="0"/>
                <w:sz w:val="18"/>
              </w:rPr>
            </w:pPr>
            <w:r w:rsidRPr="0057470B">
              <w:rPr>
                <w:rFonts w:ascii="Times New Roman" w:hAnsi="Times New Roman"/>
                <w:i w:val="0"/>
                <w:sz w:val="18"/>
              </w:rPr>
              <w:t>NĒ…….…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3CC6" w14:textId="77777777" w:rsidR="002F41B5" w:rsidRPr="0057470B" w:rsidRDefault="002F41B5" w:rsidP="001A4691">
            <w:pPr>
              <w:spacing w:before="2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  <w:p w14:paraId="08087F7B" w14:textId="77777777" w:rsidR="002F41B5" w:rsidRPr="0057470B" w:rsidRDefault="002F41B5" w:rsidP="001A4691">
            <w:pPr>
              <w:spacing w:before="80" w:after="40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F356D" w14:textId="77777777" w:rsidR="002F41B5" w:rsidRPr="0057470B" w:rsidRDefault="002F41B5">
            <w:pPr>
              <w:spacing w:before="40"/>
              <w:rPr>
                <w:sz w:val="20"/>
                <w:szCs w:val="20"/>
              </w:rPr>
            </w:pPr>
          </w:p>
        </w:tc>
      </w:tr>
    </w:tbl>
    <w:p w14:paraId="69B54206" w14:textId="77777777" w:rsidR="002F41B5" w:rsidRPr="0057470B" w:rsidRDefault="002F41B5">
      <w:pPr>
        <w:pStyle w:val="CommentText"/>
        <w:rPr>
          <w:b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2F41B5" w:rsidRPr="0057470B" w14:paraId="212CA6EB" w14:textId="77777777">
        <w:trPr>
          <w:cantSplit/>
          <w:trHeight w:val="2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D2D1" w14:textId="77777777" w:rsidR="002F41B5" w:rsidRPr="0057470B" w:rsidRDefault="00114817">
            <w:pPr>
              <w:spacing w:line="216" w:lineRule="auto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14817">
              <w:rPr>
                <w:b/>
                <w:sz w:val="20"/>
              </w:rPr>
              <w:t>82</w:t>
            </w:r>
          </w:p>
        </w:tc>
        <w:tc>
          <w:tcPr>
            <w:tcW w:w="864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4E98AF" w14:textId="77777777" w:rsidR="002F41B5" w:rsidRPr="0057470B" w:rsidRDefault="00134863">
            <w:pPr>
              <w:jc w:val="both"/>
              <w:rPr>
                <w:b/>
                <w:sz w:val="20"/>
                <w:szCs w:val="20"/>
              </w:rPr>
            </w:pPr>
            <w:r w:rsidRPr="0057470B">
              <w:rPr>
                <w:b/>
                <w:sz w:val="20"/>
              </w:rPr>
              <w:t xml:space="preserve">Cik lielā mērā kāda veselības problēma vismaz pēdējo 6 mēnešu laikā ir </w:t>
            </w:r>
            <w:r w:rsidR="00616D32" w:rsidRPr="0057470B">
              <w:rPr>
                <w:b/>
                <w:sz w:val="20"/>
              </w:rPr>
              <w:t xml:space="preserve">Jūs </w:t>
            </w:r>
            <w:r w:rsidRPr="0057470B">
              <w:rPr>
                <w:b/>
                <w:sz w:val="20"/>
              </w:rPr>
              <w:t>ierobežojus</w:t>
            </w:r>
            <w:r w:rsidR="00616D32" w:rsidRPr="0057470B">
              <w:rPr>
                <w:b/>
                <w:sz w:val="20"/>
              </w:rPr>
              <w:t>i veikt aktivitātes, ko cilvēki parasti dara</w:t>
            </w:r>
            <w:r w:rsidR="002F41B5" w:rsidRPr="0057470B">
              <w:rPr>
                <w:b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44359C" w14:textId="77777777" w:rsidR="002F41B5" w:rsidRPr="0057470B" w:rsidRDefault="002F41B5">
            <w:pPr>
              <w:spacing w:line="216" w:lineRule="auto"/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PH030</w:t>
            </w:r>
          </w:p>
          <w:p w14:paraId="59C978D0" w14:textId="77777777" w:rsidR="002F41B5" w:rsidRPr="0057470B" w:rsidRDefault="002F41B5">
            <w:pPr>
              <w:rPr>
                <w:sz w:val="16"/>
                <w:szCs w:val="20"/>
              </w:rPr>
            </w:pPr>
          </w:p>
        </w:tc>
      </w:tr>
      <w:tr w:rsidR="002F41B5" w:rsidRPr="0057470B" w14:paraId="7B4018B9" w14:textId="77777777">
        <w:trPr>
          <w:cantSplit/>
          <w:trHeight w:val="22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C59AA" w14:textId="77777777" w:rsidR="002F41B5" w:rsidRPr="0057470B" w:rsidRDefault="002F41B5">
            <w:pPr>
              <w:ind w:right="-109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D8B5DB" w14:textId="77777777" w:rsidR="002F41B5" w:rsidRPr="0057470B" w:rsidRDefault="002F41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C5905E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3712B71F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16259" w14:textId="77777777" w:rsidR="002F41B5" w:rsidRPr="0057470B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6D4F7" w14:textId="77777777" w:rsidR="002F41B5" w:rsidRPr="0057470B" w:rsidRDefault="000352A8">
            <w:pPr>
              <w:spacing w:before="2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470B">
              <w:rPr>
                <w:bCs/>
                <w:color w:val="000000"/>
                <w:sz w:val="18"/>
              </w:rPr>
              <w:t>S</w:t>
            </w:r>
            <w:r w:rsidRPr="0057470B">
              <w:rPr>
                <w:color w:val="000000"/>
                <w:sz w:val="18"/>
              </w:rPr>
              <w:t>tipri ierobežojus</w:t>
            </w:r>
            <w:r w:rsidR="002F41B5" w:rsidRPr="0057470B">
              <w:rPr>
                <w:color w:val="000000"/>
                <w:sz w:val="18"/>
              </w:rPr>
              <w:t>i …</w:t>
            </w:r>
            <w:r w:rsidRPr="0057470B">
              <w:rPr>
                <w:color w:val="000000"/>
                <w:sz w:val="18"/>
              </w:rPr>
              <w:t>……..</w:t>
            </w:r>
            <w:r w:rsidR="002F41B5" w:rsidRPr="0057470B">
              <w:rPr>
                <w:color w:val="000000"/>
                <w:sz w:val="18"/>
              </w:rPr>
              <w:t>…….……………………</w:t>
            </w:r>
            <w:r w:rsidRPr="0057470B">
              <w:rPr>
                <w:color w:val="000000"/>
                <w:sz w:val="18"/>
              </w:rPr>
              <w:t>.</w:t>
            </w:r>
            <w:r w:rsidR="002F41B5" w:rsidRPr="0057470B">
              <w:rPr>
                <w:color w:val="000000"/>
                <w:sz w:val="18"/>
              </w:rPr>
              <w:t>…………....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C4B908" w14:textId="77777777" w:rsidR="002F41B5" w:rsidRPr="0057470B" w:rsidRDefault="002F41B5">
            <w:pPr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B55AE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78B049AA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801F7" w14:textId="77777777" w:rsidR="002F41B5" w:rsidRPr="0057470B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05B8A" w14:textId="77777777" w:rsidR="002F41B5" w:rsidRPr="0057470B" w:rsidRDefault="000352A8">
            <w:pPr>
              <w:spacing w:before="2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470B">
              <w:rPr>
                <w:bCs/>
                <w:color w:val="000000"/>
                <w:sz w:val="18"/>
              </w:rPr>
              <w:t>Ir ierobežojusi, bet ne pārāk stipri</w:t>
            </w:r>
            <w:r w:rsidRPr="0057470B">
              <w:rPr>
                <w:color w:val="000000"/>
                <w:sz w:val="18"/>
              </w:rPr>
              <w:t xml:space="preserve"> ……….…………....</w:t>
            </w:r>
            <w:r w:rsidR="002F41B5" w:rsidRPr="0057470B">
              <w:rPr>
                <w:color w:val="000000"/>
                <w:sz w:val="18"/>
              </w:rPr>
              <w:t>………...…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048BCF" w14:textId="77777777" w:rsidR="002F41B5" w:rsidRPr="0057470B" w:rsidRDefault="002F41B5">
            <w:pPr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45366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470B" w14:paraId="1794117F" w14:textId="77777777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70841" w14:textId="77777777" w:rsidR="002F41B5" w:rsidRPr="0057470B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46515" w14:textId="77777777" w:rsidR="002F41B5" w:rsidRPr="0057470B" w:rsidRDefault="000352A8">
            <w:pPr>
              <w:spacing w:before="2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470B">
              <w:rPr>
                <w:bCs/>
                <w:color w:val="000000"/>
                <w:sz w:val="18"/>
              </w:rPr>
              <w:t>Nav ierobežojusi nemaz</w:t>
            </w:r>
            <w:r w:rsidR="002F41B5" w:rsidRPr="0057470B">
              <w:rPr>
                <w:color w:val="000000"/>
                <w:sz w:val="18"/>
              </w:rPr>
              <w:t xml:space="preserve"> …….</w:t>
            </w:r>
            <w:r w:rsidRPr="0057470B">
              <w:rPr>
                <w:color w:val="000000"/>
                <w:sz w:val="18"/>
              </w:rPr>
              <w:t>..…..….……….</w:t>
            </w:r>
            <w:r w:rsidR="002F41B5" w:rsidRPr="0057470B">
              <w:rPr>
                <w:color w:val="000000"/>
                <w:sz w:val="18"/>
              </w:rPr>
              <w:t>………………...….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8457" w14:textId="77777777" w:rsidR="002F41B5" w:rsidRPr="0057470B" w:rsidRDefault="002F41B5">
            <w:pPr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FA971" w14:textId="77777777" w:rsidR="002F41B5" w:rsidRPr="0057470B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</w:tbl>
    <w:p w14:paraId="266FE684" w14:textId="77777777" w:rsidR="002F41B5" w:rsidRPr="0057470B" w:rsidRDefault="002F41B5">
      <w:pPr>
        <w:pStyle w:val="CommentText"/>
        <w:rPr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2F41B5" w:rsidRPr="005756CC" w14:paraId="68D0D38A" w14:textId="77777777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2454" w14:textId="77777777" w:rsidR="002F41B5" w:rsidRPr="005756CC" w:rsidRDefault="00114817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56CC">
              <w:rPr>
                <w:b/>
                <w:sz w:val="20"/>
              </w:rPr>
              <w:t>83</w:t>
            </w:r>
          </w:p>
        </w:tc>
        <w:tc>
          <w:tcPr>
            <w:tcW w:w="864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D8435" w14:textId="77777777" w:rsidR="002F41B5" w:rsidRPr="005756CC" w:rsidRDefault="002F41B5" w:rsidP="00A826F4">
            <w:pPr>
              <w:jc w:val="both"/>
              <w:rPr>
                <w:color w:val="000000"/>
                <w:sz w:val="20"/>
                <w:szCs w:val="20"/>
              </w:rPr>
            </w:pPr>
            <w:r w:rsidRPr="005756CC">
              <w:rPr>
                <w:b/>
                <w:color w:val="000000"/>
                <w:sz w:val="20"/>
              </w:rPr>
              <w:t xml:space="preserve">Vai </w:t>
            </w:r>
            <w:r w:rsidR="00AE07C5" w:rsidRPr="005756CC">
              <w:rPr>
                <w:b/>
                <w:color w:val="000000"/>
                <w:sz w:val="20"/>
                <w:u w:val="single"/>
              </w:rPr>
              <w:t>pēdējo 12 mēnešu laikā</w:t>
            </w:r>
            <w:r w:rsidR="00AE07C5" w:rsidRPr="005756CC">
              <w:rPr>
                <w:b/>
                <w:color w:val="000000"/>
                <w:sz w:val="20"/>
              </w:rPr>
              <w:t xml:space="preserve"> </w:t>
            </w:r>
            <w:r w:rsidR="00D108E3" w:rsidRPr="005756CC">
              <w:rPr>
                <w:b/>
                <w:color w:val="000000"/>
                <w:sz w:val="20"/>
              </w:rPr>
              <w:t xml:space="preserve">ir bijis gadījums, kad </w:t>
            </w:r>
            <w:r w:rsidR="00AE07C5" w:rsidRPr="005756CC">
              <w:rPr>
                <w:b/>
                <w:color w:val="000000"/>
                <w:sz w:val="20"/>
              </w:rPr>
              <w:t>Jums patiešām bija nepieciešams</w:t>
            </w:r>
            <w:r w:rsidR="007707A4" w:rsidRPr="005756CC">
              <w:rPr>
                <w:b/>
                <w:color w:val="000000"/>
                <w:sz w:val="20"/>
              </w:rPr>
              <w:t xml:space="preserve"> </w:t>
            </w:r>
            <w:r w:rsidR="00A826F4" w:rsidRPr="005756CC">
              <w:rPr>
                <w:b/>
                <w:color w:val="000000"/>
                <w:sz w:val="20"/>
              </w:rPr>
              <w:t>pārbaudīt savu veselību</w:t>
            </w:r>
            <w:r w:rsidR="00D108E3" w:rsidRPr="005756CC">
              <w:rPr>
                <w:b/>
                <w:color w:val="000000"/>
                <w:sz w:val="20"/>
              </w:rPr>
              <w:t xml:space="preserve"> vai</w:t>
            </w:r>
            <w:r w:rsidR="007707A4" w:rsidRPr="005756CC">
              <w:rPr>
                <w:b/>
                <w:color w:val="000000"/>
                <w:sz w:val="20"/>
              </w:rPr>
              <w:t xml:space="preserve"> </w:t>
            </w:r>
            <w:r w:rsidR="00D108E3" w:rsidRPr="005756CC">
              <w:rPr>
                <w:b/>
                <w:color w:val="000000"/>
                <w:sz w:val="20"/>
              </w:rPr>
              <w:t>ārstē</w:t>
            </w:r>
            <w:r w:rsidR="00A826F4" w:rsidRPr="005756CC">
              <w:rPr>
                <w:b/>
                <w:color w:val="000000"/>
                <w:sz w:val="20"/>
              </w:rPr>
              <w:t>ties</w:t>
            </w:r>
            <w:r w:rsidR="00D108E3" w:rsidRPr="005756CC">
              <w:rPr>
                <w:b/>
                <w:color w:val="000000"/>
                <w:sz w:val="20"/>
              </w:rPr>
              <w:t xml:space="preserve"> pie </w:t>
            </w:r>
            <w:r w:rsidR="0083620D" w:rsidRPr="00062188">
              <w:rPr>
                <w:b/>
                <w:color w:val="000000"/>
                <w:sz w:val="20"/>
              </w:rPr>
              <w:t>medicīnas</w:t>
            </w:r>
            <w:r w:rsidR="00D108E3" w:rsidRPr="00062188">
              <w:rPr>
                <w:b/>
                <w:color w:val="000000"/>
                <w:sz w:val="20"/>
              </w:rPr>
              <w:t xml:space="preserve"> speciālista</w:t>
            </w:r>
            <w:r w:rsidR="00265ED6" w:rsidRPr="00062188">
              <w:rPr>
                <w:b/>
                <w:color w:val="000000"/>
                <w:sz w:val="20"/>
                <w:highlight w:val="yellow"/>
                <w:vertAlign w:val="superscript"/>
              </w:rPr>
              <w:t>1</w:t>
            </w:r>
            <w:r w:rsidR="00142851" w:rsidRPr="005756CC">
              <w:rPr>
                <w:b/>
                <w:color w:val="000000"/>
                <w:sz w:val="20"/>
              </w:rPr>
              <w:t xml:space="preserve"> (</w:t>
            </w:r>
            <w:r w:rsidR="00D108E3" w:rsidRPr="005756CC">
              <w:rPr>
                <w:b/>
                <w:color w:val="000000"/>
                <w:sz w:val="20"/>
              </w:rPr>
              <w:t>izņemot zobārstu</w:t>
            </w:r>
            <w:r w:rsidR="00142851" w:rsidRPr="005756CC">
              <w:rPr>
                <w:b/>
                <w:color w:val="000000"/>
                <w:sz w:val="20"/>
              </w:rPr>
              <w:t>)</w:t>
            </w:r>
            <w:r w:rsidRPr="005756CC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25A8FD" w14:textId="77777777" w:rsidR="002F41B5" w:rsidRPr="005756CC" w:rsidRDefault="002F41B5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56CC">
              <w:rPr>
                <w:color w:val="C0C0C0"/>
                <w:sz w:val="16"/>
              </w:rPr>
              <w:t>PH040</w:t>
            </w:r>
            <w:r w:rsidR="00AE07C5" w:rsidRPr="005756CC">
              <w:rPr>
                <w:color w:val="C0C0C0"/>
                <w:sz w:val="16"/>
              </w:rPr>
              <w:t>_1</w:t>
            </w:r>
          </w:p>
        </w:tc>
      </w:tr>
      <w:tr w:rsidR="002F41B5" w:rsidRPr="005756CC" w14:paraId="3E1C64D3" w14:textId="77777777">
        <w:trPr>
          <w:cantSplit/>
          <w:trHeight w:val="2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048F9" w14:textId="77777777" w:rsidR="002F41B5" w:rsidRPr="005756CC" w:rsidRDefault="002F41B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C4B40" w14:textId="77777777" w:rsidR="002F41B5" w:rsidRPr="005756CC" w:rsidRDefault="002F41B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FCB70" w14:textId="77777777" w:rsidR="002F41B5" w:rsidRPr="005756CC" w:rsidRDefault="002F41B5">
            <w:pPr>
              <w:rPr>
                <w:color w:val="C0C0C0"/>
                <w:sz w:val="16"/>
                <w:szCs w:val="20"/>
              </w:rPr>
            </w:pPr>
          </w:p>
        </w:tc>
      </w:tr>
      <w:tr w:rsidR="002F41B5" w:rsidRPr="005756CC" w14:paraId="3796E2DF" w14:textId="77777777" w:rsidTr="00C72451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4C406" w14:textId="77777777" w:rsidR="002F41B5" w:rsidRPr="005756CC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0FE0F" w14:textId="77777777" w:rsidR="002F41B5" w:rsidRPr="005756CC" w:rsidRDefault="007707A4" w:rsidP="007664BD">
            <w:pPr>
              <w:spacing w:before="4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56CC">
              <w:rPr>
                <w:bCs/>
                <w:color w:val="000000"/>
                <w:sz w:val="18"/>
              </w:rPr>
              <w:t xml:space="preserve">JĀ </w:t>
            </w:r>
            <w:r w:rsidRPr="005756CC">
              <w:rPr>
                <w:bCs/>
                <w:color w:val="000000"/>
                <w:sz w:val="16"/>
                <w:szCs w:val="16"/>
              </w:rPr>
              <w:t>(</w:t>
            </w:r>
            <w:r w:rsidRPr="005756CC">
              <w:rPr>
                <w:color w:val="000000"/>
                <w:sz w:val="16"/>
                <w:szCs w:val="16"/>
              </w:rPr>
              <w:t xml:space="preserve">bija vismaz viens gadījums, kad </w:t>
            </w:r>
            <w:r w:rsidR="0002593A" w:rsidRPr="005756CC">
              <w:rPr>
                <w:color w:val="000000"/>
                <w:sz w:val="16"/>
                <w:szCs w:val="16"/>
              </w:rPr>
              <w:t xml:space="preserve"> man </w:t>
            </w:r>
            <w:r w:rsidRPr="005756CC">
              <w:rPr>
                <w:color w:val="000000"/>
                <w:sz w:val="16"/>
                <w:szCs w:val="16"/>
              </w:rPr>
              <w:t xml:space="preserve">patiešām bija nepieciešams </w:t>
            </w:r>
            <w:r w:rsidR="007664BD" w:rsidRPr="005756CC">
              <w:rPr>
                <w:color w:val="000000"/>
                <w:sz w:val="16"/>
                <w:szCs w:val="16"/>
              </w:rPr>
              <w:t xml:space="preserve">pārbaudīt savu veselību </w:t>
            </w:r>
            <w:r w:rsidRPr="005756CC">
              <w:rPr>
                <w:color w:val="000000"/>
                <w:sz w:val="16"/>
                <w:szCs w:val="16"/>
              </w:rPr>
              <w:t>vai ārstē</w:t>
            </w:r>
            <w:r w:rsidR="007664BD" w:rsidRPr="005756CC">
              <w:rPr>
                <w:color w:val="000000"/>
                <w:sz w:val="16"/>
                <w:szCs w:val="16"/>
              </w:rPr>
              <w:t>tie</w:t>
            </w:r>
            <w:r w:rsidRPr="005756CC">
              <w:rPr>
                <w:color w:val="000000"/>
                <w:sz w:val="16"/>
                <w:szCs w:val="16"/>
              </w:rPr>
              <w:t xml:space="preserve">s </w:t>
            </w:r>
            <w:r w:rsidR="00062188">
              <w:rPr>
                <w:color w:val="000000"/>
                <w:sz w:val="16"/>
                <w:szCs w:val="16"/>
              </w:rPr>
              <w:t xml:space="preserve">pie </w:t>
            </w:r>
            <w:r w:rsidR="0083620D" w:rsidRPr="0083620D">
              <w:rPr>
                <w:color w:val="000000"/>
                <w:sz w:val="16"/>
                <w:szCs w:val="16"/>
              </w:rPr>
              <w:t xml:space="preserve">medicīnas </w:t>
            </w:r>
            <w:r w:rsidR="00062188">
              <w:rPr>
                <w:color w:val="000000"/>
                <w:sz w:val="16"/>
                <w:szCs w:val="16"/>
              </w:rPr>
              <w:t>s</w:t>
            </w:r>
            <w:r w:rsidR="0083620D" w:rsidRPr="0083620D">
              <w:rPr>
                <w:color w:val="000000"/>
                <w:sz w:val="16"/>
                <w:szCs w:val="16"/>
              </w:rPr>
              <w:t>peciālista</w:t>
            </w:r>
            <w:r w:rsidR="00720B8A" w:rsidRPr="005756CC">
              <w:rPr>
                <w:color w:val="000000"/>
                <w:sz w:val="18"/>
              </w:rPr>
              <w:t>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4F642A" w14:textId="77777777" w:rsidR="002F41B5" w:rsidRPr="005756CC" w:rsidRDefault="002F41B5" w:rsidP="00720B8A">
            <w:pPr>
              <w:spacing w:before="360"/>
              <w:jc w:val="center"/>
              <w:rPr>
                <w:sz w:val="20"/>
                <w:szCs w:val="20"/>
              </w:rPr>
            </w:pPr>
            <w:r w:rsidRPr="005756CC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24327" w14:textId="77777777" w:rsidR="002F41B5" w:rsidRPr="005756CC" w:rsidRDefault="002F41B5" w:rsidP="00C72451">
            <w:pPr>
              <w:spacing w:before="180"/>
              <w:rPr>
                <w:color w:val="C0C0C0"/>
                <w:sz w:val="20"/>
                <w:szCs w:val="20"/>
              </w:rPr>
            </w:pPr>
            <w:r w:rsidRPr="005756CC">
              <w:rPr>
                <w:b/>
                <w:sz w:val="20"/>
              </w:rPr>
              <w:sym w:font="Symbol" w:char="00AE"/>
            </w:r>
            <w:r w:rsidR="00114817" w:rsidRPr="005756CC">
              <w:rPr>
                <w:b/>
                <w:sz w:val="20"/>
              </w:rPr>
              <w:t xml:space="preserve"> 84</w:t>
            </w:r>
          </w:p>
        </w:tc>
      </w:tr>
      <w:tr w:rsidR="002F41B5" w:rsidRPr="005756CC" w14:paraId="26494CEE" w14:textId="77777777" w:rsidTr="00C72451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A539A" w14:textId="77777777" w:rsidR="002F41B5" w:rsidRPr="005756CC" w:rsidRDefault="002F41B5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5F7C9" w14:textId="77777777" w:rsidR="002F41B5" w:rsidRPr="005756CC" w:rsidRDefault="002F41B5" w:rsidP="007664BD">
            <w:pPr>
              <w:spacing w:before="6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56CC">
              <w:rPr>
                <w:bCs/>
                <w:color w:val="000000"/>
                <w:sz w:val="18"/>
              </w:rPr>
              <w:t>NĒ</w:t>
            </w:r>
            <w:r w:rsidR="00C72451" w:rsidRPr="005756CC">
              <w:rPr>
                <w:color w:val="000000"/>
                <w:sz w:val="18"/>
              </w:rPr>
              <w:t xml:space="preserve"> </w:t>
            </w:r>
            <w:r w:rsidR="00C72451" w:rsidRPr="005756CC">
              <w:rPr>
                <w:color w:val="000000"/>
                <w:sz w:val="16"/>
                <w:szCs w:val="16"/>
              </w:rPr>
              <w:t>(man</w:t>
            </w:r>
            <w:r w:rsidR="00CC54DB" w:rsidRPr="005756CC">
              <w:rPr>
                <w:color w:val="000000"/>
                <w:sz w:val="16"/>
                <w:szCs w:val="16"/>
              </w:rPr>
              <w:t xml:space="preserve"> nav bijis</w:t>
            </w:r>
            <w:r w:rsidR="00C72451" w:rsidRPr="005756CC">
              <w:rPr>
                <w:color w:val="000000"/>
                <w:sz w:val="16"/>
                <w:szCs w:val="16"/>
              </w:rPr>
              <w:t xml:space="preserve"> nepieciešams </w:t>
            </w:r>
            <w:r w:rsidR="007664BD" w:rsidRPr="005756CC">
              <w:rPr>
                <w:color w:val="000000"/>
                <w:sz w:val="16"/>
                <w:szCs w:val="16"/>
              </w:rPr>
              <w:t xml:space="preserve">pārbaudīt savu veselību vai ārstēties </w:t>
            </w:r>
            <w:r w:rsidR="00C72451" w:rsidRPr="005756CC">
              <w:rPr>
                <w:color w:val="000000"/>
                <w:sz w:val="16"/>
                <w:szCs w:val="16"/>
              </w:rPr>
              <w:t xml:space="preserve">pie </w:t>
            </w:r>
            <w:r w:rsidR="0083620D" w:rsidRPr="0083620D">
              <w:rPr>
                <w:color w:val="000000"/>
                <w:sz w:val="16"/>
                <w:szCs w:val="16"/>
              </w:rPr>
              <w:t>medicīnas speciālista</w:t>
            </w:r>
            <w:r w:rsidR="00C72451" w:rsidRPr="005756CC">
              <w:rPr>
                <w:color w:val="000000"/>
                <w:sz w:val="16"/>
                <w:szCs w:val="16"/>
              </w:rPr>
              <w:t>)</w:t>
            </w:r>
            <w:r w:rsidR="0083620D">
              <w:rPr>
                <w:color w:val="000000"/>
                <w:sz w:val="16"/>
                <w:szCs w:val="16"/>
              </w:rPr>
              <w:t>………………………………..</w:t>
            </w:r>
            <w:r w:rsidR="00720B8A" w:rsidRPr="005756CC">
              <w:rPr>
                <w:color w:val="000000"/>
                <w:sz w:val="16"/>
                <w:szCs w:val="16"/>
              </w:rPr>
              <w:t>………………….</w:t>
            </w:r>
            <w:r w:rsidRPr="005756CC">
              <w:rPr>
                <w:color w:val="000000"/>
                <w:sz w:val="16"/>
                <w:szCs w:val="16"/>
              </w:rPr>
              <w:t>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6BF" w14:textId="77777777" w:rsidR="002F41B5" w:rsidRPr="005756CC" w:rsidRDefault="002F41B5" w:rsidP="00C72451">
            <w:pPr>
              <w:spacing w:before="240" w:after="20"/>
              <w:jc w:val="center"/>
              <w:rPr>
                <w:sz w:val="20"/>
                <w:szCs w:val="20"/>
              </w:rPr>
            </w:pPr>
            <w:r w:rsidRPr="005756CC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83014" w14:textId="77777777" w:rsidR="002F41B5" w:rsidRPr="005756CC" w:rsidRDefault="002F41B5" w:rsidP="00C72451">
            <w:pPr>
              <w:spacing w:before="240"/>
              <w:rPr>
                <w:color w:val="C0C0C0"/>
                <w:sz w:val="20"/>
                <w:szCs w:val="20"/>
              </w:rPr>
            </w:pPr>
            <w:r w:rsidRPr="005756CC">
              <w:rPr>
                <w:b/>
                <w:sz w:val="20"/>
              </w:rPr>
              <w:sym w:font="Symbol" w:char="00AE"/>
            </w:r>
            <w:r w:rsidR="00114817" w:rsidRPr="005756CC">
              <w:rPr>
                <w:b/>
                <w:sz w:val="20"/>
              </w:rPr>
              <w:t xml:space="preserve"> 86</w:t>
            </w:r>
          </w:p>
        </w:tc>
      </w:tr>
    </w:tbl>
    <w:p w14:paraId="651912E3" w14:textId="77777777" w:rsidR="002F41B5" w:rsidRPr="005756CC" w:rsidRDefault="00265ED6" w:rsidP="005756CC">
      <w:pPr>
        <w:pStyle w:val="CommentText"/>
        <w:ind w:left="142" w:right="282" w:hanging="142"/>
        <w:rPr>
          <w:color w:val="000000"/>
          <w:sz w:val="18"/>
          <w:szCs w:val="18"/>
          <w:lang w:eastAsia="lv-LV"/>
        </w:rPr>
      </w:pPr>
      <w:r w:rsidRPr="00062188">
        <w:rPr>
          <w:rFonts w:ascii="Helv" w:hAnsi="Helv" w:cs="Helv"/>
          <w:color w:val="000000"/>
          <w:highlight w:val="yellow"/>
          <w:vertAlign w:val="superscript"/>
          <w:lang w:eastAsia="lv-LV"/>
        </w:rPr>
        <w:t xml:space="preserve">1 </w:t>
      </w:r>
      <w:r w:rsidR="00C678CD" w:rsidRPr="00062188">
        <w:rPr>
          <w:i/>
          <w:color w:val="000000"/>
          <w:sz w:val="18"/>
          <w:szCs w:val="18"/>
          <w:highlight w:val="yellow"/>
        </w:rPr>
        <w:t xml:space="preserve">Medicīnas speciālists </w:t>
      </w:r>
      <w:r w:rsidRPr="00062188">
        <w:rPr>
          <w:i/>
          <w:color w:val="000000"/>
          <w:sz w:val="18"/>
          <w:szCs w:val="18"/>
          <w:highlight w:val="yellow"/>
          <w:lang w:eastAsia="lv-LV"/>
        </w:rPr>
        <w:t>– ārsts</w:t>
      </w:r>
      <w:r w:rsidR="00E36F43" w:rsidRPr="00062188">
        <w:rPr>
          <w:i/>
          <w:color w:val="000000"/>
          <w:sz w:val="18"/>
          <w:szCs w:val="18"/>
          <w:highlight w:val="yellow"/>
          <w:lang w:eastAsia="lv-LV"/>
        </w:rPr>
        <w:t>,</w:t>
      </w:r>
      <w:r w:rsidRPr="00062188">
        <w:rPr>
          <w:i/>
          <w:color w:val="000000"/>
          <w:sz w:val="18"/>
          <w:szCs w:val="18"/>
          <w:highlight w:val="yellow"/>
          <w:lang w:eastAsia="lv-LV"/>
        </w:rPr>
        <w:t xml:space="preserve"> speciālists, kurš veic veselības pārbaudi vai ārstēšanu tiešā ārsta uzraudzībā vai cits speciālists, kurš var veikt veselības pārbaudi vai ārstēšanu saskaņā ar valsts veselības aprūpes sistēmu</w:t>
      </w:r>
      <w:r w:rsidRPr="00062188">
        <w:rPr>
          <w:color w:val="000000"/>
          <w:sz w:val="18"/>
          <w:szCs w:val="18"/>
          <w:highlight w:val="yellow"/>
          <w:lang w:eastAsia="lv-LV"/>
        </w:rPr>
        <w:t>.</w:t>
      </w:r>
    </w:p>
    <w:p w14:paraId="0DF672CC" w14:textId="77777777" w:rsidR="00265ED6" w:rsidRPr="005756CC" w:rsidRDefault="00265ED6" w:rsidP="00265ED6">
      <w:pPr>
        <w:pStyle w:val="CommentText"/>
        <w:ind w:left="142" w:hanging="142"/>
        <w:rPr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7707A4" w:rsidRPr="005756CC" w14:paraId="4B2CA009" w14:textId="77777777" w:rsidTr="0047599E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B7E7" w14:textId="77777777" w:rsidR="007707A4" w:rsidRPr="005756CC" w:rsidRDefault="00114817" w:rsidP="0047599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5756CC">
              <w:rPr>
                <w:b/>
                <w:sz w:val="20"/>
              </w:rPr>
              <w:t>84</w:t>
            </w:r>
          </w:p>
        </w:tc>
        <w:tc>
          <w:tcPr>
            <w:tcW w:w="864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1F0CF" w14:textId="77777777" w:rsidR="007707A4" w:rsidRPr="005756CC" w:rsidRDefault="007707A4" w:rsidP="00522263">
            <w:pPr>
              <w:jc w:val="both"/>
              <w:rPr>
                <w:color w:val="000000"/>
                <w:sz w:val="20"/>
                <w:szCs w:val="20"/>
              </w:rPr>
            </w:pPr>
            <w:r w:rsidRPr="005756CC">
              <w:rPr>
                <w:b/>
                <w:color w:val="000000"/>
                <w:sz w:val="20"/>
              </w:rPr>
              <w:t xml:space="preserve">Vai </w:t>
            </w:r>
            <w:r w:rsidR="00B0330A" w:rsidRPr="005756CC">
              <w:rPr>
                <w:b/>
                <w:color w:val="000000"/>
                <w:sz w:val="20"/>
              </w:rPr>
              <w:t xml:space="preserve">Jūs </w:t>
            </w:r>
            <w:r w:rsidR="0002593A" w:rsidRPr="005756CC">
              <w:rPr>
                <w:b/>
                <w:color w:val="000000"/>
                <w:sz w:val="20"/>
              </w:rPr>
              <w:t xml:space="preserve">pie </w:t>
            </w:r>
            <w:r w:rsidR="00C678CD" w:rsidRPr="00C678CD">
              <w:rPr>
                <w:b/>
                <w:color w:val="000000"/>
                <w:sz w:val="20"/>
              </w:rPr>
              <w:t>medicīnas speciālista</w:t>
            </w:r>
            <w:r w:rsidR="00720B8A" w:rsidRPr="005756CC">
              <w:rPr>
                <w:b/>
                <w:color w:val="000000"/>
                <w:sz w:val="20"/>
              </w:rPr>
              <w:t xml:space="preserve"> </w:t>
            </w:r>
            <w:r w:rsidR="00265ED6" w:rsidRPr="005756CC">
              <w:rPr>
                <w:b/>
                <w:color w:val="000000"/>
                <w:sz w:val="20"/>
              </w:rPr>
              <w:t>(izņemot zobārstu)</w:t>
            </w:r>
            <w:r w:rsidR="0002593A" w:rsidRPr="005756CC">
              <w:rPr>
                <w:b/>
                <w:color w:val="000000"/>
                <w:sz w:val="20"/>
              </w:rPr>
              <w:t xml:space="preserve"> </w:t>
            </w:r>
            <w:r w:rsidR="00522263" w:rsidRPr="005756CC">
              <w:rPr>
                <w:b/>
                <w:color w:val="000000"/>
                <w:sz w:val="20"/>
              </w:rPr>
              <w:t>pārbaudījāt savu veselību</w:t>
            </w:r>
            <w:r w:rsidR="00C72451" w:rsidRPr="005756CC">
              <w:rPr>
                <w:b/>
                <w:color w:val="000000"/>
                <w:sz w:val="20"/>
              </w:rPr>
              <w:t xml:space="preserve"> </w:t>
            </w:r>
            <w:r w:rsidR="00B0330A" w:rsidRPr="005756CC">
              <w:rPr>
                <w:b/>
                <w:color w:val="000000"/>
                <w:sz w:val="20"/>
              </w:rPr>
              <w:t>vai</w:t>
            </w:r>
            <w:r w:rsidR="00C72451" w:rsidRPr="005756CC">
              <w:rPr>
                <w:b/>
                <w:color w:val="000000"/>
                <w:sz w:val="20"/>
              </w:rPr>
              <w:t xml:space="preserve"> ārstē</w:t>
            </w:r>
            <w:r w:rsidR="00522263" w:rsidRPr="005756CC">
              <w:rPr>
                <w:b/>
                <w:color w:val="000000"/>
                <w:sz w:val="20"/>
              </w:rPr>
              <w:t>jāties</w:t>
            </w:r>
            <w:r w:rsidR="00C72451" w:rsidRPr="005756CC">
              <w:rPr>
                <w:b/>
                <w:color w:val="000000"/>
                <w:sz w:val="20"/>
              </w:rPr>
              <w:t xml:space="preserve"> </w:t>
            </w:r>
            <w:r w:rsidR="00B0330A" w:rsidRPr="005756CC">
              <w:rPr>
                <w:b/>
                <w:color w:val="000000"/>
                <w:sz w:val="20"/>
              </w:rPr>
              <w:t>ikreiz</w:t>
            </w:r>
            <w:r w:rsidR="00C72451" w:rsidRPr="005756CC">
              <w:rPr>
                <w:b/>
                <w:color w:val="000000"/>
                <w:sz w:val="20"/>
              </w:rPr>
              <w:t>, kad Jums tas patiešām bija nepieciešams?</w:t>
            </w:r>
            <w:r w:rsidR="0002593A" w:rsidRPr="005756CC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801184" w14:textId="77777777" w:rsidR="007707A4" w:rsidRPr="005756CC" w:rsidRDefault="007707A4" w:rsidP="00B0330A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56CC">
              <w:rPr>
                <w:color w:val="C0C0C0"/>
                <w:sz w:val="16"/>
              </w:rPr>
              <w:t>PH040_</w:t>
            </w:r>
            <w:r w:rsidR="00B0330A" w:rsidRPr="005756CC">
              <w:rPr>
                <w:color w:val="C0C0C0"/>
                <w:sz w:val="16"/>
              </w:rPr>
              <w:t>2</w:t>
            </w:r>
          </w:p>
        </w:tc>
      </w:tr>
      <w:tr w:rsidR="007707A4" w:rsidRPr="005756CC" w14:paraId="25EFD92D" w14:textId="77777777" w:rsidTr="0047599E">
        <w:trPr>
          <w:cantSplit/>
          <w:trHeight w:val="2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4641F" w14:textId="77777777" w:rsidR="007707A4" w:rsidRPr="005756CC" w:rsidRDefault="007707A4" w:rsidP="0047599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AD7C" w14:textId="77777777" w:rsidR="007707A4" w:rsidRPr="005756CC" w:rsidRDefault="007707A4" w:rsidP="00475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95F0A" w14:textId="77777777" w:rsidR="007707A4" w:rsidRPr="005756CC" w:rsidRDefault="007707A4" w:rsidP="0047599E">
            <w:pPr>
              <w:rPr>
                <w:color w:val="C0C0C0"/>
                <w:sz w:val="16"/>
                <w:szCs w:val="20"/>
              </w:rPr>
            </w:pPr>
          </w:p>
        </w:tc>
      </w:tr>
      <w:tr w:rsidR="007707A4" w:rsidRPr="005756CC" w14:paraId="3244D708" w14:textId="77777777" w:rsidTr="00B0330A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6551" w14:textId="77777777" w:rsidR="007707A4" w:rsidRPr="005756CC" w:rsidRDefault="007707A4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AC9B1" w14:textId="77777777" w:rsidR="007707A4" w:rsidRPr="005756CC" w:rsidRDefault="007707A4" w:rsidP="00F214BC">
            <w:pPr>
              <w:spacing w:before="4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56CC">
              <w:rPr>
                <w:bCs/>
                <w:color w:val="000000"/>
                <w:sz w:val="18"/>
              </w:rPr>
              <w:t xml:space="preserve">JĀ </w:t>
            </w:r>
            <w:r w:rsidRPr="005756CC">
              <w:rPr>
                <w:bCs/>
                <w:color w:val="000000"/>
                <w:sz w:val="16"/>
                <w:szCs w:val="16"/>
              </w:rPr>
              <w:t>(</w:t>
            </w:r>
            <w:r w:rsidR="00B0330A" w:rsidRPr="005756CC">
              <w:rPr>
                <w:color w:val="000000"/>
                <w:sz w:val="16"/>
                <w:szCs w:val="16"/>
              </w:rPr>
              <w:t xml:space="preserve">es </w:t>
            </w:r>
            <w:r w:rsidR="0002593A" w:rsidRPr="005756CC">
              <w:rPr>
                <w:color w:val="000000"/>
                <w:sz w:val="16"/>
                <w:szCs w:val="16"/>
              </w:rPr>
              <w:t xml:space="preserve"> pie </w:t>
            </w:r>
            <w:r w:rsidR="00C678CD" w:rsidRPr="00C678CD">
              <w:rPr>
                <w:color w:val="000000"/>
                <w:sz w:val="16"/>
                <w:szCs w:val="16"/>
              </w:rPr>
              <w:t>medicīnas speciālista</w:t>
            </w:r>
            <w:r w:rsidR="00720B8A" w:rsidRPr="005756CC">
              <w:rPr>
                <w:color w:val="000000"/>
                <w:sz w:val="16"/>
                <w:szCs w:val="16"/>
              </w:rPr>
              <w:t xml:space="preserve"> </w:t>
            </w:r>
            <w:r w:rsidR="00F214BC" w:rsidRPr="005756CC">
              <w:rPr>
                <w:color w:val="000000"/>
                <w:sz w:val="16"/>
                <w:szCs w:val="16"/>
              </w:rPr>
              <w:t xml:space="preserve">pārbaudīju savu </w:t>
            </w:r>
            <w:r w:rsidR="00B0330A" w:rsidRPr="005756CC">
              <w:rPr>
                <w:color w:val="000000"/>
                <w:sz w:val="16"/>
                <w:szCs w:val="16"/>
              </w:rPr>
              <w:t>veselīb</w:t>
            </w:r>
            <w:r w:rsidR="00F214BC" w:rsidRPr="005756CC">
              <w:rPr>
                <w:color w:val="000000"/>
                <w:sz w:val="16"/>
                <w:szCs w:val="16"/>
              </w:rPr>
              <w:t>u</w:t>
            </w:r>
            <w:r w:rsidR="00B0330A" w:rsidRPr="005756CC">
              <w:rPr>
                <w:color w:val="000000"/>
                <w:sz w:val="16"/>
                <w:szCs w:val="16"/>
              </w:rPr>
              <w:t xml:space="preserve">  vai ārstē</w:t>
            </w:r>
            <w:r w:rsidR="00F214BC" w:rsidRPr="005756CC">
              <w:rPr>
                <w:color w:val="000000"/>
                <w:sz w:val="16"/>
                <w:szCs w:val="16"/>
              </w:rPr>
              <w:t>j</w:t>
            </w:r>
            <w:r w:rsidR="00B0330A" w:rsidRPr="005756CC">
              <w:rPr>
                <w:color w:val="000000"/>
                <w:sz w:val="16"/>
                <w:szCs w:val="16"/>
              </w:rPr>
              <w:t xml:space="preserve">os ikreiz, kad </w:t>
            </w:r>
            <w:r w:rsidR="0002593A" w:rsidRPr="005756CC">
              <w:rPr>
                <w:color w:val="000000"/>
                <w:sz w:val="16"/>
                <w:szCs w:val="16"/>
              </w:rPr>
              <w:t xml:space="preserve">man </w:t>
            </w:r>
            <w:r w:rsidR="00B0330A" w:rsidRPr="005756CC">
              <w:rPr>
                <w:color w:val="000000"/>
                <w:sz w:val="16"/>
                <w:szCs w:val="16"/>
              </w:rPr>
              <w:t>tas bija nepieciešams</w:t>
            </w:r>
            <w:r w:rsidRPr="005756CC">
              <w:rPr>
                <w:color w:val="000000"/>
                <w:sz w:val="16"/>
                <w:szCs w:val="16"/>
              </w:rPr>
              <w:t>)</w:t>
            </w:r>
            <w:r w:rsidR="00B0330A" w:rsidRPr="005756CC">
              <w:rPr>
                <w:color w:val="000000"/>
                <w:sz w:val="16"/>
                <w:szCs w:val="16"/>
              </w:rPr>
              <w:t>……</w:t>
            </w:r>
            <w:r w:rsidR="00720B8A" w:rsidRPr="005756CC">
              <w:rPr>
                <w:color w:val="000000"/>
                <w:sz w:val="16"/>
                <w:szCs w:val="16"/>
              </w:rPr>
              <w:t>….</w:t>
            </w:r>
            <w:r w:rsidR="0002593A" w:rsidRPr="005756CC">
              <w:rPr>
                <w:color w:val="000000"/>
                <w:sz w:val="18"/>
              </w:rPr>
              <w:t>.</w:t>
            </w:r>
            <w:r w:rsidRPr="005756CC">
              <w:rPr>
                <w:color w:val="000000"/>
                <w:sz w:val="18"/>
              </w:rPr>
              <w:t>.</w:t>
            </w:r>
            <w:r w:rsidR="00457C15">
              <w:rPr>
                <w:color w:val="000000"/>
                <w:sz w:val="18"/>
              </w:rPr>
              <w:t>....................</w:t>
            </w:r>
            <w:r w:rsidR="009345E7">
              <w:rPr>
                <w:color w:val="000000"/>
                <w:sz w:val="18"/>
              </w:rPr>
              <w:t>.</w:t>
            </w:r>
            <w:r w:rsidR="00457C15">
              <w:rPr>
                <w:color w:val="000000"/>
                <w:sz w:val="18"/>
              </w:rPr>
              <w:t>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B8491E" w14:textId="77777777" w:rsidR="007707A4" w:rsidRPr="005756CC" w:rsidRDefault="007707A4" w:rsidP="00B0330A">
            <w:pPr>
              <w:spacing w:before="240"/>
              <w:jc w:val="center"/>
              <w:rPr>
                <w:sz w:val="20"/>
                <w:szCs w:val="20"/>
              </w:rPr>
            </w:pPr>
            <w:r w:rsidRPr="005756CC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9D81F" w14:textId="77777777" w:rsidR="007707A4" w:rsidRPr="005756CC" w:rsidRDefault="007707A4" w:rsidP="001E2C27">
            <w:pPr>
              <w:spacing w:before="240"/>
              <w:rPr>
                <w:color w:val="C0C0C0"/>
                <w:sz w:val="20"/>
                <w:szCs w:val="20"/>
                <w:lang w:val="ru-RU"/>
              </w:rPr>
            </w:pPr>
            <w:r w:rsidRPr="005756CC">
              <w:rPr>
                <w:b/>
                <w:sz w:val="20"/>
              </w:rPr>
              <w:sym w:font="Symbol" w:char="00AE"/>
            </w:r>
            <w:r w:rsidR="0064061C" w:rsidRPr="005756CC">
              <w:rPr>
                <w:b/>
                <w:sz w:val="20"/>
              </w:rPr>
              <w:t xml:space="preserve"> 8</w:t>
            </w:r>
            <w:r w:rsidR="001E2C27" w:rsidRPr="005756CC">
              <w:rPr>
                <w:b/>
                <w:sz w:val="20"/>
                <w:lang w:val="ru-RU"/>
              </w:rPr>
              <w:t>6</w:t>
            </w:r>
          </w:p>
        </w:tc>
      </w:tr>
      <w:tr w:rsidR="007707A4" w:rsidRPr="005756CC" w14:paraId="0F5FF41F" w14:textId="77777777" w:rsidTr="001E2C27">
        <w:trPr>
          <w:gridBefore w:val="2"/>
          <w:gridAfter w:val="1"/>
          <w:wBefore w:w="851" w:type="dxa"/>
          <w:wAfter w:w="142" w:type="dxa"/>
          <w:trHeight w:val="2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A2979" w14:textId="77777777" w:rsidR="007707A4" w:rsidRPr="005756CC" w:rsidRDefault="007707A4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5B916" w14:textId="77777777" w:rsidR="007707A4" w:rsidRPr="005756CC" w:rsidRDefault="007707A4" w:rsidP="007321F8">
            <w:pPr>
              <w:spacing w:before="6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56CC">
              <w:rPr>
                <w:bCs/>
                <w:color w:val="000000"/>
                <w:sz w:val="18"/>
              </w:rPr>
              <w:t>NĒ</w:t>
            </w:r>
            <w:r w:rsidR="00B0330A" w:rsidRPr="005756CC">
              <w:rPr>
                <w:color w:val="000000"/>
                <w:sz w:val="18"/>
              </w:rPr>
              <w:t xml:space="preserve"> </w:t>
            </w:r>
            <w:r w:rsidR="00B0330A" w:rsidRPr="005756CC">
              <w:rPr>
                <w:color w:val="000000"/>
                <w:sz w:val="16"/>
                <w:szCs w:val="16"/>
              </w:rPr>
              <w:t xml:space="preserve">(bija vismaz viens gadījums, kad es </w:t>
            </w:r>
            <w:r w:rsidR="007321F8" w:rsidRPr="005756CC">
              <w:rPr>
                <w:color w:val="000000"/>
                <w:sz w:val="16"/>
                <w:szCs w:val="16"/>
              </w:rPr>
              <w:t xml:space="preserve">nepārbaudīju savu </w:t>
            </w:r>
            <w:r w:rsidR="00B0330A" w:rsidRPr="005756CC">
              <w:rPr>
                <w:color w:val="000000"/>
                <w:sz w:val="16"/>
                <w:szCs w:val="16"/>
              </w:rPr>
              <w:t xml:space="preserve"> veselīb</w:t>
            </w:r>
            <w:r w:rsidR="007321F8" w:rsidRPr="005756CC">
              <w:rPr>
                <w:color w:val="000000"/>
                <w:sz w:val="16"/>
                <w:szCs w:val="16"/>
              </w:rPr>
              <w:t xml:space="preserve">u </w:t>
            </w:r>
            <w:r w:rsidR="00B0330A" w:rsidRPr="005756CC">
              <w:rPr>
                <w:color w:val="000000"/>
                <w:sz w:val="16"/>
                <w:szCs w:val="16"/>
              </w:rPr>
              <w:t xml:space="preserve">vai </w:t>
            </w:r>
            <w:r w:rsidR="00F214BC" w:rsidRPr="005756CC">
              <w:rPr>
                <w:color w:val="000000"/>
                <w:sz w:val="16"/>
                <w:szCs w:val="16"/>
              </w:rPr>
              <w:t>ne</w:t>
            </w:r>
            <w:r w:rsidR="00B0330A" w:rsidRPr="005756CC">
              <w:rPr>
                <w:color w:val="000000"/>
                <w:sz w:val="16"/>
                <w:szCs w:val="16"/>
              </w:rPr>
              <w:t>ārstē</w:t>
            </w:r>
            <w:r w:rsidR="00F214BC" w:rsidRPr="005756CC">
              <w:rPr>
                <w:color w:val="000000"/>
                <w:sz w:val="16"/>
                <w:szCs w:val="16"/>
              </w:rPr>
              <w:t>j</w:t>
            </w:r>
            <w:r w:rsidR="00B0330A" w:rsidRPr="005756CC">
              <w:rPr>
                <w:color w:val="000000"/>
                <w:sz w:val="16"/>
                <w:szCs w:val="16"/>
              </w:rPr>
              <w:t xml:space="preserve">os pie </w:t>
            </w:r>
            <w:r w:rsidR="009345E7" w:rsidRPr="009345E7">
              <w:rPr>
                <w:color w:val="000000"/>
                <w:sz w:val="16"/>
                <w:szCs w:val="16"/>
              </w:rPr>
              <w:t>medicīnas speciālista</w:t>
            </w:r>
            <w:r w:rsidR="004E11F5">
              <w:rPr>
                <w:color w:val="000000"/>
                <w:sz w:val="16"/>
                <w:szCs w:val="16"/>
              </w:rPr>
              <w:t>)</w:t>
            </w:r>
            <w:r w:rsidR="009345E7">
              <w:rPr>
                <w:color w:val="000000"/>
                <w:sz w:val="16"/>
                <w:szCs w:val="16"/>
              </w:rPr>
              <w:t>…………………………………</w:t>
            </w:r>
            <w:r w:rsidR="00B0330A" w:rsidRPr="005756CC">
              <w:rPr>
                <w:color w:val="000000"/>
                <w:sz w:val="18"/>
              </w:rPr>
              <w:t>……</w:t>
            </w:r>
            <w:r w:rsidR="00457C15">
              <w:rPr>
                <w:color w:val="000000"/>
                <w:sz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4854" w14:textId="77777777" w:rsidR="007707A4" w:rsidRPr="005756CC" w:rsidRDefault="007707A4" w:rsidP="00B0330A">
            <w:pPr>
              <w:spacing w:before="240" w:after="20"/>
              <w:jc w:val="center"/>
              <w:rPr>
                <w:sz w:val="20"/>
                <w:szCs w:val="20"/>
              </w:rPr>
            </w:pPr>
            <w:r w:rsidRPr="005756CC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56EFF" w14:textId="77777777" w:rsidR="007707A4" w:rsidRPr="005756CC" w:rsidRDefault="007707A4" w:rsidP="00B0330A">
            <w:pPr>
              <w:spacing w:before="240"/>
              <w:rPr>
                <w:color w:val="C0C0C0"/>
                <w:sz w:val="20"/>
                <w:szCs w:val="20"/>
                <w:lang w:val="ru-RU"/>
              </w:rPr>
            </w:pPr>
            <w:r w:rsidRPr="005756CC">
              <w:rPr>
                <w:b/>
                <w:sz w:val="20"/>
              </w:rPr>
              <w:sym w:font="Symbol" w:char="00AE"/>
            </w:r>
            <w:r w:rsidR="001E2C27" w:rsidRPr="005756CC">
              <w:rPr>
                <w:b/>
                <w:sz w:val="20"/>
              </w:rPr>
              <w:t xml:space="preserve"> 8</w:t>
            </w:r>
            <w:r w:rsidR="001E2C27" w:rsidRPr="005756CC">
              <w:rPr>
                <w:b/>
                <w:sz w:val="20"/>
                <w:lang w:val="ru-RU"/>
              </w:rPr>
              <w:t>5</w:t>
            </w:r>
          </w:p>
        </w:tc>
      </w:tr>
    </w:tbl>
    <w:p w14:paraId="6F2507AD" w14:textId="77777777" w:rsidR="007707A4" w:rsidRPr="005756CC" w:rsidRDefault="007707A4">
      <w:pPr>
        <w:pStyle w:val="CommentText"/>
        <w:rPr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C95F96" w:rsidRPr="005478AA" w14:paraId="351463BE" w14:textId="77777777" w:rsidTr="005756CC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5D72" w14:textId="77777777" w:rsidR="00C95F96" w:rsidRPr="005756CC" w:rsidRDefault="00C95F96" w:rsidP="000102AC">
            <w:pPr>
              <w:ind w:right="-109" w:hanging="108"/>
              <w:jc w:val="center"/>
              <w:rPr>
                <w:b/>
                <w:sz w:val="20"/>
              </w:rPr>
            </w:pPr>
            <w:r w:rsidRPr="005756CC">
              <w:rPr>
                <w:b/>
                <w:sz w:val="20"/>
              </w:rPr>
              <w:t>85</w:t>
            </w:r>
          </w:p>
        </w:tc>
        <w:tc>
          <w:tcPr>
            <w:tcW w:w="864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EA1EA4F" w14:textId="77777777" w:rsidR="00C95F96" w:rsidRPr="005756CC" w:rsidRDefault="001D585E" w:rsidP="000102AC">
            <w:pPr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pict w14:anchorId="6EE75184">
                <v:roundrect id="_x0000_s1345" style="position:absolute;left:0;text-align:left;margin-left:1.35pt;margin-top:31.85pt;width:66.75pt;height:21.1pt;z-index:251682816;mso-position-horizontal-relative:text;mso-position-vertical-relative:text" arcsize="10923f">
                  <v:textbox style="mso-next-textbox:#_x0000_s1345">
                    <w:txbxContent>
                      <w:p w14:paraId="59BA2590" w14:textId="77777777" w:rsidR="00C95F96" w:rsidRDefault="00C95F96" w:rsidP="00C95F96">
                        <w:r w:rsidRPr="00922158">
                          <w:rPr>
                            <w:sz w:val="20"/>
                            <w:szCs w:val="20"/>
                          </w:rPr>
                          <w:t>11.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C95F96" w:rsidRPr="005756CC">
              <w:rPr>
                <w:b/>
                <w:color w:val="000000"/>
                <w:sz w:val="20"/>
              </w:rPr>
              <w:t xml:space="preserve">Kāds bija galvenais iemesls tam, kāpēc nepārbaudījāt savu veselību vai neārstējāties </w:t>
            </w:r>
            <w:r w:rsidR="00720B8A" w:rsidRPr="005756CC">
              <w:rPr>
                <w:b/>
                <w:color w:val="000000"/>
                <w:sz w:val="20"/>
              </w:rPr>
              <w:t>pie veselības aprūpes speciālista (ārstniecības personas)</w:t>
            </w:r>
            <w:r w:rsidR="00265ED6" w:rsidRPr="005756CC">
              <w:rPr>
                <w:b/>
                <w:color w:val="000000"/>
                <w:sz w:val="20"/>
              </w:rPr>
              <w:t xml:space="preserve"> (izņemot zobārstu)?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4A690F8" w14:textId="77777777" w:rsidR="00C95F96" w:rsidRPr="00C95F96" w:rsidRDefault="00C95F96" w:rsidP="000102AC">
            <w:pPr>
              <w:ind w:left="-108" w:right="-108"/>
              <w:jc w:val="center"/>
              <w:rPr>
                <w:color w:val="C0C0C0"/>
                <w:sz w:val="16"/>
              </w:rPr>
            </w:pPr>
            <w:r w:rsidRPr="005756CC">
              <w:rPr>
                <w:color w:val="C0C0C0"/>
                <w:sz w:val="16"/>
              </w:rPr>
              <w:t>PH050</w:t>
            </w:r>
          </w:p>
        </w:tc>
      </w:tr>
      <w:tr w:rsidR="00C95F96" w:rsidRPr="0057470B" w14:paraId="7E3C2114" w14:textId="77777777" w:rsidTr="005756CC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434E5B" w14:textId="77777777" w:rsidR="00C95F96" w:rsidRPr="00C95F96" w:rsidRDefault="00C95F96" w:rsidP="000102AC">
            <w:pPr>
              <w:ind w:right="-109" w:hanging="108"/>
              <w:jc w:val="center"/>
              <w:rPr>
                <w:b/>
                <w:sz w:val="20"/>
              </w:rPr>
            </w:pPr>
          </w:p>
        </w:tc>
        <w:tc>
          <w:tcPr>
            <w:tcW w:w="864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1ED33" w14:textId="77777777" w:rsidR="00C95F96" w:rsidRPr="00C95F96" w:rsidRDefault="00C95F96" w:rsidP="00C95F96">
            <w:pPr>
              <w:jc w:val="both"/>
              <w:rPr>
                <w:b/>
                <w:color w:val="000000"/>
                <w:sz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9585D6" w14:textId="77777777" w:rsidR="00C95F96" w:rsidRPr="00C95F96" w:rsidRDefault="00C95F96" w:rsidP="00C95F96">
            <w:pPr>
              <w:ind w:left="-108" w:right="-108"/>
              <w:jc w:val="center"/>
              <w:rPr>
                <w:color w:val="C0C0C0"/>
                <w:sz w:val="16"/>
              </w:rPr>
            </w:pPr>
          </w:p>
        </w:tc>
      </w:tr>
      <w:tr w:rsidR="00C95F96" w:rsidRPr="0057470B" w14:paraId="329B9C3A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E0143" w14:textId="77777777" w:rsidR="00C95F96" w:rsidRPr="0057470B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35110" w14:textId="77777777" w:rsidR="00C95F96" w:rsidRPr="0057470B" w:rsidRDefault="00C95F96" w:rsidP="000102A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Nevarēju to atļauties (pārāk dārgi)……….……………..……….…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19B7F8" w14:textId="77777777" w:rsidR="00C95F96" w:rsidRPr="0057470B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360F6" w14:textId="77777777" w:rsidR="00C95F96" w:rsidRPr="0057470B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57470B" w14:paraId="283B5FCE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53544" w14:textId="77777777" w:rsidR="00C95F96" w:rsidRPr="0057470B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91D2A" w14:textId="77777777" w:rsidR="00C95F96" w:rsidRPr="0057470B" w:rsidRDefault="00C95F96" w:rsidP="000102A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Pārāk ilgi jāgaida uz pieņemšanu/rindas/ nav ārsta nosūtījuma……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009538" w14:textId="77777777" w:rsidR="00C95F96" w:rsidRPr="0057470B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971B1" w14:textId="77777777" w:rsidR="00C95F96" w:rsidRPr="0057470B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57470B" w14:paraId="3BE3E9FD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726C6" w14:textId="77777777" w:rsidR="00C95F96" w:rsidRPr="0057470B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7319A" w14:textId="77777777" w:rsidR="00C95F96" w:rsidRPr="0057470B" w:rsidRDefault="00C95F96" w:rsidP="000102A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Nevarēju izbrīvēt brīvu laiku darba dēļ vai bija jārūpējas par bērniem vai citiem cilvēkiem.……………………………………...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6B935" w14:textId="77777777" w:rsidR="00C95F96" w:rsidRPr="0057470B" w:rsidRDefault="00C95F96" w:rsidP="000102AC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C2568" w14:textId="77777777" w:rsidR="00C95F96" w:rsidRPr="0057470B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57470B" w14:paraId="0D485783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945545" w14:textId="77777777" w:rsidR="00C95F96" w:rsidRPr="0057470B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8010C" w14:textId="77777777" w:rsidR="00C95F96" w:rsidRPr="0057470B" w:rsidRDefault="00C95F96" w:rsidP="000102AC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Bija pārāk tālu jābrauc/nav transporta līdzekļu..….………………..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6D000D" w14:textId="77777777" w:rsidR="00C95F96" w:rsidRPr="0057470B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7D2A2" w14:textId="77777777" w:rsidR="00C95F96" w:rsidRPr="0057470B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57470B" w14:paraId="66CBE5D2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1FB15" w14:textId="77777777" w:rsidR="00C95F96" w:rsidRPr="0057470B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A1AD7" w14:textId="77777777" w:rsidR="00C95F96" w:rsidRPr="0057470B" w:rsidRDefault="00C95F96" w:rsidP="000102AC">
            <w:pPr>
              <w:tabs>
                <w:tab w:val="right" w:leader="dot" w:pos="6412"/>
              </w:tabs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Bailes no ārstiem/ slimnīcām/ izmeklēšanas/ ārstēšanas………..…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846527" w14:textId="77777777" w:rsidR="00C95F96" w:rsidRPr="0057470B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941BE" w14:textId="77777777" w:rsidR="00C95F96" w:rsidRPr="0057470B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57470B" w14:paraId="0BFE4B25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C944A" w14:textId="77777777" w:rsidR="00C95F96" w:rsidRPr="0057470B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19D0C" w14:textId="77777777" w:rsidR="00C95F96" w:rsidRPr="0057470B" w:rsidRDefault="00C95F96" w:rsidP="000102AC">
            <w:pPr>
              <w:tabs>
                <w:tab w:val="right" w:leader="dot" w:pos="6271"/>
              </w:tabs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Gribēju nogaidīt un paskatīties, vai ar laiku nekļūst labāk ………..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C297C0" w14:textId="77777777" w:rsidR="00C95F96" w:rsidRPr="0057470B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451AE" w14:textId="77777777" w:rsidR="00C95F96" w:rsidRPr="0057470B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57470B" w14:paraId="726F9430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57B98" w14:textId="77777777" w:rsidR="00C95F96" w:rsidRPr="0057470B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3560D" w14:textId="77777777" w:rsidR="00C95F96" w:rsidRPr="0057470B" w:rsidRDefault="00C95F96" w:rsidP="000102AC">
            <w:pPr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Nezināju nevienu labu ārstu vai speciālistu ……………………….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916C6" w14:textId="77777777" w:rsidR="00C95F96" w:rsidRPr="0057470B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B92E8" w14:textId="77777777" w:rsidR="00C95F96" w:rsidRPr="0057470B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57470B" w14:paraId="3801D897" w14:textId="77777777" w:rsidTr="000102AC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4E156" w14:textId="77777777" w:rsidR="00C95F96" w:rsidRPr="0057470B" w:rsidRDefault="00C95F96" w:rsidP="000102A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5694D" w14:textId="77777777" w:rsidR="00C95F96" w:rsidRPr="0057470B" w:rsidRDefault="00C95F96" w:rsidP="000102AC">
            <w:pPr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57470B">
              <w:rPr>
                <w:color w:val="000000"/>
                <w:sz w:val="18"/>
              </w:rPr>
              <w:t>Citi iemesli (</w:t>
            </w:r>
            <w:r w:rsidRPr="0057470B">
              <w:rPr>
                <w:i/>
                <w:color w:val="000000"/>
                <w:sz w:val="18"/>
              </w:rPr>
              <w:t>norādiet)</w:t>
            </w:r>
            <w:r w:rsidRPr="0057470B">
              <w:rPr>
                <w:color w:val="000000"/>
                <w:sz w:val="18"/>
              </w:rPr>
              <w:t>_______________________________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65F56645" w14:textId="77777777" w:rsidR="00C95F96" w:rsidRPr="0057470B" w:rsidRDefault="00C95F96" w:rsidP="000102AC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57470B">
              <w:rPr>
                <w:sz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140DB" w14:textId="77777777" w:rsidR="00C95F96" w:rsidRPr="0057470B" w:rsidRDefault="00C95F96" w:rsidP="000102AC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</w:tbl>
    <w:p w14:paraId="39DEFA30" w14:textId="77777777" w:rsidR="00C72451" w:rsidRPr="0057470B" w:rsidRDefault="00C72451" w:rsidP="00D044B1">
      <w:pPr>
        <w:spacing w:line="276" w:lineRule="auto"/>
        <w:jc w:val="both"/>
        <w:rPr>
          <w:bCs/>
          <w:color w:val="000000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6379"/>
        <w:gridCol w:w="567"/>
        <w:gridCol w:w="708"/>
        <w:gridCol w:w="567"/>
        <w:gridCol w:w="142"/>
      </w:tblGrid>
      <w:tr w:rsidR="00735A02" w:rsidRPr="0057470B" w14:paraId="091230EC" w14:textId="77777777" w:rsidTr="0047599E">
        <w:trPr>
          <w:cantSplit/>
          <w:trHeight w:val="2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DB67" w14:textId="77777777" w:rsidR="00735A02" w:rsidRPr="0057470B" w:rsidRDefault="00735A02" w:rsidP="0047599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114817">
              <w:rPr>
                <w:b/>
                <w:sz w:val="20"/>
              </w:rPr>
              <w:t>8</w:t>
            </w:r>
            <w:r w:rsidR="00114817" w:rsidRPr="00114817">
              <w:rPr>
                <w:b/>
                <w:sz w:val="20"/>
              </w:rPr>
              <w:t>6</w:t>
            </w:r>
          </w:p>
        </w:tc>
        <w:tc>
          <w:tcPr>
            <w:tcW w:w="864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DE1B2" w14:textId="77777777" w:rsidR="00735A02" w:rsidRPr="0057470B" w:rsidRDefault="00735A02" w:rsidP="00522263">
            <w:pPr>
              <w:jc w:val="both"/>
              <w:rPr>
                <w:color w:val="000000"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Vai </w:t>
            </w:r>
            <w:r w:rsidR="000D65C5" w:rsidRPr="0057470B">
              <w:rPr>
                <w:b/>
                <w:color w:val="000000"/>
                <w:sz w:val="20"/>
                <w:u w:val="single"/>
              </w:rPr>
              <w:t>pēdējo 12 mēnešu laikā</w:t>
            </w:r>
            <w:r w:rsidR="000D65C5" w:rsidRPr="0057470B">
              <w:rPr>
                <w:b/>
                <w:color w:val="000000"/>
                <w:sz w:val="20"/>
              </w:rPr>
              <w:t xml:space="preserve"> ir bijis gadījums</w:t>
            </w:r>
            <w:r w:rsidR="0002593A" w:rsidRPr="0057470B">
              <w:rPr>
                <w:b/>
                <w:color w:val="000000"/>
                <w:sz w:val="20"/>
              </w:rPr>
              <w:t xml:space="preserve">, kad Jums </w:t>
            </w:r>
            <w:r w:rsidRPr="004E6A66">
              <w:rPr>
                <w:b/>
                <w:color w:val="000000"/>
                <w:sz w:val="20"/>
              </w:rPr>
              <w:t>patiešām</w:t>
            </w:r>
            <w:r w:rsidRPr="0057470B">
              <w:rPr>
                <w:b/>
                <w:color w:val="000000"/>
                <w:sz w:val="20"/>
              </w:rPr>
              <w:t xml:space="preserve"> bija nepieciešams</w:t>
            </w:r>
            <w:r w:rsidR="00522263" w:rsidRPr="0057470B">
              <w:rPr>
                <w:b/>
                <w:color w:val="000000"/>
                <w:sz w:val="20"/>
              </w:rPr>
              <w:t xml:space="preserve"> pārbaudīt vai ārstēt zobus</w:t>
            </w:r>
            <w:r w:rsidRPr="0057470B">
              <w:rPr>
                <w:b/>
                <w:color w:val="000000"/>
                <w:sz w:val="20"/>
              </w:rPr>
              <w:t>?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A85D5A" w14:textId="77777777" w:rsidR="00735A02" w:rsidRPr="0057470B" w:rsidRDefault="000D65C5" w:rsidP="0047599E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57470B">
              <w:rPr>
                <w:color w:val="C0C0C0"/>
                <w:sz w:val="16"/>
              </w:rPr>
              <w:t>PH06</w:t>
            </w:r>
            <w:r w:rsidR="00735A02" w:rsidRPr="0057470B">
              <w:rPr>
                <w:color w:val="C0C0C0"/>
                <w:sz w:val="16"/>
              </w:rPr>
              <w:t>0_</w:t>
            </w:r>
            <w:r w:rsidR="0047743C" w:rsidRPr="0057470B">
              <w:rPr>
                <w:color w:val="C0C0C0"/>
                <w:sz w:val="16"/>
              </w:rPr>
              <w:t>1</w:t>
            </w:r>
          </w:p>
        </w:tc>
      </w:tr>
      <w:tr w:rsidR="00735A02" w:rsidRPr="0057470B" w14:paraId="62335A27" w14:textId="77777777" w:rsidTr="0047599E">
        <w:trPr>
          <w:cantSplit/>
          <w:trHeight w:val="23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B7E71" w14:textId="77777777" w:rsidR="00735A02" w:rsidRPr="0057470B" w:rsidRDefault="00735A02" w:rsidP="0047599E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E6B12" w14:textId="77777777" w:rsidR="00735A02" w:rsidRPr="0057470B" w:rsidRDefault="00735A02" w:rsidP="00475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E9052" w14:textId="77777777" w:rsidR="00735A02" w:rsidRPr="0057470B" w:rsidRDefault="00735A02" w:rsidP="0047599E">
            <w:pPr>
              <w:rPr>
                <w:color w:val="C0C0C0"/>
                <w:sz w:val="16"/>
                <w:szCs w:val="20"/>
              </w:rPr>
            </w:pPr>
          </w:p>
        </w:tc>
      </w:tr>
      <w:tr w:rsidR="00735A02" w:rsidRPr="00EA6B31" w14:paraId="608560F0" w14:textId="77777777" w:rsidTr="0047599E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66521" w14:textId="77777777" w:rsidR="00735A02" w:rsidRPr="0057470B" w:rsidRDefault="00735A02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29075" w14:textId="77777777" w:rsidR="00735A02" w:rsidRPr="0057470B" w:rsidRDefault="00735A02" w:rsidP="007664BD">
            <w:pPr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EA6B31">
              <w:rPr>
                <w:bCs/>
                <w:color w:val="000000"/>
                <w:sz w:val="18"/>
              </w:rPr>
              <w:t xml:space="preserve">JĀ </w:t>
            </w:r>
            <w:r w:rsidRPr="00EA6B31">
              <w:rPr>
                <w:bCs/>
                <w:color w:val="000000"/>
                <w:sz w:val="16"/>
                <w:szCs w:val="16"/>
              </w:rPr>
              <w:t>(</w:t>
            </w:r>
            <w:r w:rsidR="000D65C5" w:rsidRPr="00EA6B31">
              <w:rPr>
                <w:color w:val="000000"/>
                <w:sz w:val="16"/>
                <w:szCs w:val="16"/>
              </w:rPr>
              <w:t>bija vismaz viens gadījums, kad</w:t>
            </w:r>
            <w:r w:rsidR="0002593A" w:rsidRPr="00EA6B31">
              <w:rPr>
                <w:color w:val="000000"/>
                <w:sz w:val="16"/>
                <w:szCs w:val="16"/>
              </w:rPr>
              <w:t xml:space="preserve"> man </w:t>
            </w:r>
            <w:r w:rsidR="000D65C5" w:rsidRPr="00EA6B31">
              <w:rPr>
                <w:color w:val="000000"/>
                <w:sz w:val="16"/>
                <w:szCs w:val="16"/>
              </w:rPr>
              <w:t xml:space="preserve"> </w:t>
            </w:r>
            <w:r w:rsidR="000D65C5" w:rsidRPr="004E6A66">
              <w:rPr>
                <w:color w:val="000000"/>
                <w:sz w:val="16"/>
                <w:szCs w:val="16"/>
              </w:rPr>
              <w:t>patiešām</w:t>
            </w:r>
            <w:r w:rsidR="000D65C5" w:rsidRPr="00EA6B31">
              <w:rPr>
                <w:color w:val="000000"/>
                <w:sz w:val="16"/>
                <w:szCs w:val="16"/>
              </w:rPr>
              <w:t xml:space="preserve"> bija nepieciešams </w:t>
            </w:r>
            <w:r w:rsidR="007664BD" w:rsidRPr="00EA6B31">
              <w:rPr>
                <w:color w:val="000000"/>
                <w:sz w:val="16"/>
                <w:szCs w:val="16"/>
              </w:rPr>
              <w:t>pārbaudīt</w:t>
            </w:r>
            <w:r w:rsidR="000D65C5" w:rsidRPr="00EA6B31">
              <w:rPr>
                <w:color w:val="000000"/>
                <w:sz w:val="16"/>
                <w:szCs w:val="16"/>
              </w:rPr>
              <w:t xml:space="preserve"> vai ārstē</w:t>
            </w:r>
            <w:r w:rsidR="007664BD" w:rsidRPr="00EA6B31">
              <w:rPr>
                <w:color w:val="000000"/>
                <w:sz w:val="16"/>
                <w:szCs w:val="16"/>
              </w:rPr>
              <w:t>t zobus</w:t>
            </w:r>
            <w:r w:rsidRPr="00EA6B31">
              <w:rPr>
                <w:color w:val="000000"/>
                <w:sz w:val="16"/>
                <w:szCs w:val="16"/>
              </w:rPr>
              <w:t>)</w:t>
            </w:r>
            <w:r w:rsidR="0002593A" w:rsidRPr="00EA6B31">
              <w:rPr>
                <w:color w:val="000000"/>
                <w:sz w:val="16"/>
                <w:szCs w:val="16"/>
              </w:rPr>
              <w:t>…………………………</w:t>
            </w:r>
            <w:r w:rsidRPr="00EA6B31">
              <w:rPr>
                <w:color w:val="000000"/>
                <w:sz w:val="16"/>
                <w:szCs w:val="16"/>
              </w:rPr>
              <w:t>……</w:t>
            </w:r>
            <w:r w:rsidR="007664BD" w:rsidRPr="00EA6B31">
              <w:rPr>
                <w:color w:val="000000"/>
                <w:sz w:val="16"/>
                <w:szCs w:val="16"/>
              </w:rPr>
              <w:t>………</w:t>
            </w:r>
            <w:r w:rsidRPr="00EA6B31">
              <w:rPr>
                <w:color w:val="000000"/>
                <w:sz w:val="18"/>
              </w:rPr>
              <w:t>… ……..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CC0CD" w14:textId="77777777" w:rsidR="00735A02" w:rsidRPr="00EA6B31" w:rsidRDefault="00735A02" w:rsidP="000D65C5">
            <w:pPr>
              <w:spacing w:before="180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D72AF" w14:textId="77777777" w:rsidR="00735A02" w:rsidRPr="0064061C" w:rsidRDefault="00735A02" w:rsidP="000D65C5">
            <w:pPr>
              <w:spacing w:before="160"/>
              <w:rPr>
                <w:color w:val="C0C0C0"/>
                <w:sz w:val="20"/>
                <w:szCs w:val="20"/>
              </w:rPr>
            </w:pPr>
            <w:r w:rsidRPr="0064061C">
              <w:rPr>
                <w:b/>
                <w:sz w:val="20"/>
              </w:rPr>
              <w:sym w:font="Symbol" w:char="00AE"/>
            </w:r>
            <w:r w:rsidRPr="0064061C">
              <w:rPr>
                <w:b/>
                <w:sz w:val="20"/>
              </w:rPr>
              <w:t xml:space="preserve"> 8</w:t>
            </w:r>
            <w:r w:rsidR="0064061C" w:rsidRPr="0064061C">
              <w:rPr>
                <w:b/>
                <w:sz w:val="20"/>
              </w:rPr>
              <w:t>7</w:t>
            </w:r>
          </w:p>
        </w:tc>
      </w:tr>
      <w:tr w:rsidR="00735A02" w:rsidRPr="004E6A66" w14:paraId="5F920194" w14:textId="77777777" w:rsidTr="000D65C5">
        <w:trPr>
          <w:gridBefore w:val="2"/>
          <w:gridAfter w:val="1"/>
          <w:wBefore w:w="851" w:type="dxa"/>
          <w:wAfter w:w="142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4CE52" w14:textId="77777777" w:rsidR="00735A02" w:rsidRPr="0057470B" w:rsidRDefault="00735A02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C18A7" w14:textId="77777777" w:rsidR="00735A02" w:rsidRPr="004E6A66" w:rsidRDefault="00735A02" w:rsidP="007664BD">
            <w:pPr>
              <w:spacing w:before="60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4E6A66">
              <w:rPr>
                <w:bCs/>
                <w:color w:val="000000"/>
                <w:sz w:val="18"/>
              </w:rPr>
              <w:t>NĒ</w:t>
            </w:r>
            <w:r w:rsidRPr="004E6A66">
              <w:rPr>
                <w:color w:val="000000"/>
                <w:sz w:val="18"/>
              </w:rPr>
              <w:t xml:space="preserve"> </w:t>
            </w:r>
            <w:r w:rsidR="000D65C5" w:rsidRPr="004E6A66">
              <w:rPr>
                <w:color w:val="000000"/>
                <w:sz w:val="16"/>
                <w:szCs w:val="16"/>
              </w:rPr>
              <w:t>(man nav bijis nepieciešams</w:t>
            </w:r>
            <w:r w:rsidR="007664BD" w:rsidRPr="004E6A66">
              <w:rPr>
                <w:color w:val="000000"/>
                <w:sz w:val="16"/>
                <w:szCs w:val="16"/>
              </w:rPr>
              <w:t xml:space="preserve"> pārbaudīt vai ārstēt zobus</w:t>
            </w:r>
            <w:r w:rsidRPr="004E6A66">
              <w:rPr>
                <w:color w:val="000000"/>
                <w:sz w:val="16"/>
                <w:szCs w:val="16"/>
              </w:rPr>
              <w:t>)</w:t>
            </w:r>
            <w:r w:rsidR="000D65C5" w:rsidRPr="004E6A66">
              <w:rPr>
                <w:color w:val="000000"/>
                <w:sz w:val="18"/>
              </w:rPr>
              <w:t>…</w:t>
            </w:r>
            <w:r w:rsidR="007664BD" w:rsidRPr="004E6A66">
              <w:rPr>
                <w:color w:val="000000"/>
                <w:sz w:val="18"/>
              </w:rPr>
              <w:t>………</w:t>
            </w:r>
            <w:r w:rsidRPr="004E6A66">
              <w:rPr>
                <w:color w:val="000000"/>
                <w:sz w:val="18"/>
              </w:rPr>
              <w:t>…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71B1" w14:textId="77777777" w:rsidR="00735A02" w:rsidRPr="004E6A66" w:rsidRDefault="00735A02" w:rsidP="000D65C5">
            <w:pPr>
              <w:spacing w:before="60" w:after="20"/>
              <w:jc w:val="center"/>
              <w:rPr>
                <w:sz w:val="20"/>
                <w:szCs w:val="20"/>
              </w:rPr>
            </w:pPr>
            <w:r w:rsidRPr="004E6A66">
              <w:rPr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887E4" w14:textId="77777777" w:rsidR="00735A02" w:rsidRPr="004E6A66" w:rsidRDefault="00735A02" w:rsidP="000D65C5">
            <w:pPr>
              <w:spacing w:before="60"/>
              <w:rPr>
                <w:color w:val="C0C0C0"/>
                <w:sz w:val="20"/>
                <w:szCs w:val="20"/>
              </w:rPr>
            </w:pPr>
            <w:r w:rsidRPr="004E6A66">
              <w:rPr>
                <w:b/>
                <w:sz w:val="20"/>
              </w:rPr>
              <w:sym w:font="Symbol" w:char="00AE"/>
            </w:r>
            <w:r w:rsidR="000D65C5" w:rsidRPr="004E6A66">
              <w:rPr>
                <w:b/>
                <w:sz w:val="20"/>
              </w:rPr>
              <w:t xml:space="preserve"> </w:t>
            </w:r>
            <w:r w:rsidR="00E36A60" w:rsidRPr="004E6A66">
              <w:rPr>
                <w:b/>
                <w:sz w:val="18"/>
                <w:szCs w:val="18"/>
              </w:rPr>
              <w:t>89</w:t>
            </w:r>
          </w:p>
        </w:tc>
      </w:tr>
      <w:tr w:rsidR="00E36A60" w:rsidRPr="004E6A66" w14:paraId="522B3BE5" w14:textId="77777777" w:rsidTr="000D65C5">
        <w:trPr>
          <w:gridBefore w:val="2"/>
          <w:gridAfter w:val="4"/>
          <w:wBefore w:w="851" w:type="dxa"/>
          <w:wAfter w:w="198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37D1A" w14:textId="77777777" w:rsidR="00E36A60" w:rsidRPr="004E6A66" w:rsidRDefault="00E36A60" w:rsidP="0047599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355B1" w14:textId="77777777" w:rsidR="00E36A60" w:rsidRPr="004E6A66" w:rsidRDefault="00E36A60" w:rsidP="000D65C5">
            <w:pPr>
              <w:spacing w:before="60"/>
              <w:ind w:left="1452" w:right="-108"/>
              <w:rPr>
                <w:bCs/>
                <w:color w:val="000000"/>
                <w:sz w:val="18"/>
              </w:rPr>
            </w:pPr>
          </w:p>
        </w:tc>
      </w:tr>
    </w:tbl>
    <w:p w14:paraId="5FA59CCD" w14:textId="77777777" w:rsidR="00735A02" w:rsidRPr="004E6A66" w:rsidRDefault="00735A02" w:rsidP="000D65C5">
      <w:pPr>
        <w:spacing w:line="276" w:lineRule="auto"/>
        <w:jc w:val="both"/>
        <w:rPr>
          <w:sz w:val="16"/>
          <w:szCs w:val="16"/>
        </w:rPr>
      </w:pPr>
    </w:p>
    <w:tbl>
      <w:tblPr>
        <w:tblpPr w:leftFromText="180" w:rightFromText="180" w:vertAnchor="text" w:tblpX="108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5812"/>
        <w:gridCol w:w="567"/>
        <w:gridCol w:w="7"/>
        <w:gridCol w:w="560"/>
        <w:gridCol w:w="7"/>
        <w:gridCol w:w="701"/>
        <w:gridCol w:w="927"/>
        <w:gridCol w:w="142"/>
        <w:gridCol w:w="32"/>
      </w:tblGrid>
      <w:tr w:rsidR="00C118A7" w:rsidRPr="004E6A66" w14:paraId="138DEDBC" w14:textId="77777777" w:rsidTr="00C118A7">
        <w:trPr>
          <w:gridAfter w:val="1"/>
          <w:wAfter w:w="32" w:type="dxa"/>
          <w:cantSplit/>
          <w:trHeight w:val="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51CA" w14:textId="77777777" w:rsidR="00C118A7" w:rsidRPr="004E6A66" w:rsidRDefault="00114817" w:rsidP="0047743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4E6A66">
              <w:rPr>
                <w:b/>
                <w:sz w:val="20"/>
              </w:rPr>
              <w:lastRenderedPageBreak/>
              <w:t>87</w:t>
            </w:r>
          </w:p>
        </w:tc>
        <w:tc>
          <w:tcPr>
            <w:tcW w:w="8647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B7B31C" w14:textId="77777777" w:rsidR="00C118A7" w:rsidRPr="004E6A66" w:rsidRDefault="00C118A7" w:rsidP="00AF5389">
            <w:pPr>
              <w:jc w:val="both"/>
              <w:rPr>
                <w:color w:val="000000"/>
                <w:sz w:val="20"/>
                <w:szCs w:val="20"/>
              </w:rPr>
            </w:pPr>
            <w:r w:rsidRPr="004E6A66">
              <w:rPr>
                <w:b/>
                <w:color w:val="000000"/>
                <w:sz w:val="20"/>
              </w:rPr>
              <w:t xml:space="preserve">Vai Jūs </w:t>
            </w:r>
            <w:r w:rsidR="00AF5389" w:rsidRPr="004E6A66">
              <w:rPr>
                <w:b/>
                <w:color w:val="000000"/>
                <w:sz w:val="20"/>
              </w:rPr>
              <w:t>pārbaudījāt vai ārstējāt zobus ikreiz,</w:t>
            </w:r>
            <w:r w:rsidR="00AF5389" w:rsidRPr="004E6A66" w:rsidDel="00AF5389">
              <w:rPr>
                <w:b/>
                <w:color w:val="000000"/>
                <w:sz w:val="20"/>
              </w:rPr>
              <w:t xml:space="preserve"> </w:t>
            </w:r>
            <w:r w:rsidRPr="004E6A66">
              <w:rPr>
                <w:b/>
                <w:color w:val="000000"/>
                <w:sz w:val="20"/>
              </w:rPr>
              <w:t>kad Jums tas patiešām bija nepieciešams?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F1568" w14:textId="77777777" w:rsidR="00C118A7" w:rsidRPr="004E6A66" w:rsidRDefault="00C118A7" w:rsidP="0047743C">
            <w:pPr>
              <w:ind w:left="-108" w:right="-108"/>
              <w:jc w:val="center"/>
              <w:rPr>
                <w:color w:val="C0C0C0"/>
                <w:sz w:val="16"/>
                <w:szCs w:val="20"/>
              </w:rPr>
            </w:pPr>
            <w:r w:rsidRPr="004E6A66">
              <w:rPr>
                <w:color w:val="C0C0C0"/>
                <w:sz w:val="16"/>
              </w:rPr>
              <w:t>PH060_2</w:t>
            </w:r>
          </w:p>
          <w:p w14:paraId="51C5279F" w14:textId="77777777" w:rsidR="00C118A7" w:rsidRPr="004E6A66" w:rsidRDefault="00C118A7" w:rsidP="0047743C">
            <w:pPr>
              <w:rPr>
                <w:sz w:val="16"/>
                <w:szCs w:val="20"/>
              </w:rPr>
            </w:pPr>
          </w:p>
        </w:tc>
      </w:tr>
      <w:tr w:rsidR="00C72451" w:rsidRPr="00EA6B31" w14:paraId="0614CEA0" w14:textId="77777777" w:rsidTr="00237914">
        <w:trPr>
          <w:gridBefore w:val="2"/>
          <w:wBefore w:w="851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5F926" w14:textId="77777777" w:rsidR="00C72451" w:rsidRPr="004E6A66" w:rsidRDefault="00C72451" w:rsidP="0047743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3F4F4" w14:textId="77777777" w:rsidR="00C72451" w:rsidRPr="004E6A66" w:rsidRDefault="00B5375A" w:rsidP="007664BD">
            <w:pPr>
              <w:spacing w:before="40" w:line="216" w:lineRule="auto"/>
              <w:ind w:left="1440" w:right="-108"/>
              <w:rPr>
                <w:i/>
                <w:color w:val="000000"/>
                <w:sz w:val="18"/>
                <w:szCs w:val="20"/>
              </w:rPr>
            </w:pPr>
            <w:r w:rsidRPr="004E6A66">
              <w:rPr>
                <w:color w:val="000000"/>
                <w:sz w:val="18"/>
              </w:rPr>
              <w:t xml:space="preserve">JĀ </w:t>
            </w:r>
            <w:r w:rsidRPr="004E6A66">
              <w:rPr>
                <w:color w:val="000000"/>
                <w:sz w:val="16"/>
                <w:szCs w:val="16"/>
              </w:rPr>
              <w:t>(</w:t>
            </w:r>
            <w:r w:rsidR="007664BD" w:rsidRPr="004E6A66">
              <w:rPr>
                <w:color w:val="000000"/>
                <w:sz w:val="16"/>
                <w:szCs w:val="16"/>
              </w:rPr>
              <w:t xml:space="preserve">es </w:t>
            </w:r>
            <w:r w:rsidR="00AF5389" w:rsidRPr="004E6A66">
              <w:rPr>
                <w:color w:val="000000"/>
                <w:sz w:val="16"/>
                <w:szCs w:val="16"/>
              </w:rPr>
              <w:t>pārbaudīju vai ārstēju zobus ikreiz</w:t>
            </w:r>
            <w:r w:rsidR="00C118A7" w:rsidRPr="004E6A66">
              <w:rPr>
                <w:color w:val="000000"/>
                <w:sz w:val="16"/>
                <w:szCs w:val="16"/>
              </w:rPr>
              <w:t>, kad tas bija nepieciešams</w:t>
            </w:r>
            <w:r w:rsidRPr="004E6A66">
              <w:rPr>
                <w:color w:val="000000"/>
                <w:sz w:val="16"/>
                <w:szCs w:val="16"/>
              </w:rPr>
              <w:t>)</w:t>
            </w:r>
            <w:r w:rsidR="00C118A7" w:rsidRPr="004E6A66">
              <w:rPr>
                <w:color w:val="000000"/>
                <w:sz w:val="18"/>
              </w:rPr>
              <w:t>………</w:t>
            </w:r>
            <w:r w:rsidR="007664BD" w:rsidRPr="004E6A66">
              <w:rPr>
                <w:color w:val="000000"/>
                <w:sz w:val="18"/>
              </w:rPr>
              <w:t>……………………………………………….</w:t>
            </w:r>
          </w:p>
        </w:tc>
        <w:tc>
          <w:tcPr>
            <w:tcW w:w="57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291FC9" w14:textId="77777777" w:rsidR="00C72451" w:rsidRPr="004E6A66" w:rsidRDefault="00C72451" w:rsidP="0047743C">
            <w:pPr>
              <w:spacing w:before="180" w:line="216" w:lineRule="auto"/>
              <w:jc w:val="center"/>
              <w:rPr>
                <w:sz w:val="20"/>
                <w:szCs w:val="20"/>
              </w:rPr>
            </w:pPr>
            <w:r w:rsidRPr="004E6A66">
              <w:rPr>
                <w:sz w:val="20"/>
              </w:rPr>
              <w:t>1</w:t>
            </w:r>
          </w:p>
        </w:tc>
        <w:tc>
          <w:tcPr>
            <w:tcW w:w="1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B558A2" w14:textId="77777777" w:rsidR="00E36A60" w:rsidRPr="0057470B" w:rsidRDefault="00C72451" w:rsidP="00E36A60">
            <w:pPr>
              <w:spacing w:before="180" w:line="216" w:lineRule="auto"/>
              <w:rPr>
                <w:color w:val="C0C0C0"/>
                <w:sz w:val="20"/>
                <w:szCs w:val="20"/>
              </w:rPr>
            </w:pPr>
            <w:r w:rsidRPr="004E6A66">
              <w:rPr>
                <w:b/>
                <w:sz w:val="20"/>
              </w:rPr>
              <w:sym w:font="Symbol" w:char="00AE"/>
            </w:r>
            <w:r w:rsidR="0047743C" w:rsidRPr="004E6A66">
              <w:rPr>
                <w:b/>
                <w:sz w:val="20"/>
              </w:rPr>
              <w:t xml:space="preserve"> </w:t>
            </w:r>
            <w:r w:rsidR="00E36A60" w:rsidRPr="004E6A66">
              <w:rPr>
                <w:b/>
                <w:sz w:val="18"/>
                <w:szCs w:val="18"/>
              </w:rPr>
              <w:t>89</w:t>
            </w:r>
          </w:p>
          <w:p w14:paraId="361606EF" w14:textId="77777777" w:rsidR="00C72451" w:rsidRPr="0057470B" w:rsidRDefault="00C72451" w:rsidP="00237914">
            <w:pPr>
              <w:spacing w:line="216" w:lineRule="auto"/>
              <w:rPr>
                <w:color w:val="C0C0C0"/>
                <w:sz w:val="20"/>
                <w:szCs w:val="20"/>
              </w:rPr>
            </w:pPr>
          </w:p>
        </w:tc>
      </w:tr>
      <w:tr w:rsidR="00C72451" w:rsidRPr="00EA6B31" w14:paraId="4F5BBC26" w14:textId="77777777" w:rsidTr="00237914">
        <w:trPr>
          <w:gridBefore w:val="2"/>
          <w:wBefore w:w="851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794C2" w14:textId="77777777" w:rsidR="00C72451" w:rsidRPr="00EA6B31" w:rsidRDefault="00C72451" w:rsidP="0047743C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2BF00" w14:textId="77777777" w:rsidR="007664BD" w:rsidRPr="00EA6B31" w:rsidRDefault="00735A02" w:rsidP="007664BD">
            <w:pPr>
              <w:spacing w:line="216" w:lineRule="auto"/>
              <w:ind w:left="1440" w:right="-108"/>
              <w:rPr>
                <w:color w:val="000000"/>
                <w:sz w:val="16"/>
                <w:szCs w:val="16"/>
              </w:rPr>
            </w:pPr>
            <w:r w:rsidRPr="00EA6B31">
              <w:rPr>
                <w:color w:val="000000"/>
                <w:sz w:val="18"/>
              </w:rPr>
              <w:t xml:space="preserve">NĒ </w:t>
            </w:r>
            <w:r w:rsidR="00C118A7" w:rsidRPr="00EA6B31">
              <w:rPr>
                <w:color w:val="000000"/>
                <w:sz w:val="16"/>
                <w:szCs w:val="16"/>
              </w:rPr>
              <w:t>(bija vismaz viens gadījums, kad es</w:t>
            </w:r>
            <w:r w:rsidR="007664BD" w:rsidRPr="00EA6B31">
              <w:rPr>
                <w:color w:val="000000"/>
                <w:sz w:val="16"/>
                <w:szCs w:val="16"/>
              </w:rPr>
              <w:t xml:space="preserve"> nepārbaudīju vai neārstēju</w:t>
            </w:r>
          </w:p>
          <w:p w14:paraId="10064BC1" w14:textId="77777777" w:rsidR="00C72451" w:rsidRPr="00EA6B31" w:rsidRDefault="007664BD" w:rsidP="007664BD">
            <w:pPr>
              <w:spacing w:line="216" w:lineRule="auto"/>
              <w:ind w:left="1440" w:right="-108"/>
              <w:rPr>
                <w:i/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6"/>
                <w:szCs w:val="16"/>
              </w:rPr>
              <w:t xml:space="preserve"> zobus)</w:t>
            </w:r>
            <w:r w:rsidR="0002593A" w:rsidRPr="00EA6B31">
              <w:rPr>
                <w:color w:val="000000"/>
                <w:sz w:val="16"/>
                <w:szCs w:val="16"/>
              </w:rPr>
              <w:t>……………………</w:t>
            </w:r>
            <w:r w:rsidR="00D56A0F" w:rsidRPr="00EA6B31">
              <w:rPr>
                <w:color w:val="000000"/>
                <w:sz w:val="16"/>
                <w:szCs w:val="16"/>
              </w:rPr>
              <w:t>…</w:t>
            </w:r>
            <w:r w:rsidR="0002593A" w:rsidRPr="00EA6B31">
              <w:rPr>
                <w:color w:val="000000"/>
                <w:sz w:val="16"/>
                <w:szCs w:val="16"/>
              </w:rPr>
              <w:t>……….</w:t>
            </w:r>
            <w:r w:rsidR="00C118A7" w:rsidRPr="00EA6B31">
              <w:rPr>
                <w:color w:val="000000"/>
                <w:sz w:val="16"/>
                <w:szCs w:val="16"/>
              </w:rPr>
              <w:t>………………………………</w:t>
            </w:r>
            <w:r w:rsidR="007321F8" w:rsidRPr="00EA6B31">
              <w:rPr>
                <w:color w:val="000000"/>
                <w:sz w:val="16"/>
                <w:szCs w:val="16"/>
              </w:rPr>
              <w:t>.</w:t>
            </w:r>
            <w:r w:rsidR="00735A02" w:rsidRPr="00EA6B31">
              <w:rPr>
                <w:color w:val="000000"/>
                <w:sz w:val="18"/>
              </w:rPr>
              <w:t>….</w:t>
            </w:r>
            <w:r w:rsidR="00C72451" w:rsidRPr="00EA6B31">
              <w:rPr>
                <w:color w:val="000000"/>
                <w:sz w:val="18"/>
              </w:rPr>
              <w:t>…</w:t>
            </w:r>
          </w:p>
        </w:tc>
        <w:tc>
          <w:tcPr>
            <w:tcW w:w="5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DC0A" w14:textId="77777777" w:rsidR="00C72451" w:rsidRPr="00EA6B31" w:rsidRDefault="00C72451" w:rsidP="00237914">
            <w:pPr>
              <w:spacing w:before="180"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2</w:t>
            </w:r>
          </w:p>
        </w:tc>
        <w:tc>
          <w:tcPr>
            <w:tcW w:w="18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A5CEC" w14:textId="77777777" w:rsidR="00C72451" w:rsidRPr="00EA6B31" w:rsidRDefault="00C72451" w:rsidP="00237914">
            <w:pPr>
              <w:spacing w:before="180" w:line="216" w:lineRule="auto"/>
              <w:ind w:left="318" w:hanging="318"/>
              <w:rPr>
                <w:color w:val="C0C0C0"/>
                <w:sz w:val="20"/>
                <w:szCs w:val="20"/>
              </w:rPr>
            </w:pPr>
            <w:r w:rsidRPr="0064061C">
              <w:rPr>
                <w:b/>
                <w:sz w:val="20"/>
              </w:rPr>
              <w:sym w:font="Symbol" w:char="00AE"/>
            </w:r>
            <w:r w:rsidRPr="0064061C">
              <w:rPr>
                <w:b/>
                <w:sz w:val="20"/>
              </w:rPr>
              <w:t xml:space="preserve"> </w:t>
            </w:r>
            <w:r w:rsidR="0064061C" w:rsidRPr="0064061C">
              <w:rPr>
                <w:b/>
                <w:sz w:val="20"/>
                <w:szCs w:val="20"/>
              </w:rPr>
              <w:t>88</w:t>
            </w:r>
          </w:p>
        </w:tc>
      </w:tr>
      <w:tr w:rsidR="00C118A7" w:rsidRPr="00EA6B31" w14:paraId="6AB207FA" w14:textId="77777777" w:rsidTr="0047743C">
        <w:trPr>
          <w:gridBefore w:val="2"/>
          <w:gridAfter w:val="6"/>
          <w:wBefore w:w="851" w:type="dxa"/>
          <w:wAfter w:w="2369" w:type="dxa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DE5A9" w14:textId="77777777" w:rsidR="00C118A7" w:rsidRPr="00EA6B31" w:rsidRDefault="00C118A7" w:rsidP="0047743C">
            <w:pPr>
              <w:spacing w:before="60" w:line="216" w:lineRule="auto"/>
              <w:ind w:left="1440" w:right="-108"/>
              <w:rPr>
                <w:color w:val="000000"/>
                <w:sz w:val="1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02E6F" w14:textId="77777777" w:rsidR="00C118A7" w:rsidRPr="00EA6B31" w:rsidRDefault="00C118A7" w:rsidP="0047743C">
            <w:pPr>
              <w:spacing w:before="40" w:line="216" w:lineRule="auto"/>
              <w:jc w:val="center"/>
              <w:rPr>
                <w:sz w:val="20"/>
              </w:rPr>
            </w:pPr>
          </w:p>
        </w:tc>
      </w:tr>
      <w:tr w:rsidR="00C95F96" w:rsidRPr="00EA6B31" w14:paraId="0C99CD84" w14:textId="77777777" w:rsidTr="000102AC">
        <w:trPr>
          <w:gridAfter w:val="1"/>
          <w:wAfter w:w="32" w:type="dxa"/>
          <w:trHeight w:val="1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EFBE" w14:textId="77777777" w:rsidR="00C95F96" w:rsidRPr="0057470B" w:rsidRDefault="001D585E" w:rsidP="00C95F96">
            <w:pPr>
              <w:ind w:right="-109"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color w:val="000000"/>
                <w:sz w:val="20"/>
              </w:rPr>
              <w:pict w14:anchorId="3B2F3921">
                <v:roundrect id="_x0000_s1346" style="position:absolute;left:0;text-align:left;margin-left:17.75pt;margin-top:19.2pt;width:66.75pt;height:21.1pt;z-index:251683840;mso-position-horizontal-relative:text;mso-position-vertical-relative:text" arcsize="10923f">
                  <v:textbox style="mso-next-textbox:#_x0000_s1346">
                    <w:txbxContent>
                      <w:p w14:paraId="0EC82830" w14:textId="77777777" w:rsidR="00C95F96" w:rsidRDefault="00C95F96" w:rsidP="00C95F96">
                        <w:r w:rsidRPr="00922158">
                          <w:rPr>
                            <w:sz w:val="20"/>
                            <w:szCs w:val="20"/>
                          </w:rPr>
                          <w:t>11. kartīte</w:t>
                        </w:r>
                        <w:r>
                          <w:t xml:space="preserve"> karte</w:t>
                        </w:r>
                      </w:p>
                    </w:txbxContent>
                  </v:textbox>
                </v:roundrect>
              </w:pict>
            </w:r>
            <w:r w:rsidR="00C95F96" w:rsidRPr="00114817">
              <w:rPr>
                <w:b/>
                <w:sz w:val="20"/>
              </w:rPr>
              <w:t>88</w:t>
            </w:r>
          </w:p>
        </w:tc>
        <w:tc>
          <w:tcPr>
            <w:tcW w:w="8647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5421CDE" w14:textId="77777777" w:rsidR="00C95F96" w:rsidRPr="0057470B" w:rsidRDefault="00C95F96" w:rsidP="00C95F96">
            <w:pPr>
              <w:rPr>
                <w:b/>
                <w:sz w:val="20"/>
                <w:szCs w:val="20"/>
              </w:rPr>
            </w:pPr>
            <w:r w:rsidRPr="0057470B">
              <w:rPr>
                <w:b/>
                <w:color w:val="000000"/>
                <w:sz w:val="20"/>
              </w:rPr>
              <w:t xml:space="preserve">Kāds bija galvenais iemesls tam, kāpēc </w:t>
            </w:r>
            <w:r w:rsidRPr="00EA6B31">
              <w:rPr>
                <w:b/>
                <w:color w:val="000000"/>
                <w:sz w:val="20"/>
              </w:rPr>
              <w:t>Jūs nepārbaudījāt vai neārstējāt zobus?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A707A" w14:textId="77777777" w:rsidR="00C95F96" w:rsidRPr="007B7523" w:rsidRDefault="00C95F96" w:rsidP="00C95F96">
            <w:pPr>
              <w:ind w:left="-108" w:right="-108"/>
              <w:jc w:val="center"/>
              <w:rPr>
                <w:color w:val="808080"/>
                <w:sz w:val="16"/>
                <w:szCs w:val="20"/>
              </w:rPr>
            </w:pPr>
            <w:r w:rsidRPr="007B7523">
              <w:rPr>
                <w:color w:val="808080"/>
                <w:sz w:val="16"/>
              </w:rPr>
              <w:t>PH070</w:t>
            </w:r>
          </w:p>
        </w:tc>
      </w:tr>
      <w:tr w:rsidR="00C95F96" w:rsidRPr="00EA6B31" w14:paraId="36336CC3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E0897" w14:textId="77777777" w:rsidR="00C95F96" w:rsidRPr="00EA6B31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C2ED8" w14:textId="77777777" w:rsidR="00C95F96" w:rsidRPr="00EA6B31" w:rsidRDefault="00C95F96" w:rsidP="00C95F96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8"/>
              </w:rPr>
              <w:t>Nevarēju to atļauties (pārāk dārgi)…………………………………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DF1D5" w14:textId="77777777" w:rsidR="00C95F96" w:rsidRPr="00EA6B31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1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23384A" w14:textId="77777777" w:rsidR="00C95F96" w:rsidRPr="00EA6B31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EA6B31" w14:paraId="7FACAE0D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054AC" w14:textId="77777777" w:rsidR="00C95F96" w:rsidRPr="00EA6B31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D3089" w14:textId="77777777" w:rsidR="00C95F96" w:rsidRPr="00EA6B31" w:rsidRDefault="00C95F96" w:rsidP="00C95F96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8"/>
              </w:rPr>
              <w:t>Pārāk ilgi jāgaida uz pieņemšanu/rindas ……………..……………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DBE0E5" w14:textId="77777777" w:rsidR="00C95F96" w:rsidRPr="00EA6B31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2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4F84F6" w14:textId="77777777" w:rsidR="00C95F96" w:rsidRPr="00EA6B31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EA6B31" w14:paraId="70254F83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E1D04" w14:textId="77777777" w:rsidR="00C95F96" w:rsidRPr="00EA6B31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BD255" w14:textId="77777777" w:rsidR="00C95F96" w:rsidRPr="00EA6B31" w:rsidRDefault="00C95F96" w:rsidP="00C95F96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8"/>
              </w:rPr>
              <w:t>Nevarēju izbrīvēt brīvu laiku darba dēļ vai bija jārūpējas par bērniem vai citiem cilvēkiem.……………………………………...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50E357" w14:textId="77777777" w:rsidR="00C95F96" w:rsidRPr="00EA6B31" w:rsidRDefault="00C95F96" w:rsidP="00C95F96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3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E5FFD" w14:textId="77777777" w:rsidR="00C95F96" w:rsidRPr="00EA6B31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EA6B31" w14:paraId="005C5917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8564A" w14:textId="77777777" w:rsidR="00C95F96" w:rsidRPr="00EA6B31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33EE8" w14:textId="77777777" w:rsidR="00C95F96" w:rsidRPr="00EA6B31" w:rsidRDefault="00C95F96" w:rsidP="00C95F96">
            <w:pPr>
              <w:spacing w:before="20" w:line="216" w:lineRule="auto"/>
              <w:ind w:left="1452" w:right="-108"/>
              <w:rPr>
                <w:i/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8"/>
              </w:rPr>
              <w:t>Bija pārāk tālu jābrauc/nav transporta līdzekļu…....……………….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5124F1" w14:textId="77777777" w:rsidR="00C95F96" w:rsidRPr="00EA6B31" w:rsidRDefault="00C95F96" w:rsidP="00C95F96">
            <w:pPr>
              <w:spacing w:before="20"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4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32982" w14:textId="77777777" w:rsidR="00C95F96" w:rsidRPr="00EA6B31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EA6B31" w14:paraId="6E663AE8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27A4E" w14:textId="77777777" w:rsidR="00C95F96" w:rsidRPr="00EA6B31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AEFF5" w14:textId="77777777" w:rsidR="00C95F96" w:rsidRPr="00EA6B31" w:rsidRDefault="00C95F96" w:rsidP="00C95F96">
            <w:pPr>
              <w:tabs>
                <w:tab w:val="right" w:leader="dot" w:pos="6412"/>
              </w:tabs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8"/>
              </w:rPr>
              <w:t>Bailes no zobārstiem/ slimnīcām/ izmeklēšanas/ ārstēšanas……….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C46856" w14:textId="77777777" w:rsidR="00C95F96" w:rsidRPr="00EA6B31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5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39F62" w14:textId="77777777" w:rsidR="00C95F96" w:rsidRPr="00EA6B31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EA6B31" w14:paraId="2A8E4D41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EBAFC" w14:textId="77777777" w:rsidR="00C95F96" w:rsidRPr="00EA6B31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8342E" w14:textId="77777777" w:rsidR="00C95F96" w:rsidRPr="00EA6B31" w:rsidRDefault="00C95F96" w:rsidP="00C95F96">
            <w:pPr>
              <w:tabs>
                <w:tab w:val="right" w:leader="dot" w:pos="6271"/>
              </w:tabs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8"/>
              </w:rPr>
              <w:t>Gribēju nogaidīt un paskatīties, vai ar laiku nekļūst labāk ………..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46B25C" w14:textId="77777777" w:rsidR="00C95F96" w:rsidRPr="00EA6B31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6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551C2" w14:textId="77777777" w:rsidR="00C95F96" w:rsidRPr="00EA6B31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EA6B31" w14:paraId="0A7A0D0F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67EEC" w14:textId="77777777" w:rsidR="00C95F96" w:rsidRPr="00EA6B31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FE213" w14:textId="77777777" w:rsidR="00C95F96" w:rsidRPr="00EA6B31" w:rsidRDefault="00C95F96" w:rsidP="00C95F96">
            <w:pPr>
              <w:spacing w:before="60" w:line="216" w:lineRule="auto"/>
              <w:ind w:left="1451" w:right="-108"/>
              <w:rPr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8"/>
              </w:rPr>
              <w:t>Nezināju nevienu zobārstu……………………..………………..…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0D18A" w14:textId="77777777" w:rsidR="00C95F96" w:rsidRPr="00EA6B31" w:rsidRDefault="00C95F96" w:rsidP="00C95F96">
            <w:pPr>
              <w:spacing w:before="40"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7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35E6B" w14:textId="77777777" w:rsidR="00C95F96" w:rsidRPr="00EA6B31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  <w:tr w:rsidR="00C95F96" w:rsidRPr="00EA6B31" w14:paraId="379AD612" w14:textId="77777777" w:rsidTr="000102AC">
        <w:trPr>
          <w:gridBefore w:val="2"/>
          <w:gridAfter w:val="2"/>
          <w:wBefore w:w="851" w:type="dxa"/>
          <w:wAfter w:w="174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3B84B" w14:textId="77777777" w:rsidR="00C95F96" w:rsidRPr="00EA6B31" w:rsidRDefault="00C95F96" w:rsidP="00C95F96">
            <w:pPr>
              <w:spacing w:line="21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1BF6F" w14:textId="77777777" w:rsidR="00C95F96" w:rsidRPr="00EA6B31" w:rsidRDefault="00C95F96" w:rsidP="00C95F96">
            <w:pPr>
              <w:spacing w:before="20" w:line="216" w:lineRule="auto"/>
              <w:ind w:left="1452" w:right="-108"/>
              <w:rPr>
                <w:color w:val="000000"/>
                <w:sz w:val="18"/>
                <w:szCs w:val="20"/>
              </w:rPr>
            </w:pPr>
            <w:r w:rsidRPr="00EA6B31">
              <w:rPr>
                <w:color w:val="000000"/>
                <w:sz w:val="18"/>
              </w:rPr>
              <w:t>Citi iemesli (</w:t>
            </w:r>
            <w:r w:rsidRPr="00EA6B31">
              <w:rPr>
                <w:i/>
                <w:color w:val="000000"/>
                <w:sz w:val="18"/>
              </w:rPr>
              <w:t>norādiet)</w:t>
            </w:r>
            <w:r w:rsidRPr="00EA6B31">
              <w:rPr>
                <w:color w:val="000000"/>
                <w:sz w:val="18"/>
              </w:rPr>
              <w:t>________________________________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14:paraId="56A9C2EA" w14:textId="77777777" w:rsidR="00C95F96" w:rsidRPr="00EA6B31" w:rsidRDefault="00C95F96" w:rsidP="00C95F96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EA6B31">
              <w:rPr>
                <w:sz w:val="20"/>
              </w:rPr>
              <w:t>8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770AF" w14:textId="77777777" w:rsidR="00C95F96" w:rsidRPr="00EA6B31" w:rsidRDefault="00C95F96" w:rsidP="00C95F96">
            <w:pPr>
              <w:spacing w:line="216" w:lineRule="auto"/>
              <w:rPr>
                <w:color w:val="C0C0C0"/>
                <w:sz w:val="16"/>
                <w:szCs w:val="20"/>
              </w:rPr>
            </w:pPr>
          </w:p>
        </w:tc>
      </w:tr>
    </w:tbl>
    <w:p w14:paraId="4A134AFA" w14:textId="77777777" w:rsidR="002F41B5" w:rsidRDefault="002F41B5">
      <w:pPr>
        <w:pStyle w:val="BalloonText"/>
        <w:spacing w:before="60"/>
        <w:rPr>
          <w:rFonts w:ascii="Times New Roman" w:hAnsi="Times New Roman" w:cs="Times New Roman"/>
          <w:sz w:val="32"/>
          <w:szCs w:val="32"/>
        </w:rPr>
      </w:pPr>
    </w:p>
    <w:p w14:paraId="61303BE0" w14:textId="77777777" w:rsidR="00D044B1" w:rsidRDefault="00D044B1">
      <w:pPr>
        <w:pStyle w:val="BalloonText"/>
        <w:spacing w:before="60"/>
        <w:rPr>
          <w:rFonts w:ascii="Times New Roman" w:hAnsi="Times New Roman" w:cs="Times New Roman"/>
          <w:sz w:val="32"/>
          <w:szCs w:val="32"/>
        </w:rPr>
      </w:pPr>
    </w:p>
    <w:p w14:paraId="1275DF2A" w14:textId="77777777" w:rsidR="00D044B1" w:rsidRPr="00F55FD1" w:rsidRDefault="00D044B1">
      <w:pPr>
        <w:pStyle w:val="BalloonText"/>
        <w:spacing w:before="60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2A6CE2" w:rsidRPr="004E6A66" w14:paraId="26A7C9D8" w14:textId="77777777" w:rsidTr="00215DA9">
        <w:tc>
          <w:tcPr>
            <w:tcW w:w="5070" w:type="dxa"/>
            <w:shd w:val="pct10" w:color="auto" w:fill="auto"/>
          </w:tcPr>
          <w:p w14:paraId="4EFEF91E" w14:textId="77777777" w:rsidR="002A6CE2" w:rsidRPr="004E6A66" w:rsidRDefault="002A6CE2" w:rsidP="00215DA9">
            <w:pPr>
              <w:pStyle w:val="BalloonText"/>
              <w:spacing w:before="60"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A66">
              <w:rPr>
                <w:rFonts w:ascii="Times New Roman" w:hAnsi="Times New Roman" w:cs="Times New Roman"/>
                <w:b/>
                <w:sz w:val="28"/>
                <w:szCs w:val="28"/>
              </w:rPr>
              <w:t>MATERIĀLĀ NENODROŠINĀTĪBA</w:t>
            </w:r>
          </w:p>
        </w:tc>
      </w:tr>
    </w:tbl>
    <w:p w14:paraId="0DF7240F" w14:textId="77777777" w:rsidR="004E68A5" w:rsidRPr="003C7AF9" w:rsidRDefault="004E68A5">
      <w:pPr>
        <w:pStyle w:val="BalloonText"/>
        <w:spacing w:before="6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5523"/>
        <w:gridCol w:w="1846"/>
        <w:gridCol w:w="568"/>
        <w:gridCol w:w="1134"/>
      </w:tblGrid>
      <w:tr w:rsidR="003C7AF9" w:rsidRPr="00E2620F" w14:paraId="007CA1EC" w14:textId="77777777" w:rsidTr="003C7AF9">
        <w:trPr>
          <w:cantSplit/>
          <w:trHeight w:val="255"/>
        </w:trPr>
        <w:tc>
          <w:tcPr>
            <w:tcW w:w="427" w:type="dxa"/>
            <w:vAlign w:val="center"/>
          </w:tcPr>
          <w:p w14:paraId="5D2F1CF4" w14:textId="77777777" w:rsidR="003C7AF9" w:rsidRPr="00E2620F" w:rsidRDefault="003C7AF9" w:rsidP="005E5EC9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793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73769DBF" w14:textId="77777777" w:rsidR="003C7AF9" w:rsidRPr="00E2620F" w:rsidRDefault="003C7AF9" w:rsidP="003C7AF9">
            <w:pPr>
              <w:jc w:val="both"/>
              <w:rPr>
                <w:b/>
                <w:color w:val="C0C0C0"/>
                <w:sz w:val="16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 xml:space="preserve">Vai Jums ir divi apavu pāri, kas ir labā stāvoklī un piemēroti ikdienas aktivitātēm?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E91D0" w14:textId="77777777" w:rsidR="003C7AF9" w:rsidRPr="00E2620F" w:rsidRDefault="003C7AF9" w:rsidP="005E5EC9">
            <w:pPr>
              <w:jc w:val="center"/>
              <w:rPr>
                <w:color w:val="C0C0C0"/>
                <w:sz w:val="14"/>
                <w:szCs w:val="14"/>
              </w:rPr>
            </w:pPr>
            <w:r w:rsidRPr="00E2620F">
              <w:rPr>
                <w:color w:val="C0C0C0"/>
                <w:sz w:val="14"/>
                <w:szCs w:val="14"/>
              </w:rPr>
              <w:t>PD0</w:t>
            </w:r>
            <w:r w:rsidR="004E68A5" w:rsidRPr="00E2620F">
              <w:rPr>
                <w:color w:val="C0C0C0"/>
                <w:sz w:val="14"/>
                <w:szCs w:val="14"/>
              </w:rPr>
              <w:t>3</w:t>
            </w:r>
            <w:r w:rsidRPr="00E2620F">
              <w:rPr>
                <w:color w:val="C0C0C0"/>
                <w:sz w:val="14"/>
                <w:szCs w:val="14"/>
              </w:rPr>
              <w:t>0_a</w:t>
            </w:r>
          </w:p>
        </w:tc>
      </w:tr>
      <w:tr w:rsidR="003C7AF9" w:rsidRPr="00E2620F" w14:paraId="0660B562" w14:textId="77777777" w:rsidTr="003C7AF9">
        <w:trPr>
          <w:gridBefore w:val="2"/>
          <w:wBefore w:w="5950" w:type="dxa"/>
        </w:trPr>
        <w:tc>
          <w:tcPr>
            <w:tcW w:w="1846" w:type="dxa"/>
            <w:tcBorders>
              <w:top w:val="nil"/>
              <w:left w:val="nil"/>
              <w:bottom w:val="nil"/>
            </w:tcBorders>
          </w:tcPr>
          <w:p w14:paraId="485C878B" w14:textId="77777777" w:rsidR="003C7AF9" w:rsidRPr="00E2620F" w:rsidRDefault="003C7AF9" w:rsidP="005E5EC9">
            <w:pPr>
              <w:spacing w:before="20"/>
              <w:ind w:left="459" w:right="-108"/>
              <w:rPr>
                <w:sz w:val="18"/>
                <w:szCs w:val="20"/>
              </w:rPr>
            </w:pPr>
            <w:r w:rsidRPr="00E2620F">
              <w:rPr>
                <w:sz w:val="18"/>
                <w:szCs w:val="20"/>
              </w:rPr>
              <w:t>JĀ………….…..</w:t>
            </w:r>
          </w:p>
          <w:p w14:paraId="20C8AACD" w14:textId="77777777" w:rsidR="003C7AF9" w:rsidRPr="00E2620F" w:rsidRDefault="003C7AF9" w:rsidP="005E5EC9">
            <w:pPr>
              <w:spacing w:before="80"/>
              <w:ind w:left="459" w:right="-108"/>
              <w:rPr>
                <w:sz w:val="18"/>
                <w:szCs w:val="20"/>
              </w:rPr>
            </w:pPr>
            <w:r w:rsidRPr="00E2620F">
              <w:rPr>
                <w:sz w:val="18"/>
                <w:szCs w:val="20"/>
              </w:rPr>
              <w:t>NĒ………….….</w:t>
            </w:r>
          </w:p>
        </w:tc>
        <w:tc>
          <w:tcPr>
            <w:tcW w:w="568" w:type="dxa"/>
          </w:tcPr>
          <w:p w14:paraId="4D4D4E77" w14:textId="77777777" w:rsidR="003C7AF9" w:rsidRPr="00E2620F" w:rsidRDefault="003C7AF9" w:rsidP="005E5EC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29C81CD3" w14:textId="77777777" w:rsidR="003C7AF9" w:rsidRPr="00E2620F" w:rsidRDefault="003C7AF9" w:rsidP="005E5EC9">
            <w:pPr>
              <w:spacing w:before="4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068C36" w14:textId="77777777" w:rsidR="003C7AF9" w:rsidRPr="00E2620F" w:rsidRDefault="003C7AF9" w:rsidP="005E5EC9">
            <w:pPr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sym w:font="Symbol" w:char="F0AE"/>
            </w:r>
            <w:r w:rsidRPr="00E2620F">
              <w:rPr>
                <w:b/>
                <w:sz w:val="20"/>
                <w:szCs w:val="20"/>
              </w:rPr>
              <w:t xml:space="preserve"> 91</w:t>
            </w:r>
          </w:p>
          <w:p w14:paraId="7F3DF158" w14:textId="77777777" w:rsidR="003C7AF9" w:rsidRPr="00E2620F" w:rsidRDefault="003C7AF9" w:rsidP="005E5EC9">
            <w:pPr>
              <w:spacing w:before="40"/>
              <w:rPr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sym w:font="Symbol" w:char="F0AE"/>
            </w:r>
            <w:r w:rsidRPr="00E2620F">
              <w:rPr>
                <w:b/>
                <w:sz w:val="20"/>
                <w:szCs w:val="20"/>
              </w:rPr>
              <w:t xml:space="preserve"> 90</w:t>
            </w:r>
          </w:p>
        </w:tc>
      </w:tr>
    </w:tbl>
    <w:p w14:paraId="471B202E" w14:textId="77777777" w:rsidR="003C7AF9" w:rsidRPr="00E2620F" w:rsidRDefault="003C7AF9">
      <w:pPr>
        <w:rPr>
          <w:sz w:val="12"/>
          <w:szCs w:val="1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"/>
        <w:gridCol w:w="7369"/>
        <w:gridCol w:w="568"/>
        <w:gridCol w:w="850"/>
      </w:tblGrid>
      <w:tr w:rsidR="003C7AF9" w:rsidRPr="00E2620F" w14:paraId="2CD7EFB6" w14:textId="77777777" w:rsidTr="003C7AF9">
        <w:trPr>
          <w:cantSplit/>
          <w:trHeight w:val="25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6BA9" w14:textId="77777777" w:rsidR="003C7AF9" w:rsidRPr="00E2620F" w:rsidRDefault="003C7AF9" w:rsidP="005E5EC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793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652244" w14:textId="77777777" w:rsidR="003C7AF9" w:rsidRPr="00E2620F" w:rsidRDefault="003C7AF9" w:rsidP="003C7AF9">
            <w:pPr>
              <w:rPr>
                <w:color w:val="C0C0C0"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Kāpēc Jums</w:t>
            </w:r>
            <w:r w:rsidR="004E68A5" w:rsidRPr="00E2620F">
              <w:rPr>
                <w:b/>
                <w:sz w:val="20"/>
                <w:szCs w:val="20"/>
              </w:rPr>
              <w:t xml:space="preserve"> nav</w:t>
            </w:r>
            <w:r w:rsidRPr="00E2620F">
              <w:rPr>
                <w:b/>
                <w:sz w:val="20"/>
                <w:szCs w:val="20"/>
              </w:rPr>
              <w:t xml:space="preserve"> divu apavu pāru, kas ir labā stāvoklī un piemēroti ikdienas aktivitātēm?</w:t>
            </w:r>
          </w:p>
        </w:tc>
        <w:tc>
          <w:tcPr>
            <w:tcW w:w="850" w:type="dxa"/>
            <w:vAlign w:val="center"/>
            <w:hideMark/>
          </w:tcPr>
          <w:p w14:paraId="6EE04585" w14:textId="77777777" w:rsidR="003C7AF9" w:rsidRPr="00E2620F" w:rsidRDefault="003C7AF9" w:rsidP="005E5EC9">
            <w:pPr>
              <w:rPr>
                <w:color w:val="C0C0C0"/>
                <w:sz w:val="14"/>
                <w:szCs w:val="14"/>
              </w:rPr>
            </w:pPr>
            <w:r w:rsidRPr="00E2620F">
              <w:rPr>
                <w:color w:val="C0C0C0"/>
                <w:sz w:val="14"/>
                <w:szCs w:val="14"/>
              </w:rPr>
              <w:t>PD0</w:t>
            </w:r>
            <w:r w:rsidR="004E68A5" w:rsidRPr="00E2620F">
              <w:rPr>
                <w:color w:val="C0C0C0"/>
                <w:sz w:val="14"/>
                <w:szCs w:val="14"/>
              </w:rPr>
              <w:t>30</w:t>
            </w:r>
            <w:r w:rsidRPr="00E2620F">
              <w:rPr>
                <w:color w:val="C0C0C0"/>
                <w:sz w:val="14"/>
                <w:szCs w:val="14"/>
              </w:rPr>
              <w:t>_b</w:t>
            </w:r>
          </w:p>
        </w:tc>
      </w:tr>
      <w:tr w:rsidR="003C7AF9" w:rsidRPr="00E2620F" w14:paraId="590EAA29" w14:textId="77777777" w:rsidTr="003C7AF9">
        <w:trPr>
          <w:gridAfter w:val="1"/>
          <w:wAfter w:w="850" w:type="dxa"/>
          <w:cantSplit/>
        </w:trPr>
        <w:tc>
          <w:tcPr>
            <w:tcW w:w="4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13DE46" w14:textId="77777777" w:rsidR="003C7AF9" w:rsidRPr="00E2620F" w:rsidRDefault="003C7AF9" w:rsidP="005E5EC9">
            <w:pPr>
              <w:rPr>
                <w:b/>
                <w:i/>
              </w:rPr>
            </w:pPr>
          </w:p>
        </w:tc>
        <w:tc>
          <w:tcPr>
            <w:tcW w:w="7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43165E" w14:textId="77777777" w:rsidR="003C7AF9" w:rsidRPr="00E2620F" w:rsidRDefault="003C7AF9" w:rsidP="005E5EC9">
            <w:pPr>
              <w:spacing w:before="20" w:after="20"/>
              <w:ind w:left="2302" w:right="-108"/>
              <w:jc w:val="right"/>
              <w:rPr>
                <w:sz w:val="18"/>
              </w:rPr>
            </w:pPr>
            <w:r w:rsidRPr="00E2620F">
              <w:rPr>
                <w:sz w:val="18"/>
              </w:rPr>
              <w:t>Nevar atļauties……………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4BE0691" w14:textId="77777777" w:rsidR="003C7AF9" w:rsidRPr="00E2620F" w:rsidRDefault="003C7AF9" w:rsidP="005E5EC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</w:tc>
      </w:tr>
      <w:tr w:rsidR="003C7AF9" w:rsidRPr="00E2620F" w14:paraId="4DF2CD8A" w14:textId="77777777" w:rsidTr="003C7AF9">
        <w:trPr>
          <w:gridAfter w:val="1"/>
          <w:wAfter w:w="850" w:type="dxa"/>
          <w:cantSplit/>
        </w:trPr>
        <w:tc>
          <w:tcPr>
            <w:tcW w:w="4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A2DDA8" w14:textId="77777777" w:rsidR="003C7AF9" w:rsidRPr="00E2620F" w:rsidRDefault="003C7AF9" w:rsidP="005E5EC9">
            <w:pPr>
              <w:rPr>
                <w:b/>
                <w:i/>
              </w:rPr>
            </w:pPr>
          </w:p>
        </w:tc>
        <w:tc>
          <w:tcPr>
            <w:tcW w:w="7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1E4C0C" w14:textId="77777777" w:rsidR="003C7AF9" w:rsidRPr="00E2620F" w:rsidRDefault="003C7AF9" w:rsidP="005E5EC9">
            <w:pPr>
              <w:spacing w:before="80"/>
              <w:ind w:left="2302" w:right="-108"/>
              <w:jc w:val="right"/>
              <w:rPr>
                <w:sz w:val="18"/>
              </w:rPr>
            </w:pPr>
            <w:r w:rsidRPr="00E2620F">
              <w:rPr>
                <w:sz w:val="18"/>
              </w:rPr>
              <w:t>Cits iemesls.…………..….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85647" w14:textId="77777777" w:rsidR="003C7AF9" w:rsidRPr="00E2620F" w:rsidRDefault="003C7AF9" w:rsidP="005E5EC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</w:tr>
    </w:tbl>
    <w:p w14:paraId="76C408C3" w14:textId="77777777" w:rsidR="003C7AF9" w:rsidRPr="00E2620F" w:rsidRDefault="003C7AF9">
      <w:pPr>
        <w:pStyle w:val="BalloonText"/>
        <w:spacing w:before="60"/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"/>
        <w:gridCol w:w="5523"/>
        <w:gridCol w:w="1846"/>
        <w:gridCol w:w="568"/>
        <w:gridCol w:w="1134"/>
      </w:tblGrid>
      <w:tr w:rsidR="004E68A5" w:rsidRPr="00E2620F" w14:paraId="74419B23" w14:textId="77777777" w:rsidTr="005E5EC9">
        <w:trPr>
          <w:cantSplit/>
          <w:trHeight w:val="255"/>
        </w:trPr>
        <w:tc>
          <w:tcPr>
            <w:tcW w:w="427" w:type="dxa"/>
            <w:vAlign w:val="center"/>
          </w:tcPr>
          <w:p w14:paraId="599114AE" w14:textId="77777777" w:rsidR="004E68A5" w:rsidRPr="00E2620F" w:rsidRDefault="004E68A5" w:rsidP="005E5EC9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91</w:t>
            </w:r>
          </w:p>
        </w:tc>
        <w:tc>
          <w:tcPr>
            <w:tcW w:w="7937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DD32A28" w14:textId="77777777" w:rsidR="004E68A5" w:rsidRPr="00E2620F" w:rsidRDefault="004E68A5" w:rsidP="004E68A5">
            <w:pPr>
              <w:jc w:val="both"/>
              <w:rPr>
                <w:b/>
                <w:color w:val="C0C0C0"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Vai Jūs varat nomainīt novalkātās drēbes pret jaunām (nevis lietotām)?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51D4C" w14:textId="77777777" w:rsidR="004E68A5" w:rsidRPr="00E2620F" w:rsidRDefault="004E68A5" w:rsidP="005E5EC9">
            <w:pPr>
              <w:jc w:val="center"/>
              <w:rPr>
                <w:color w:val="C0C0C0"/>
                <w:sz w:val="14"/>
                <w:szCs w:val="14"/>
              </w:rPr>
            </w:pPr>
            <w:r w:rsidRPr="00E2620F">
              <w:rPr>
                <w:color w:val="C0C0C0"/>
                <w:sz w:val="14"/>
                <w:szCs w:val="14"/>
              </w:rPr>
              <w:t>PD020_a</w:t>
            </w:r>
          </w:p>
        </w:tc>
      </w:tr>
      <w:tr w:rsidR="004E68A5" w:rsidRPr="00E2620F" w14:paraId="7675FA23" w14:textId="77777777" w:rsidTr="005E5EC9">
        <w:trPr>
          <w:gridBefore w:val="2"/>
          <w:wBefore w:w="5950" w:type="dxa"/>
        </w:trPr>
        <w:tc>
          <w:tcPr>
            <w:tcW w:w="1846" w:type="dxa"/>
            <w:tcBorders>
              <w:top w:val="nil"/>
              <w:left w:val="nil"/>
              <w:bottom w:val="nil"/>
            </w:tcBorders>
          </w:tcPr>
          <w:p w14:paraId="13E98634" w14:textId="77777777" w:rsidR="004E68A5" w:rsidRPr="00E2620F" w:rsidRDefault="004E68A5" w:rsidP="005E5EC9">
            <w:pPr>
              <w:spacing w:before="20"/>
              <w:ind w:left="459" w:right="-108"/>
              <w:rPr>
                <w:sz w:val="18"/>
                <w:szCs w:val="20"/>
              </w:rPr>
            </w:pPr>
            <w:r w:rsidRPr="00E2620F">
              <w:rPr>
                <w:sz w:val="18"/>
                <w:szCs w:val="20"/>
              </w:rPr>
              <w:t>JĀ………….…..</w:t>
            </w:r>
          </w:p>
          <w:p w14:paraId="00CE2F5E" w14:textId="77777777" w:rsidR="004E68A5" w:rsidRPr="00E2620F" w:rsidRDefault="004E68A5" w:rsidP="005E5EC9">
            <w:pPr>
              <w:spacing w:before="80"/>
              <w:ind w:left="459" w:right="-108"/>
              <w:rPr>
                <w:sz w:val="18"/>
                <w:szCs w:val="20"/>
              </w:rPr>
            </w:pPr>
            <w:r w:rsidRPr="00E2620F">
              <w:rPr>
                <w:sz w:val="18"/>
                <w:szCs w:val="20"/>
              </w:rPr>
              <w:t>NĒ………….….</w:t>
            </w:r>
          </w:p>
        </w:tc>
        <w:tc>
          <w:tcPr>
            <w:tcW w:w="568" w:type="dxa"/>
          </w:tcPr>
          <w:p w14:paraId="00FBDEA7" w14:textId="77777777" w:rsidR="004E68A5" w:rsidRPr="00E2620F" w:rsidRDefault="004E68A5" w:rsidP="005E5EC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5999544E" w14:textId="77777777" w:rsidR="004E68A5" w:rsidRPr="00E2620F" w:rsidRDefault="004E68A5" w:rsidP="005E5EC9">
            <w:pPr>
              <w:spacing w:before="4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441D0B" w14:textId="77777777" w:rsidR="004E68A5" w:rsidRPr="00E2620F" w:rsidRDefault="004E68A5" w:rsidP="005E5EC9">
            <w:pPr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sym w:font="Symbol" w:char="F0AE"/>
            </w:r>
            <w:r w:rsidRPr="00E2620F">
              <w:rPr>
                <w:b/>
                <w:sz w:val="20"/>
                <w:szCs w:val="20"/>
              </w:rPr>
              <w:t xml:space="preserve"> 93</w:t>
            </w:r>
          </w:p>
          <w:p w14:paraId="521B2562" w14:textId="77777777" w:rsidR="004E68A5" w:rsidRPr="00E2620F" w:rsidRDefault="004E68A5" w:rsidP="005E5EC9">
            <w:pPr>
              <w:spacing w:before="40"/>
              <w:rPr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sym w:font="Symbol" w:char="F0AE"/>
            </w:r>
            <w:r w:rsidRPr="00E2620F">
              <w:rPr>
                <w:b/>
                <w:sz w:val="20"/>
                <w:szCs w:val="20"/>
              </w:rPr>
              <w:t xml:space="preserve"> 92</w:t>
            </w:r>
          </w:p>
        </w:tc>
      </w:tr>
    </w:tbl>
    <w:p w14:paraId="270A133E" w14:textId="77777777" w:rsidR="004E68A5" w:rsidRPr="00E2620F" w:rsidRDefault="004E68A5">
      <w:pPr>
        <w:pStyle w:val="BalloonText"/>
        <w:spacing w:before="60"/>
        <w:rPr>
          <w:rFonts w:ascii="Times New Roman" w:hAnsi="Times New Roman" w:cs="Times New Roman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"/>
        <w:gridCol w:w="7369"/>
        <w:gridCol w:w="568"/>
        <w:gridCol w:w="850"/>
      </w:tblGrid>
      <w:tr w:rsidR="004E68A5" w:rsidRPr="00E2620F" w14:paraId="7B4D6078" w14:textId="77777777" w:rsidTr="005E5EC9">
        <w:trPr>
          <w:cantSplit/>
          <w:trHeight w:val="25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F52F" w14:textId="77777777" w:rsidR="004E68A5" w:rsidRPr="00E2620F" w:rsidRDefault="004E68A5" w:rsidP="005E5EC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793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1AE6BC" w14:textId="77777777" w:rsidR="004E68A5" w:rsidRPr="00E2620F" w:rsidRDefault="004E68A5" w:rsidP="004E68A5">
            <w:pPr>
              <w:rPr>
                <w:color w:val="C0C0C0"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 xml:space="preserve">Kāpēc Jūs nevarat nomainīt novalkātās drēbes pret jaunām (nevis lietotām)? </w:t>
            </w:r>
          </w:p>
        </w:tc>
        <w:tc>
          <w:tcPr>
            <w:tcW w:w="850" w:type="dxa"/>
            <w:vAlign w:val="center"/>
            <w:hideMark/>
          </w:tcPr>
          <w:p w14:paraId="2F12B242" w14:textId="77777777" w:rsidR="004E68A5" w:rsidRPr="00E2620F" w:rsidRDefault="004E68A5" w:rsidP="005E5EC9">
            <w:pPr>
              <w:rPr>
                <w:color w:val="C0C0C0"/>
                <w:sz w:val="14"/>
                <w:szCs w:val="14"/>
              </w:rPr>
            </w:pPr>
            <w:r w:rsidRPr="00E2620F">
              <w:rPr>
                <w:color w:val="C0C0C0"/>
                <w:sz w:val="14"/>
                <w:szCs w:val="14"/>
              </w:rPr>
              <w:t>PD020_b</w:t>
            </w:r>
          </w:p>
        </w:tc>
      </w:tr>
      <w:tr w:rsidR="004E68A5" w:rsidRPr="00E2620F" w14:paraId="6058B52A" w14:textId="77777777" w:rsidTr="005E5EC9">
        <w:trPr>
          <w:gridAfter w:val="1"/>
          <w:wAfter w:w="850" w:type="dxa"/>
          <w:cantSplit/>
        </w:trPr>
        <w:tc>
          <w:tcPr>
            <w:tcW w:w="4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7ADB45" w14:textId="77777777" w:rsidR="004E68A5" w:rsidRPr="00E2620F" w:rsidRDefault="004E68A5" w:rsidP="005E5EC9">
            <w:pPr>
              <w:rPr>
                <w:b/>
                <w:i/>
              </w:rPr>
            </w:pPr>
          </w:p>
        </w:tc>
        <w:tc>
          <w:tcPr>
            <w:tcW w:w="7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3AD3B0" w14:textId="77777777" w:rsidR="004E68A5" w:rsidRPr="00E2620F" w:rsidRDefault="004E68A5" w:rsidP="005E5EC9">
            <w:pPr>
              <w:spacing w:before="20" w:after="20"/>
              <w:ind w:left="2302" w:right="-108"/>
              <w:jc w:val="right"/>
              <w:rPr>
                <w:sz w:val="18"/>
              </w:rPr>
            </w:pPr>
            <w:r w:rsidRPr="00E2620F">
              <w:rPr>
                <w:sz w:val="18"/>
              </w:rPr>
              <w:t>Nevar atļauties……………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D7D6CF" w14:textId="77777777" w:rsidR="004E68A5" w:rsidRPr="00E2620F" w:rsidRDefault="004E68A5" w:rsidP="005E5EC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</w:tc>
      </w:tr>
      <w:tr w:rsidR="004E68A5" w:rsidRPr="00E2620F" w14:paraId="5C6A6ED4" w14:textId="77777777" w:rsidTr="005E5EC9">
        <w:trPr>
          <w:gridAfter w:val="1"/>
          <w:wAfter w:w="850" w:type="dxa"/>
          <w:cantSplit/>
        </w:trPr>
        <w:tc>
          <w:tcPr>
            <w:tcW w:w="4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2AF0A9" w14:textId="77777777" w:rsidR="004E68A5" w:rsidRPr="00E2620F" w:rsidRDefault="004E68A5" w:rsidP="005E5EC9">
            <w:pPr>
              <w:rPr>
                <w:b/>
                <w:i/>
              </w:rPr>
            </w:pPr>
          </w:p>
        </w:tc>
        <w:tc>
          <w:tcPr>
            <w:tcW w:w="7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5F6C84" w14:textId="77777777" w:rsidR="004E68A5" w:rsidRPr="00E2620F" w:rsidRDefault="004E68A5" w:rsidP="005E5EC9">
            <w:pPr>
              <w:spacing w:before="80"/>
              <w:ind w:left="2302" w:right="-108"/>
              <w:jc w:val="right"/>
              <w:rPr>
                <w:sz w:val="18"/>
              </w:rPr>
            </w:pPr>
            <w:r w:rsidRPr="00E2620F">
              <w:rPr>
                <w:sz w:val="18"/>
              </w:rPr>
              <w:t>Cits iemesls.…………..….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2FE15" w14:textId="77777777" w:rsidR="004E68A5" w:rsidRPr="00E2620F" w:rsidRDefault="004E68A5" w:rsidP="005E5EC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</w:tr>
    </w:tbl>
    <w:p w14:paraId="7A2A96F3" w14:textId="77777777" w:rsidR="004E68A5" w:rsidRPr="00E2620F" w:rsidRDefault="004E68A5">
      <w:pPr>
        <w:pStyle w:val="BalloonText"/>
        <w:spacing w:before="6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938"/>
        <w:gridCol w:w="708"/>
      </w:tblGrid>
      <w:tr w:rsidR="00E36A60" w:rsidRPr="00E2620F" w14:paraId="2600549B" w14:textId="77777777" w:rsidTr="00215DA9">
        <w:trPr>
          <w:cantSplit/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E39C" w14:textId="77777777" w:rsidR="00E36A60" w:rsidRPr="00E2620F" w:rsidRDefault="00E36A60" w:rsidP="00215DA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9</w:t>
            </w:r>
            <w:r w:rsidR="004E68A5" w:rsidRPr="00E262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741B0EA" w14:textId="77777777" w:rsidR="00E36A60" w:rsidRPr="00E2620F" w:rsidRDefault="003C7AF9" w:rsidP="003C7AF9">
            <w:pPr>
              <w:rPr>
                <w:color w:val="C0C0C0"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Vai J</w:t>
            </w:r>
            <w:r w:rsidR="0083300C">
              <w:rPr>
                <w:b/>
                <w:sz w:val="20"/>
                <w:szCs w:val="20"/>
              </w:rPr>
              <w:t>ums ir</w:t>
            </w:r>
            <w:r w:rsidR="00E36A60" w:rsidRPr="00E2620F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CC14C" w14:textId="77777777" w:rsidR="00E36A60" w:rsidRPr="00E2620F" w:rsidRDefault="00E36A60" w:rsidP="00215DA9">
            <w:pPr>
              <w:rPr>
                <w:color w:val="C0C0C0"/>
                <w:sz w:val="16"/>
              </w:rPr>
            </w:pPr>
          </w:p>
        </w:tc>
      </w:tr>
    </w:tbl>
    <w:p w14:paraId="75BA8989" w14:textId="77777777" w:rsidR="00E36A60" w:rsidRDefault="00E36A60" w:rsidP="00E36A60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567"/>
        <w:gridCol w:w="425"/>
        <w:gridCol w:w="1843"/>
        <w:gridCol w:w="567"/>
        <w:gridCol w:w="1559"/>
      </w:tblGrid>
      <w:tr w:rsidR="0083300C" w:rsidRPr="00E2620F" w14:paraId="15E3ACAD" w14:textId="77777777" w:rsidTr="000102AC">
        <w:trPr>
          <w:gridAfter w:val="2"/>
          <w:wAfter w:w="2126" w:type="dxa"/>
          <w:cantSplit/>
          <w:trHeight w:val="284"/>
        </w:trPr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3B34B3" w14:textId="77777777" w:rsidR="0083300C" w:rsidRPr="00E2620F" w:rsidRDefault="0083300C" w:rsidP="000102AC">
            <w:pPr>
              <w:rPr>
                <w:b/>
                <w:sz w:val="18"/>
              </w:rPr>
            </w:pPr>
            <w:r>
              <w:rPr>
                <w:b/>
                <w:sz w:val="22"/>
              </w:rPr>
              <w:t xml:space="preserve">              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61681B" w14:textId="77777777" w:rsidR="0083300C" w:rsidRPr="00E2620F" w:rsidRDefault="0083300C" w:rsidP="000102AC">
            <w:pPr>
              <w:jc w:val="center"/>
              <w:rPr>
                <w:b/>
                <w:i/>
                <w:sz w:val="18"/>
              </w:rPr>
            </w:pPr>
            <w:r w:rsidRPr="00E2620F">
              <w:rPr>
                <w:i/>
                <w:color w:val="000000"/>
                <w:sz w:val="18"/>
              </w:rPr>
              <w:t>2. Kāpēc to nedarāt?</w:t>
            </w:r>
          </w:p>
        </w:tc>
      </w:tr>
      <w:tr w:rsidR="0083300C" w:rsidRPr="00E2620F" w14:paraId="33E2B1CB" w14:textId="77777777" w:rsidTr="000102AC">
        <w:trPr>
          <w:cantSplit/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42CA8" w14:textId="77777777" w:rsidR="0083300C" w:rsidRPr="00922158" w:rsidRDefault="0083300C" w:rsidP="000102AC">
            <w:pPr>
              <w:rPr>
                <w:b/>
                <w:sz w:val="20"/>
                <w:szCs w:val="20"/>
              </w:rPr>
            </w:pPr>
            <w:r w:rsidRPr="00922158">
              <w:rPr>
                <w:b/>
                <w:sz w:val="20"/>
                <w:szCs w:val="20"/>
              </w:rPr>
              <w:t>iespēja regulāri piedalīties atpūtas aktivitātēs ārpus mājām (kas ir saistītas ar naudas izmaksām)?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11A1" w14:textId="77777777" w:rsidR="0083300C" w:rsidRPr="00E2620F" w:rsidRDefault="0083300C" w:rsidP="000102AC">
            <w:pPr>
              <w:pStyle w:val="BodyTextIndent"/>
              <w:spacing w:before="80"/>
              <w:ind w:left="91" w:right="-108"/>
              <w:rPr>
                <w:sz w:val="18"/>
                <w:lang w:val="lv-LV"/>
              </w:rPr>
            </w:pPr>
            <w:r w:rsidRPr="00E2620F">
              <w:rPr>
                <w:sz w:val="18"/>
                <w:lang w:val="lv-LV"/>
              </w:rPr>
              <w:t>JĀ……….</w:t>
            </w:r>
          </w:p>
          <w:p w14:paraId="603B3D34" w14:textId="77777777" w:rsidR="0083300C" w:rsidRPr="00E2620F" w:rsidRDefault="0083300C" w:rsidP="000102AC">
            <w:pPr>
              <w:pStyle w:val="BodyTextIndent"/>
              <w:spacing w:before="120"/>
              <w:ind w:left="91" w:right="-108"/>
              <w:rPr>
                <w:sz w:val="18"/>
                <w:lang w:val="lv-LV"/>
              </w:rPr>
            </w:pPr>
            <w:r w:rsidRPr="00E2620F">
              <w:rPr>
                <w:sz w:val="18"/>
                <w:lang w:val="lv-LV"/>
              </w:rPr>
              <w:t>NĒ………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ED6C" w14:textId="77777777" w:rsidR="0083300C" w:rsidRPr="00E2620F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544C39E6" w14:textId="77777777" w:rsidR="0083300C" w:rsidRPr="00E2620F" w:rsidRDefault="0083300C" w:rsidP="000102AC">
            <w:pPr>
              <w:spacing w:before="80"/>
              <w:jc w:val="center"/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B561B74" w14:textId="77777777" w:rsidR="0083300C" w:rsidRPr="00E2620F" w:rsidRDefault="0083300C" w:rsidP="000102AC">
            <w:pPr>
              <w:spacing w:before="360"/>
              <w:rPr>
                <w:sz w:val="18"/>
              </w:rPr>
            </w:pPr>
            <w:r w:rsidRPr="00E2620F">
              <w:rPr>
                <w:b/>
              </w:rPr>
              <w:sym w:font="Symbol" w:char="F0AE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67DE07" w14:textId="77777777" w:rsidR="0083300C" w:rsidRPr="00E2620F" w:rsidRDefault="0083300C" w:rsidP="000102AC">
            <w:pPr>
              <w:spacing w:before="400"/>
              <w:ind w:right="-170"/>
              <w:rPr>
                <w:sz w:val="18"/>
              </w:rPr>
            </w:pPr>
            <w:r w:rsidRPr="00E2620F">
              <w:rPr>
                <w:sz w:val="18"/>
              </w:rPr>
              <w:t>Nevar atļauties.……….</w:t>
            </w:r>
          </w:p>
          <w:p w14:paraId="08BD5E74" w14:textId="77777777" w:rsidR="0083300C" w:rsidRPr="00E2620F" w:rsidRDefault="0083300C" w:rsidP="000102AC">
            <w:pPr>
              <w:spacing w:before="80"/>
              <w:ind w:right="-170"/>
              <w:rPr>
                <w:sz w:val="18"/>
              </w:rPr>
            </w:pPr>
            <w:r w:rsidRPr="00E2620F">
              <w:rPr>
                <w:sz w:val="18"/>
              </w:rPr>
              <w:t>Cits iemesls…………..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D4C8D" w14:textId="77777777" w:rsidR="0083300C" w:rsidRPr="00E2620F" w:rsidRDefault="0083300C" w:rsidP="000102AC">
            <w:pPr>
              <w:spacing w:before="40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3BCE9C58" w14:textId="77777777" w:rsidR="0083300C" w:rsidRPr="00E2620F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0B955" w14:textId="77777777" w:rsidR="0083300C" w:rsidRPr="007B7523" w:rsidRDefault="0083300C" w:rsidP="000102AC">
            <w:pPr>
              <w:rPr>
                <w:color w:val="808080"/>
                <w:sz w:val="14"/>
                <w:szCs w:val="14"/>
              </w:rPr>
            </w:pPr>
            <w:r w:rsidRPr="007B7523">
              <w:rPr>
                <w:color w:val="808080"/>
                <w:sz w:val="14"/>
                <w:szCs w:val="14"/>
              </w:rPr>
              <w:t>PD060</w:t>
            </w:r>
          </w:p>
        </w:tc>
      </w:tr>
      <w:tr w:rsidR="0083300C" w:rsidRPr="00E2620F" w14:paraId="1AD74E60" w14:textId="77777777" w:rsidTr="000102AC">
        <w:trPr>
          <w:cantSplit/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B9044" w14:textId="77777777" w:rsidR="0083300C" w:rsidRDefault="0083300C" w:rsidP="000102AC">
            <w:pPr>
              <w:rPr>
                <w:b/>
                <w:sz w:val="20"/>
                <w:szCs w:val="20"/>
              </w:rPr>
            </w:pPr>
            <w:r w:rsidRPr="00922158">
              <w:rPr>
                <w:b/>
                <w:sz w:val="20"/>
                <w:szCs w:val="20"/>
              </w:rPr>
              <w:t>iespēja vismaz reizi mēnesī satikties ar draugiem/ģimeni (radiem) uz kopīgu maltīti vai glāzi dzēriena (mājās, kafejnīcā, restorānā u.tml.)?</w:t>
            </w:r>
          </w:p>
          <w:p w14:paraId="0E6A4890" w14:textId="77777777" w:rsidR="0083300C" w:rsidRPr="00922158" w:rsidRDefault="0083300C" w:rsidP="000102AC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735" w14:textId="77777777" w:rsidR="0083300C" w:rsidRPr="00E2620F" w:rsidRDefault="0083300C" w:rsidP="000102AC">
            <w:pPr>
              <w:pStyle w:val="BodyTextIndent"/>
              <w:spacing w:before="80"/>
              <w:ind w:left="91" w:right="-108"/>
              <w:rPr>
                <w:sz w:val="18"/>
                <w:lang w:val="lv-LV"/>
              </w:rPr>
            </w:pPr>
            <w:r w:rsidRPr="00E2620F">
              <w:rPr>
                <w:sz w:val="18"/>
                <w:lang w:val="lv-LV"/>
              </w:rPr>
              <w:t>JĀ……….</w:t>
            </w:r>
          </w:p>
          <w:p w14:paraId="0EDFFD41" w14:textId="77777777" w:rsidR="0083300C" w:rsidRPr="00E2620F" w:rsidRDefault="0083300C" w:rsidP="000102AC">
            <w:pPr>
              <w:pStyle w:val="BodyTextIndent"/>
              <w:spacing w:before="120"/>
              <w:ind w:left="91" w:right="-108"/>
              <w:rPr>
                <w:sz w:val="18"/>
                <w:lang w:val="lv-LV"/>
              </w:rPr>
            </w:pPr>
            <w:r w:rsidRPr="00E2620F">
              <w:rPr>
                <w:sz w:val="18"/>
                <w:lang w:val="lv-LV"/>
              </w:rPr>
              <w:t>NĒ………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67A7" w14:textId="77777777" w:rsidR="0083300C" w:rsidRPr="00E2620F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17AC3E9F" w14:textId="77777777" w:rsidR="0083300C" w:rsidRPr="00E2620F" w:rsidRDefault="0083300C" w:rsidP="000102AC">
            <w:pPr>
              <w:spacing w:before="100"/>
              <w:jc w:val="center"/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EB2224" w14:textId="77777777" w:rsidR="0083300C" w:rsidRPr="00E2620F" w:rsidRDefault="0083300C" w:rsidP="000102AC">
            <w:pPr>
              <w:spacing w:before="360"/>
              <w:rPr>
                <w:sz w:val="18"/>
              </w:rPr>
            </w:pPr>
            <w:r w:rsidRPr="00E2620F">
              <w:rPr>
                <w:b/>
              </w:rPr>
              <w:sym w:font="Symbol" w:char="F0AE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889AABF" w14:textId="77777777" w:rsidR="0083300C" w:rsidRPr="00E2620F" w:rsidRDefault="0083300C" w:rsidP="000102AC">
            <w:pPr>
              <w:spacing w:before="400"/>
              <w:ind w:right="-170"/>
              <w:rPr>
                <w:sz w:val="18"/>
              </w:rPr>
            </w:pPr>
            <w:r w:rsidRPr="00E2620F">
              <w:rPr>
                <w:sz w:val="18"/>
              </w:rPr>
              <w:t>Nevar atļauties….…….</w:t>
            </w:r>
          </w:p>
          <w:p w14:paraId="04686244" w14:textId="77777777" w:rsidR="0083300C" w:rsidRPr="00E2620F" w:rsidRDefault="0083300C" w:rsidP="000102AC">
            <w:pPr>
              <w:spacing w:before="80"/>
              <w:ind w:right="-170"/>
              <w:rPr>
                <w:sz w:val="18"/>
              </w:rPr>
            </w:pPr>
            <w:r w:rsidRPr="00E2620F">
              <w:rPr>
                <w:sz w:val="18"/>
              </w:rPr>
              <w:t>Cits iemesls…………..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E8E5D" w14:textId="77777777" w:rsidR="0083300C" w:rsidRPr="00E2620F" w:rsidRDefault="0083300C" w:rsidP="000102AC">
            <w:pPr>
              <w:spacing w:before="40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7EF86072" w14:textId="77777777" w:rsidR="0083300C" w:rsidRPr="00E2620F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8ED60" w14:textId="77777777" w:rsidR="0083300C" w:rsidRPr="007B7523" w:rsidRDefault="0083300C" w:rsidP="000102AC">
            <w:pPr>
              <w:rPr>
                <w:color w:val="808080"/>
                <w:sz w:val="14"/>
                <w:szCs w:val="14"/>
              </w:rPr>
            </w:pPr>
            <w:r w:rsidRPr="007B7523">
              <w:rPr>
                <w:color w:val="808080"/>
                <w:sz w:val="14"/>
                <w:szCs w:val="14"/>
              </w:rPr>
              <w:t>PD050</w:t>
            </w:r>
          </w:p>
        </w:tc>
      </w:tr>
      <w:tr w:rsidR="0083300C" w:rsidRPr="00E2620F" w14:paraId="1D209015" w14:textId="77777777" w:rsidTr="000102AC">
        <w:trPr>
          <w:cantSplit/>
          <w:trHeight w:val="2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66BD3" w14:textId="77777777" w:rsidR="0083300C" w:rsidRPr="00922158" w:rsidRDefault="0083300C" w:rsidP="000102AC">
            <w:pPr>
              <w:rPr>
                <w:b/>
                <w:color w:val="000000"/>
                <w:sz w:val="20"/>
                <w:szCs w:val="20"/>
              </w:rPr>
            </w:pPr>
            <w:r w:rsidRPr="00922158">
              <w:rPr>
                <w:rFonts w:cs="Helv"/>
                <w:b/>
                <w:color w:val="000000"/>
                <w:sz w:val="20"/>
                <w:szCs w:val="20"/>
              </w:rPr>
              <w:t xml:space="preserve">ir iespēja </w:t>
            </w:r>
            <w:r>
              <w:rPr>
                <w:rFonts w:cs="Helv"/>
                <w:b/>
                <w:color w:val="000000"/>
                <w:sz w:val="20"/>
                <w:szCs w:val="20"/>
              </w:rPr>
              <w:t xml:space="preserve">gandrīz </w:t>
            </w:r>
            <w:r w:rsidRPr="00922158">
              <w:rPr>
                <w:rFonts w:cs="Helv"/>
                <w:b/>
                <w:color w:val="000000"/>
                <w:sz w:val="20"/>
                <w:szCs w:val="20"/>
              </w:rPr>
              <w:t xml:space="preserve">katru nedēļu nelielu naudas summu tērēt tikai sev, ne ar vienu nesaskaņojot tēriņus?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6B46" w14:textId="77777777" w:rsidR="0083300C" w:rsidRPr="00E2620F" w:rsidRDefault="0083300C" w:rsidP="000102AC">
            <w:pPr>
              <w:pStyle w:val="BodyTextIndent"/>
              <w:spacing w:before="80"/>
              <w:ind w:left="91" w:right="-108"/>
              <w:rPr>
                <w:sz w:val="18"/>
                <w:lang w:val="lv-LV"/>
              </w:rPr>
            </w:pPr>
            <w:r w:rsidRPr="00E2620F">
              <w:rPr>
                <w:sz w:val="18"/>
                <w:lang w:val="lv-LV"/>
              </w:rPr>
              <w:t>JĀ……….</w:t>
            </w:r>
          </w:p>
          <w:p w14:paraId="0DF72C4E" w14:textId="77777777" w:rsidR="0083300C" w:rsidRPr="00E2620F" w:rsidRDefault="0083300C" w:rsidP="000102AC">
            <w:pPr>
              <w:pStyle w:val="BodyTextIndent"/>
              <w:spacing w:before="120"/>
              <w:ind w:left="91" w:right="-108"/>
              <w:rPr>
                <w:sz w:val="18"/>
                <w:lang w:val="lv-LV"/>
              </w:rPr>
            </w:pPr>
            <w:r w:rsidRPr="00E2620F">
              <w:rPr>
                <w:sz w:val="18"/>
                <w:lang w:val="lv-LV"/>
              </w:rPr>
              <w:t>NĒ………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77F0" w14:textId="77777777" w:rsidR="0083300C" w:rsidRPr="00E2620F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5BE51697" w14:textId="77777777" w:rsidR="0083300C" w:rsidRPr="00E2620F" w:rsidRDefault="0083300C" w:rsidP="000102AC">
            <w:pPr>
              <w:spacing w:before="100"/>
              <w:jc w:val="center"/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A087FA" w14:textId="77777777" w:rsidR="0083300C" w:rsidRPr="00E2620F" w:rsidRDefault="0083300C" w:rsidP="000102AC">
            <w:pPr>
              <w:spacing w:before="360"/>
              <w:rPr>
                <w:sz w:val="18"/>
              </w:rPr>
            </w:pPr>
            <w:r w:rsidRPr="00E2620F">
              <w:rPr>
                <w:b/>
              </w:rPr>
              <w:sym w:font="Symbol" w:char="F0AE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D7BF3" w14:textId="77777777" w:rsidR="0083300C" w:rsidRPr="00E2620F" w:rsidRDefault="0083300C" w:rsidP="000102AC">
            <w:pPr>
              <w:spacing w:before="400"/>
              <w:ind w:right="-170"/>
              <w:rPr>
                <w:sz w:val="18"/>
              </w:rPr>
            </w:pPr>
            <w:r w:rsidRPr="00E2620F">
              <w:rPr>
                <w:sz w:val="18"/>
              </w:rPr>
              <w:t>Nevar atļauties..……….</w:t>
            </w:r>
          </w:p>
          <w:p w14:paraId="21D91C7B" w14:textId="77777777" w:rsidR="0083300C" w:rsidRPr="00E2620F" w:rsidRDefault="0083300C" w:rsidP="000102AC">
            <w:pPr>
              <w:spacing w:before="80"/>
              <w:ind w:right="-170"/>
              <w:rPr>
                <w:sz w:val="18"/>
              </w:rPr>
            </w:pPr>
            <w:r w:rsidRPr="00E2620F">
              <w:rPr>
                <w:sz w:val="18"/>
              </w:rPr>
              <w:t>Cits iemesls….………..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65042" w14:textId="77777777" w:rsidR="0083300C" w:rsidRPr="00E2620F" w:rsidRDefault="0083300C" w:rsidP="000102AC">
            <w:pPr>
              <w:spacing w:before="40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55E1C8F2" w14:textId="77777777" w:rsidR="0083300C" w:rsidRPr="00E2620F" w:rsidRDefault="0083300C" w:rsidP="000102AC">
            <w:pPr>
              <w:spacing w:before="8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6C501" w14:textId="77777777" w:rsidR="0083300C" w:rsidRPr="007B7523" w:rsidRDefault="0083300C" w:rsidP="000102AC">
            <w:pPr>
              <w:rPr>
                <w:color w:val="808080"/>
                <w:sz w:val="14"/>
                <w:szCs w:val="14"/>
              </w:rPr>
            </w:pPr>
            <w:r w:rsidRPr="007B7523">
              <w:rPr>
                <w:color w:val="808080"/>
                <w:sz w:val="14"/>
                <w:szCs w:val="14"/>
              </w:rPr>
              <w:t>PD070</w:t>
            </w:r>
          </w:p>
        </w:tc>
      </w:tr>
    </w:tbl>
    <w:p w14:paraId="05442B82" w14:textId="77777777" w:rsidR="0083300C" w:rsidRPr="00E2620F" w:rsidRDefault="0083300C" w:rsidP="00AB0C8A">
      <w:pPr>
        <w:spacing w:before="1080"/>
        <w:rPr>
          <w:sz w:val="16"/>
          <w:szCs w:val="16"/>
        </w:rPr>
      </w:pPr>
    </w:p>
    <w:p w14:paraId="2345BE58" w14:textId="77777777" w:rsidR="00E36A60" w:rsidRPr="00E2620F" w:rsidRDefault="00E36A60" w:rsidP="00E82995">
      <w:pPr>
        <w:pStyle w:val="CommentText"/>
        <w:spacing w:before="120"/>
        <w:rPr>
          <w:rFonts w:ascii="Arial" w:hAnsi="Arial"/>
          <w:sz w:val="10"/>
          <w:szCs w:val="1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527"/>
        <w:gridCol w:w="1843"/>
        <w:gridCol w:w="568"/>
        <w:gridCol w:w="1134"/>
      </w:tblGrid>
      <w:tr w:rsidR="00E36A60" w:rsidRPr="00E2620F" w14:paraId="23C83402" w14:textId="77777777" w:rsidTr="00215DA9">
        <w:trPr>
          <w:cantSplit/>
          <w:trHeight w:val="255"/>
        </w:trPr>
        <w:tc>
          <w:tcPr>
            <w:tcW w:w="426" w:type="dxa"/>
            <w:vAlign w:val="center"/>
          </w:tcPr>
          <w:p w14:paraId="45A3FE93" w14:textId="77777777" w:rsidR="00E36A60" w:rsidRPr="00E2620F" w:rsidRDefault="004E68A5" w:rsidP="00215DA9">
            <w:pPr>
              <w:ind w:left="-108" w:right="-109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94</w:t>
            </w:r>
          </w:p>
        </w:tc>
        <w:tc>
          <w:tcPr>
            <w:tcW w:w="793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3F6A279E" w14:textId="77777777" w:rsidR="00E36A60" w:rsidRPr="00E2620F" w:rsidRDefault="004E68A5" w:rsidP="004E68A5">
            <w:pPr>
              <w:jc w:val="both"/>
              <w:rPr>
                <w:b/>
                <w:color w:val="C0C0C0"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 xml:space="preserve">Vai Jums </w:t>
            </w:r>
            <w:r w:rsidR="00D23259">
              <w:rPr>
                <w:b/>
                <w:sz w:val="20"/>
                <w:szCs w:val="20"/>
              </w:rPr>
              <w:t xml:space="preserve">savā mājoklī </w:t>
            </w:r>
            <w:r w:rsidRPr="00E2620F">
              <w:rPr>
                <w:b/>
                <w:sz w:val="20"/>
                <w:szCs w:val="20"/>
              </w:rPr>
              <w:t>ir pieeja internetam privātai lietošanai, kad tas ir nepieciešams?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EA68C" w14:textId="77777777" w:rsidR="00E36A60" w:rsidRPr="00E2620F" w:rsidRDefault="00E36A60" w:rsidP="00215DA9">
            <w:pPr>
              <w:jc w:val="center"/>
              <w:rPr>
                <w:color w:val="C0C0C0"/>
                <w:sz w:val="14"/>
                <w:szCs w:val="14"/>
              </w:rPr>
            </w:pPr>
            <w:r w:rsidRPr="00E2620F">
              <w:rPr>
                <w:color w:val="C0C0C0"/>
                <w:sz w:val="14"/>
                <w:szCs w:val="14"/>
              </w:rPr>
              <w:t>PD080_a</w:t>
            </w:r>
          </w:p>
        </w:tc>
      </w:tr>
      <w:tr w:rsidR="00E36A60" w:rsidRPr="00E2620F" w14:paraId="4BB54C53" w14:textId="77777777" w:rsidTr="00215DA9">
        <w:trPr>
          <w:gridBefore w:val="2"/>
          <w:wBefore w:w="5953" w:type="dxa"/>
        </w:trPr>
        <w:tc>
          <w:tcPr>
            <w:tcW w:w="1843" w:type="dxa"/>
            <w:tcBorders>
              <w:top w:val="nil"/>
              <w:left w:val="nil"/>
              <w:bottom w:val="nil"/>
            </w:tcBorders>
          </w:tcPr>
          <w:p w14:paraId="528000D3" w14:textId="77777777" w:rsidR="00E36A60" w:rsidRPr="00E2620F" w:rsidRDefault="00E36A60" w:rsidP="00215DA9">
            <w:pPr>
              <w:spacing w:before="20"/>
              <w:ind w:left="459" w:right="-108"/>
              <w:rPr>
                <w:sz w:val="18"/>
                <w:szCs w:val="20"/>
              </w:rPr>
            </w:pPr>
            <w:r w:rsidRPr="00E2620F">
              <w:rPr>
                <w:sz w:val="18"/>
                <w:szCs w:val="20"/>
              </w:rPr>
              <w:t>JĀ………….…..</w:t>
            </w:r>
          </w:p>
          <w:p w14:paraId="13AC7F2A" w14:textId="77777777" w:rsidR="00E36A60" w:rsidRPr="00E2620F" w:rsidRDefault="00E36A60" w:rsidP="00215DA9">
            <w:pPr>
              <w:spacing w:before="80"/>
              <w:ind w:left="459" w:right="-108"/>
              <w:rPr>
                <w:sz w:val="18"/>
                <w:szCs w:val="20"/>
              </w:rPr>
            </w:pPr>
            <w:r w:rsidRPr="00E2620F">
              <w:rPr>
                <w:sz w:val="18"/>
                <w:szCs w:val="20"/>
              </w:rPr>
              <w:t>NĒ………….….</w:t>
            </w:r>
          </w:p>
        </w:tc>
        <w:tc>
          <w:tcPr>
            <w:tcW w:w="568" w:type="dxa"/>
          </w:tcPr>
          <w:p w14:paraId="5B971FEF" w14:textId="77777777" w:rsidR="00E36A60" w:rsidRPr="00E2620F" w:rsidRDefault="00E36A60" w:rsidP="00215DA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  <w:p w14:paraId="4FB0FE12" w14:textId="77777777" w:rsidR="00E36A60" w:rsidRPr="00E2620F" w:rsidRDefault="00E36A60" w:rsidP="00215DA9">
            <w:pPr>
              <w:spacing w:before="40"/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0FE81B" w14:textId="77777777" w:rsidR="00E36A60" w:rsidRPr="00E2620F" w:rsidRDefault="00E36A60" w:rsidP="00215DA9">
            <w:pPr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sym w:font="Symbol" w:char="F0AE"/>
            </w:r>
            <w:r w:rsidRPr="00E2620F">
              <w:rPr>
                <w:b/>
                <w:sz w:val="20"/>
                <w:szCs w:val="20"/>
              </w:rPr>
              <w:t xml:space="preserve"> </w:t>
            </w:r>
            <w:r w:rsidR="004E68A5" w:rsidRPr="00E2620F">
              <w:rPr>
                <w:b/>
                <w:sz w:val="20"/>
                <w:szCs w:val="20"/>
              </w:rPr>
              <w:t>96</w:t>
            </w:r>
          </w:p>
          <w:p w14:paraId="01483F69" w14:textId="77777777" w:rsidR="00E36A60" w:rsidRPr="00E2620F" w:rsidRDefault="00E36A60" w:rsidP="00215DA9">
            <w:pPr>
              <w:spacing w:before="40"/>
              <w:rPr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sym w:font="Symbol" w:char="F0AE"/>
            </w:r>
            <w:r w:rsidRPr="00E2620F">
              <w:rPr>
                <w:b/>
                <w:sz w:val="20"/>
                <w:szCs w:val="20"/>
              </w:rPr>
              <w:t xml:space="preserve"> </w:t>
            </w:r>
            <w:r w:rsidR="004E68A5" w:rsidRPr="00E2620F">
              <w:rPr>
                <w:b/>
                <w:sz w:val="20"/>
                <w:szCs w:val="20"/>
              </w:rPr>
              <w:t>95</w:t>
            </w:r>
          </w:p>
        </w:tc>
      </w:tr>
    </w:tbl>
    <w:p w14:paraId="053DFA4D" w14:textId="77777777" w:rsidR="00E36A60" w:rsidRPr="00E2620F" w:rsidRDefault="00E36A60" w:rsidP="00E36A60">
      <w:pPr>
        <w:rPr>
          <w:sz w:val="10"/>
          <w:szCs w:val="1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7"/>
        <w:gridCol w:w="7373"/>
        <w:gridCol w:w="568"/>
        <w:gridCol w:w="850"/>
      </w:tblGrid>
      <w:tr w:rsidR="00E36A60" w:rsidRPr="00E2620F" w14:paraId="5B063116" w14:textId="77777777" w:rsidTr="00215DA9">
        <w:trPr>
          <w:cantSplit/>
          <w:trHeight w:val="25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1B5D" w14:textId="77777777" w:rsidR="00E36A60" w:rsidRPr="00E2620F" w:rsidRDefault="00E36A60" w:rsidP="00215DA9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>9</w:t>
            </w:r>
            <w:r w:rsidR="004E68A5" w:rsidRPr="00E2620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9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FE8BE2" w14:textId="77777777" w:rsidR="00E36A60" w:rsidRPr="00E2620F" w:rsidRDefault="004E68A5" w:rsidP="004E68A5">
            <w:pPr>
              <w:rPr>
                <w:color w:val="C0C0C0"/>
                <w:sz w:val="20"/>
                <w:szCs w:val="20"/>
              </w:rPr>
            </w:pPr>
            <w:r w:rsidRPr="00E2620F">
              <w:rPr>
                <w:b/>
                <w:sz w:val="20"/>
                <w:szCs w:val="20"/>
              </w:rPr>
              <w:t xml:space="preserve">Kāpēc Jums </w:t>
            </w:r>
            <w:r w:rsidR="00D23259">
              <w:rPr>
                <w:b/>
                <w:sz w:val="20"/>
                <w:szCs w:val="20"/>
              </w:rPr>
              <w:t xml:space="preserve">savā mājoklī </w:t>
            </w:r>
            <w:r w:rsidR="00E36A60" w:rsidRPr="00E2620F">
              <w:rPr>
                <w:b/>
                <w:sz w:val="20"/>
                <w:szCs w:val="20"/>
              </w:rPr>
              <w:t>nav pieejas internetam privātai lietošanai</w:t>
            </w:r>
            <w:r w:rsidRPr="00E2620F">
              <w:rPr>
                <w:b/>
                <w:sz w:val="20"/>
                <w:szCs w:val="20"/>
              </w:rPr>
              <w:t>, kad tas ir nepieciešams</w:t>
            </w:r>
            <w:r w:rsidR="00E36A60" w:rsidRPr="00E2620F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850" w:type="dxa"/>
            <w:vAlign w:val="center"/>
            <w:hideMark/>
          </w:tcPr>
          <w:p w14:paraId="2A4959C9" w14:textId="77777777" w:rsidR="00E36A60" w:rsidRPr="00E2620F" w:rsidRDefault="00E36A60" w:rsidP="00215DA9">
            <w:pPr>
              <w:rPr>
                <w:color w:val="C0C0C0"/>
                <w:sz w:val="14"/>
                <w:szCs w:val="14"/>
              </w:rPr>
            </w:pPr>
            <w:r w:rsidRPr="00E2620F">
              <w:rPr>
                <w:color w:val="C0C0C0"/>
                <w:sz w:val="14"/>
                <w:szCs w:val="14"/>
              </w:rPr>
              <w:t>PD080_b</w:t>
            </w:r>
          </w:p>
        </w:tc>
      </w:tr>
      <w:tr w:rsidR="00E36A60" w:rsidRPr="00E2620F" w14:paraId="520A559D" w14:textId="77777777" w:rsidTr="00215DA9">
        <w:trPr>
          <w:gridAfter w:val="1"/>
          <w:wAfter w:w="850" w:type="dxa"/>
          <w:cantSplit/>
        </w:trPr>
        <w:tc>
          <w:tcPr>
            <w:tcW w:w="4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795F442" w14:textId="77777777" w:rsidR="00E36A60" w:rsidRPr="00B65576" w:rsidRDefault="00E36A60" w:rsidP="00215DA9">
            <w:pPr>
              <w:rPr>
                <w:b/>
                <w:i/>
                <w:highlight w:val="yellow"/>
              </w:rPr>
            </w:pP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C84497" w14:textId="77777777" w:rsidR="00E36A60" w:rsidRPr="00E2620F" w:rsidRDefault="00E36A60" w:rsidP="00215DA9">
            <w:pPr>
              <w:spacing w:before="20" w:after="20"/>
              <w:ind w:left="2302" w:right="-108"/>
              <w:jc w:val="right"/>
              <w:rPr>
                <w:sz w:val="18"/>
              </w:rPr>
            </w:pPr>
            <w:r w:rsidRPr="00E2620F">
              <w:rPr>
                <w:sz w:val="18"/>
              </w:rPr>
              <w:t>Nevar atļauties……………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3FC530A" w14:textId="77777777" w:rsidR="00E36A60" w:rsidRPr="00E2620F" w:rsidRDefault="00E36A60" w:rsidP="00215DA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1</w:t>
            </w:r>
          </w:p>
        </w:tc>
      </w:tr>
      <w:tr w:rsidR="00E36A60" w:rsidRPr="00E2620F" w14:paraId="28D9894A" w14:textId="77777777" w:rsidTr="00215DA9">
        <w:trPr>
          <w:gridAfter w:val="1"/>
          <w:wAfter w:w="850" w:type="dxa"/>
          <w:cantSplit/>
        </w:trPr>
        <w:tc>
          <w:tcPr>
            <w:tcW w:w="4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1833D9A" w14:textId="77777777" w:rsidR="00E36A60" w:rsidRPr="00B65576" w:rsidRDefault="00E36A60" w:rsidP="00215DA9">
            <w:pPr>
              <w:rPr>
                <w:b/>
                <w:i/>
                <w:highlight w:val="yellow"/>
              </w:rPr>
            </w:pP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DF276B" w14:textId="77777777" w:rsidR="00E36A60" w:rsidRPr="00E2620F" w:rsidRDefault="00E36A60" w:rsidP="00215DA9">
            <w:pPr>
              <w:spacing w:before="80"/>
              <w:ind w:left="2302" w:right="-108"/>
              <w:jc w:val="right"/>
              <w:rPr>
                <w:sz w:val="18"/>
              </w:rPr>
            </w:pPr>
            <w:r w:rsidRPr="00E2620F">
              <w:rPr>
                <w:sz w:val="18"/>
              </w:rPr>
              <w:t>Cits iemesls.…………..….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8120E" w14:textId="77777777" w:rsidR="00E36A60" w:rsidRPr="00E2620F" w:rsidRDefault="00E36A60" w:rsidP="00215DA9">
            <w:pPr>
              <w:jc w:val="center"/>
              <w:rPr>
                <w:sz w:val="20"/>
                <w:szCs w:val="20"/>
              </w:rPr>
            </w:pPr>
            <w:r w:rsidRPr="00E2620F">
              <w:rPr>
                <w:sz w:val="20"/>
                <w:szCs w:val="20"/>
              </w:rPr>
              <w:t>2</w:t>
            </w:r>
          </w:p>
        </w:tc>
      </w:tr>
    </w:tbl>
    <w:p w14:paraId="3C74AC6E" w14:textId="77777777" w:rsidR="002A6CE2" w:rsidRPr="00377B03" w:rsidRDefault="002A6CE2">
      <w:pPr>
        <w:pStyle w:val="BalloonText"/>
        <w:spacing w:before="60"/>
        <w:rPr>
          <w:rFonts w:ascii="Times New Roman" w:hAnsi="Times New Roman" w:cs="Times New Roman"/>
          <w:sz w:val="1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3085"/>
      </w:tblGrid>
      <w:tr w:rsidR="00F55FD1" w:rsidRPr="004E6A66" w14:paraId="3F8C85B0" w14:textId="77777777" w:rsidTr="00FA1770">
        <w:tc>
          <w:tcPr>
            <w:tcW w:w="3085" w:type="dxa"/>
            <w:shd w:val="pct10" w:color="auto" w:fill="auto"/>
          </w:tcPr>
          <w:p w14:paraId="6307DBEA" w14:textId="77777777" w:rsidR="00F55FD1" w:rsidRPr="004E6A66" w:rsidRDefault="00F55FD1" w:rsidP="00FA1770">
            <w:pPr>
              <w:pStyle w:val="BalloonText"/>
              <w:spacing w:before="60"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A66">
              <w:rPr>
                <w:rFonts w:ascii="Times New Roman" w:hAnsi="Times New Roman" w:cs="Times New Roman"/>
                <w:b/>
                <w:sz w:val="28"/>
                <w:szCs w:val="28"/>
              </w:rPr>
              <w:t>LABSAJŪTA</w:t>
            </w:r>
          </w:p>
        </w:tc>
      </w:tr>
    </w:tbl>
    <w:p w14:paraId="0CF17713" w14:textId="77777777" w:rsidR="002A6CE2" w:rsidRPr="00377B03" w:rsidRDefault="002A6CE2">
      <w:pPr>
        <w:pStyle w:val="BalloonText"/>
        <w:spacing w:before="60"/>
        <w:rPr>
          <w:rFonts w:ascii="Times New Roman" w:hAnsi="Times New Roman" w:cs="Times New Roman"/>
          <w:sz w:val="18"/>
          <w:szCs w:val="24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698"/>
        <w:gridCol w:w="816"/>
      </w:tblGrid>
      <w:tr w:rsidR="007D2882" w:rsidRPr="004E6A66" w14:paraId="757F6A30" w14:textId="77777777" w:rsidTr="002C1D38">
        <w:trPr>
          <w:cantSplit/>
          <w:trHeight w:val="227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671C7FB" w14:textId="77777777" w:rsidR="007D2882" w:rsidRPr="004E6A66" w:rsidRDefault="004E68A5" w:rsidP="002C1D38">
            <w:pPr>
              <w:pStyle w:val="Heading4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96</w:t>
            </w:r>
          </w:p>
        </w:tc>
        <w:tc>
          <w:tcPr>
            <w:tcW w:w="8698" w:type="dxa"/>
            <w:tcBorders>
              <w:top w:val="nil"/>
              <w:bottom w:val="nil"/>
              <w:right w:val="nil"/>
            </w:tcBorders>
            <w:vAlign w:val="center"/>
          </w:tcPr>
          <w:p w14:paraId="7611A4DF" w14:textId="77777777" w:rsidR="007D2882" w:rsidRPr="004E6A66" w:rsidRDefault="007D2882" w:rsidP="002C1D38">
            <w:pPr>
              <w:pStyle w:val="BodyText"/>
              <w:jc w:val="both"/>
              <w:rPr>
                <w:b/>
                <w:bCs/>
                <w:sz w:val="20"/>
                <w:lang w:val="lv-LV"/>
              </w:rPr>
            </w:pPr>
            <w:r w:rsidRPr="004E6A66">
              <w:rPr>
                <w:b/>
                <w:sz w:val="20"/>
                <w:lang w:val="lv-LV"/>
              </w:rPr>
              <w:t>Cik lielā mērā Jūs pašreiz esat apmierināts ar savu dzīvi kopumā? Lūdzu, novērtējiet to 10 ballu skalā.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DEF0429" w14:textId="77777777" w:rsidR="007D2882" w:rsidRPr="004E6A66" w:rsidRDefault="007D2882" w:rsidP="002C1D38">
            <w:pPr>
              <w:rPr>
                <w:color w:val="C0C0C0"/>
                <w:sz w:val="16"/>
              </w:rPr>
            </w:pPr>
            <w:r w:rsidRPr="004E6A66">
              <w:rPr>
                <w:color w:val="C0C0C0"/>
                <w:sz w:val="16"/>
              </w:rPr>
              <w:t>PW010</w:t>
            </w:r>
            <w:r w:rsidR="000103AF">
              <w:rPr>
                <w:color w:val="C0C0C0"/>
                <w:sz w:val="16"/>
              </w:rPr>
              <w:t>T</w:t>
            </w:r>
          </w:p>
        </w:tc>
      </w:tr>
    </w:tbl>
    <w:p w14:paraId="3419B6B7" w14:textId="77777777" w:rsidR="007D2882" w:rsidRPr="004E6A66" w:rsidRDefault="007D2882" w:rsidP="007D2882">
      <w:pPr>
        <w:rPr>
          <w:sz w:val="2"/>
        </w:rPr>
      </w:pPr>
    </w:p>
    <w:p w14:paraId="598346F2" w14:textId="77777777" w:rsidR="007D2882" w:rsidRPr="004E6A66" w:rsidRDefault="001D585E" w:rsidP="007D2882">
      <w:r>
        <w:rPr>
          <w:noProof/>
          <w:lang w:eastAsia="lv-LV"/>
        </w:rPr>
        <w:pict w14:anchorId="1DAF6A5A">
          <v:shape id="_x0000_s1321" type="#_x0000_t202" style="position:absolute;margin-left:.45pt;margin-top:-.05pt;width:286.6pt;height:16.75pt;z-index:251664384">
            <v:textbox style="mso-next-textbox:#_x0000_s1321" inset="1.5mm,.3mm,1.5mm,.3mm">
              <w:txbxContent>
                <w:p w14:paraId="1EA356AA" w14:textId="77777777" w:rsidR="007D2882" w:rsidRPr="00414665" w:rsidRDefault="007D2882" w:rsidP="007D2882">
                  <w:pPr>
                    <w:spacing w:before="60"/>
                    <w:jc w:val="both"/>
                    <w:rPr>
                      <w:bCs/>
                      <w:i/>
                      <w:sz w:val="18"/>
                    </w:rPr>
                  </w:pPr>
                  <w:r w:rsidRPr="00414665">
                    <w:rPr>
                      <w:b/>
                      <w:i/>
                      <w:sz w:val="18"/>
                    </w:rPr>
                    <w:t>Intervētāj,</w:t>
                  </w:r>
                  <w:r w:rsidRPr="00414665">
                    <w:rPr>
                      <w:i/>
                      <w:sz w:val="18"/>
                    </w:rPr>
                    <w:t xml:space="preserve"> ierakstiet </w:t>
                  </w:r>
                  <w:r w:rsidRPr="00414665">
                    <w:rPr>
                      <w:b/>
                      <w:i/>
                      <w:sz w:val="18"/>
                    </w:rPr>
                    <w:t>„99”</w:t>
                  </w:r>
                  <w:r w:rsidRPr="00414665">
                    <w:rPr>
                      <w:i/>
                      <w:sz w:val="18"/>
                    </w:rPr>
                    <w:t>,ja respondents nevar vai atsakās atbildēt!</w:t>
                  </w:r>
                </w:p>
                <w:p w14:paraId="7B4077D1" w14:textId="77777777" w:rsidR="007D2882" w:rsidRDefault="007D2882" w:rsidP="007D2882">
                  <w:pPr>
                    <w:spacing w:before="20"/>
                    <w:ind w:left="357" w:hanging="357"/>
                    <w:jc w:val="both"/>
                    <w:rPr>
                      <w:rFonts w:ascii="Arial" w:hAnsi="Arial"/>
                      <w:bCs/>
                      <w:i/>
                      <w:sz w:val="20"/>
                    </w:rPr>
                  </w:pPr>
                </w:p>
              </w:txbxContent>
            </v:textbox>
            <w10:wrap anchorx="page"/>
          </v:shape>
        </w:pict>
      </w: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55"/>
        <w:gridCol w:w="992"/>
      </w:tblGrid>
      <w:tr w:rsidR="007D2882" w:rsidRPr="004E6A66" w14:paraId="36D971B8" w14:textId="77777777" w:rsidTr="002C1D38">
        <w:trPr>
          <w:cantSplit/>
          <w:trHeight w:val="340"/>
        </w:trPr>
        <w:tc>
          <w:tcPr>
            <w:tcW w:w="7655" w:type="dxa"/>
            <w:vAlign w:val="center"/>
          </w:tcPr>
          <w:p w14:paraId="1C45A229" w14:textId="77777777" w:rsidR="007D2882" w:rsidRPr="004E6A66" w:rsidRDefault="007D2882" w:rsidP="007D2882">
            <w:pPr>
              <w:ind w:left="720"/>
              <w:jc w:val="right"/>
              <w:rPr>
                <w:b/>
                <w:sz w:val="20"/>
                <w:szCs w:val="20"/>
              </w:rPr>
            </w:pPr>
            <w:r w:rsidRPr="004E6A66">
              <w:rPr>
                <w:iCs/>
                <w:sz w:val="20"/>
                <w:szCs w:val="20"/>
              </w:rPr>
              <w:t xml:space="preserve">No 0 (pavisam neapmierināts) līdz 10 (pilnībā apmierināts) </w:t>
            </w:r>
          </w:p>
        </w:tc>
        <w:tc>
          <w:tcPr>
            <w:tcW w:w="992" w:type="dxa"/>
            <w:vAlign w:val="center"/>
          </w:tcPr>
          <w:p w14:paraId="366AB61E" w14:textId="77777777" w:rsidR="007D2882" w:rsidRPr="004E6A66" w:rsidRDefault="007D2882" w:rsidP="002C1D38">
            <w:pPr>
              <w:jc w:val="center"/>
              <w:rPr>
                <w:color w:val="FF0000"/>
              </w:rPr>
            </w:pPr>
            <w:r w:rsidRPr="004E6A66">
              <w:rPr>
                <w:b/>
              </w:rPr>
              <w:t>|__|__|</w:t>
            </w:r>
          </w:p>
        </w:tc>
      </w:tr>
    </w:tbl>
    <w:p w14:paraId="4EEC6AFF" w14:textId="77777777" w:rsidR="007D2882" w:rsidRPr="003C7AF9" w:rsidRDefault="007D2882">
      <w:pPr>
        <w:pStyle w:val="BalloonText"/>
        <w:spacing w:before="60"/>
        <w:rPr>
          <w:rFonts w:ascii="Times New Roman" w:hAnsi="Times New Roman" w:cs="Times New Roman"/>
          <w:sz w:val="10"/>
          <w:szCs w:val="10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698"/>
        <w:gridCol w:w="816"/>
      </w:tblGrid>
      <w:tr w:rsidR="007D2882" w:rsidRPr="004E6A66" w14:paraId="16942B40" w14:textId="77777777" w:rsidTr="002C1D38">
        <w:trPr>
          <w:cantSplit/>
          <w:trHeight w:val="227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ED19998" w14:textId="77777777" w:rsidR="007D2882" w:rsidRPr="004E6A66" w:rsidRDefault="004E68A5" w:rsidP="002C1D38">
            <w:pPr>
              <w:pStyle w:val="Heading4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97</w:t>
            </w:r>
          </w:p>
        </w:tc>
        <w:tc>
          <w:tcPr>
            <w:tcW w:w="8698" w:type="dxa"/>
            <w:tcBorders>
              <w:top w:val="nil"/>
              <w:bottom w:val="nil"/>
              <w:right w:val="nil"/>
            </w:tcBorders>
            <w:vAlign w:val="center"/>
          </w:tcPr>
          <w:p w14:paraId="29FE37B5" w14:textId="77777777" w:rsidR="007D2882" w:rsidRPr="004E6A66" w:rsidRDefault="007D2882" w:rsidP="002C1D38">
            <w:pPr>
              <w:pStyle w:val="BodyText"/>
              <w:jc w:val="both"/>
              <w:rPr>
                <w:b/>
                <w:bCs/>
                <w:sz w:val="20"/>
                <w:lang w:val="lv-LV"/>
              </w:rPr>
            </w:pPr>
            <w:r w:rsidRPr="004E6A66">
              <w:rPr>
                <w:b/>
                <w:bCs/>
                <w:sz w:val="20"/>
                <w:lang w:val="lv-LV"/>
              </w:rPr>
              <w:t>Vai Jūs uzticaties cilvēkiem?</w:t>
            </w:r>
            <w:r w:rsidRPr="004E6A66">
              <w:rPr>
                <w:b/>
                <w:sz w:val="20"/>
                <w:lang w:val="lv-LV"/>
              </w:rPr>
              <w:t xml:space="preserve"> Lūdzu, novērtējiet to 10 ballu skalā.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8ABEC47" w14:textId="77777777" w:rsidR="007D2882" w:rsidRPr="004E6A66" w:rsidRDefault="007D2882" w:rsidP="002C1D38">
            <w:pPr>
              <w:rPr>
                <w:color w:val="C0C0C0"/>
                <w:sz w:val="16"/>
              </w:rPr>
            </w:pPr>
            <w:r w:rsidRPr="004E6A66">
              <w:rPr>
                <w:color w:val="C0C0C0"/>
                <w:sz w:val="16"/>
              </w:rPr>
              <w:t>PW190</w:t>
            </w:r>
            <w:r w:rsidR="000103AF">
              <w:rPr>
                <w:color w:val="C0C0C0"/>
                <w:sz w:val="16"/>
              </w:rPr>
              <w:t>T</w:t>
            </w:r>
          </w:p>
        </w:tc>
      </w:tr>
    </w:tbl>
    <w:p w14:paraId="4D4BE65A" w14:textId="77777777" w:rsidR="007D2882" w:rsidRPr="004E6A66" w:rsidRDefault="007D2882" w:rsidP="007D2882">
      <w:pPr>
        <w:rPr>
          <w:sz w:val="2"/>
        </w:rPr>
      </w:pPr>
    </w:p>
    <w:p w14:paraId="73D0FC0F" w14:textId="77777777" w:rsidR="007D2882" w:rsidRPr="004E6A66" w:rsidRDefault="001D585E" w:rsidP="007D2882">
      <w:r>
        <w:rPr>
          <w:noProof/>
          <w:lang w:eastAsia="lv-LV"/>
        </w:rPr>
        <w:pict w14:anchorId="6D8FBD7C">
          <v:shape id="_x0000_s1320" type="#_x0000_t202" style="position:absolute;margin-left:.45pt;margin-top:-.05pt;width:286.6pt;height:16.75pt;z-index:251663360">
            <v:textbox style="mso-next-textbox:#_x0000_s1320" inset="1.5mm,.3mm,1.5mm,.3mm">
              <w:txbxContent>
                <w:p w14:paraId="368D88C4" w14:textId="77777777" w:rsidR="007D2882" w:rsidRPr="00414665" w:rsidRDefault="007D2882" w:rsidP="007D2882">
                  <w:pPr>
                    <w:spacing w:before="60"/>
                    <w:jc w:val="both"/>
                    <w:rPr>
                      <w:bCs/>
                      <w:i/>
                      <w:sz w:val="18"/>
                    </w:rPr>
                  </w:pPr>
                  <w:r w:rsidRPr="00414665">
                    <w:rPr>
                      <w:b/>
                      <w:i/>
                      <w:sz w:val="18"/>
                    </w:rPr>
                    <w:t>Intervētāj,</w:t>
                  </w:r>
                  <w:r w:rsidRPr="00414665">
                    <w:rPr>
                      <w:i/>
                      <w:sz w:val="18"/>
                    </w:rPr>
                    <w:t xml:space="preserve"> ierakstiet </w:t>
                  </w:r>
                  <w:r w:rsidRPr="00414665">
                    <w:rPr>
                      <w:b/>
                      <w:i/>
                      <w:sz w:val="18"/>
                    </w:rPr>
                    <w:t>„99”</w:t>
                  </w:r>
                  <w:r w:rsidRPr="00414665">
                    <w:rPr>
                      <w:i/>
                      <w:sz w:val="18"/>
                    </w:rPr>
                    <w:t>,ja respondents nevar vai atsakās atbildēt!</w:t>
                  </w:r>
                </w:p>
                <w:p w14:paraId="6EC495A7" w14:textId="77777777" w:rsidR="007D2882" w:rsidRDefault="007D2882" w:rsidP="007D2882">
                  <w:pPr>
                    <w:spacing w:before="20"/>
                    <w:ind w:left="357" w:hanging="357"/>
                    <w:jc w:val="both"/>
                    <w:rPr>
                      <w:rFonts w:ascii="Arial" w:hAnsi="Arial"/>
                      <w:bCs/>
                      <w:i/>
                      <w:sz w:val="20"/>
                    </w:rPr>
                  </w:pPr>
                </w:p>
              </w:txbxContent>
            </v:textbox>
            <w10:wrap anchorx="page"/>
          </v:shape>
        </w:pict>
      </w: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55"/>
        <w:gridCol w:w="992"/>
      </w:tblGrid>
      <w:tr w:rsidR="007D2882" w:rsidRPr="004E6A66" w14:paraId="205219F2" w14:textId="77777777" w:rsidTr="002C1D38">
        <w:trPr>
          <w:cantSplit/>
          <w:trHeight w:val="340"/>
        </w:trPr>
        <w:tc>
          <w:tcPr>
            <w:tcW w:w="7655" w:type="dxa"/>
            <w:vAlign w:val="center"/>
          </w:tcPr>
          <w:p w14:paraId="3362C4D6" w14:textId="77777777" w:rsidR="007D2882" w:rsidRPr="004E6A66" w:rsidRDefault="007D2882" w:rsidP="007D2882">
            <w:pPr>
              <w:spacing w:before="40"/>
              <w:ind w:left="720"/>
              <w:jc w:val="right"/>
              <w:rPr>
                <w:b/>
                <w:sz w:val="20"/>
                <w:szCs w:val="20"/>
              </w:rPr>
            </w:pPr>
            <w:r w:rsidRPr="004E6A66">
              <w:rPr>
                <w:iCs/>
                <w:sz w:val="20"/>
                <w:szCs w:val="20"/>
              </w:rPr>
              <w:t xml:space="preserve">No 0 (nevienam neuzticas) līdz 10 (vairumam cilvēku uzticas) </w:t>
            </w:r>
          </w:p>
        </w:tc>
        <w:tc>
          <w:tcPr>
            <w:tcW w:w="992" w:type="dxa"/>
            <w:vAlign w:val="center"/>
          </w:tcPr>
          <w:p w14:paraId="6F26031B" w14:textId="77777777" w:rsidR="007D2882" w:rsidRPr="004E6A66" w:rsidRDefault="007D2882" w:rsidP="007D2882">
            <w:pPr>
              <w:spacing w:before="40"/>
              <w:jc w:val="center"/>
              <w:rPr>
                <w:color w:val="FF0000"/>
              </w:rPr>
            </w:pPr>
            <w:r w:rsidRPr="004E6A66">
              <w:rPr>
                <w:b/>
              </w:rPr>
              <w:t>|__|__|</w:t>
            </w:r>
          </w:p>
        </w:tc>
      </w:tr>
    </w:tbl>
    <w:p w14:paraId="08BA2B90" w14:textId="77777777" w:rsidR="002A6CE2" w:rsidRPr="004E6A66" w:rsidRDefault="002A6CE2">
      <w:pPr>
        <w:pStyle w:val="BalloonText"/>
        <w:spacing w:before="6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6"/>
        <w:gridCol w:w="425"/>
        <w:gridCol w:w="567"/>
        <w:gridCol w:w="425"/>
        <w:gridCol w:w="425"/>
        <w:gridCol w:w="567"/>
        <w:gridCol w:w="2396"/>
        <w:gridCol w:w="900"/>
      </w:tblGrid>
      <w:tr w:rsidR="002F41B5" w:rsidRPr="00EA6B31" w14:paraId="7F12A1D6" w14:textId="77777777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25F433" w14:textId="77777777" w:rsidR="002F41B5" w:rsidRPr="004E6A66" w:rsidRDefault="002F41B5">
            <w:pPr>
              <w:spacing w:before="20" w:after="20"/>
              <w:ind w:right="-108"/>
              <w:rPr>
                <w:b/>
              </w:rPr>
            </w:pPr>
          </w:p>
        </w:tc>
        <w:tc>
          <w:tcPr>
            <w:tcW w:w="5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2DE7" w14:textId="77777777" w:rsidR="002F41B5" w:rsidRPr="004E6A66" w:rsidRDefault="002F41B5">
            <w:pPr>
              <w:spacing w:before="20" w:after="20"/>
              <w:ind w:right="-108"/>
              <w:rPr>
                <w:color w:val="C0C0C0"/>
                <w:sz w:val="20"/>
              </w:rPr>
            </w:pPr>
            <w:r w:rsidRPr="004E6A66">
              <w:rPr>
                <w:b/>
                <w:sz w:val="20"/>
              </w:rPr>
              <w:t>Laiks, kad Individuāl</w:t>
            </w:r>
            <w:r w:rsidR="002A6CE2" w:rsidRPr="004E6A66">
              <w:rPr>
                <w:b/>
                <w:sz w:val="20"/>
              </w:rPr>
              <w:t>ā veidlap</w:t>
            </w:r>
            <w:r w:rsidR="00245EB7" w:rsidRPr="004E6A66">
              <w:rPr>
                <w:b/>
                <w:sz w:val="20"/>
              </w:rPr>
              <w:t>a</w:t>
            </w:r>
            <w:r w:rsidRPr="004E6A66">
              <w:rPr>
                <w:b/>
                <w:sz w:val="20"/>
              </w:rPr>
              <w:t xml:space="preserve"> tika pabeigta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EBEDE8" w14:textId="77777777" w:rsidR="002F41B5" w:rsidRPr="00EA6B31" w:rsidRDefault="002F41B5">
            <w:pPr>
              <w:spacing w:before="20" w:after="20"/>
              <w:ind w:right="-108"/>
              <w:rPr>
                <w:color w:val="C0C0C0"/>
                <w:sz w:val="16"/>
              </w:rPr>
            </w:pPr>
            <w:r w:rsidRPr="004E6A66">
              <w:rPr>
                <w:color w:val="C0C0C0"/>
                <w:sz w:val="16"/>
              </w:rPr>
              <w:t>PB120E</w:t>
            </w:r>
          </w:p>
        </w:tc>
      </w:tr>
      <w:tr w:rsidR="002F41B5" w14:paraId="7D33A8A4" w14:textId="77777777" w:rsidTr="00464DA2">
        <w:trPr>
          <w:gridAfter w:val="2"/>
          <w:wAfter w:w="3296" w:type="dxa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D796AA" w14:textId="77777777" w:rsidR="002F41B5" w:rsidRPr="00EA6B31" w:rsidRDefault="002F41B5">
            <w:pPr>
              <w:spacing w:before="60" w:after="60"/>
              <w:jc w:val="center"/>
              <w:rPr>
                <w:bCs/>
                <w:sz w:val="18"/>
              </w:rPr>
            </w:pPr>
            <w:r w:rsidRPr="00EA6B31">
              <w:rPr>
                <w:bCs/>
                <w:sz w:val="18"/>
              </w:rPr>
              <w:t>Plkst.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BBE6A" w14:textId="77777777" w:rsidR="002F41B5" w:rsidRPr="00EA6B31" w:rsidRDefault="002F41B5" w:rsidP="00464DA2">
            <w:pPr>
              <w:spacing w:before="60" w:after="60"/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4CD5D" w14:textId="77777777" w:rsidR="002F41B5" w:rsidRPr="00EA6B31" w:rsidRDefault="002F41B5" w:rsidP="00464DA2">
            <w:pPr>
              <w:spacing w:before="60" w:after="60"/>
              <w:jc w:val="center"/>
              <w:rPr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C72EFE" w14:textId="77777777" w:rsidR="002F41B5" w:rsidRPr="005A166D" w:rsidRDefault="002F41B5">
            <w:pPr>
              <w:spacing w:before="60" w:after="60"/>
              <w:ind w:right="-108"/>
              <w:rPr>
                <w:b/>
                <w:sz w:val="18"/>
              </w:rPr>
            </w:pPr>
            <w:r w:rsidRPr="005A166D">
              <w:rPr>
                <w:sz w:val="18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2A7AE" w14:textId="77777777" w:rsidR="002F41B5" w:rsidRPr="00EA6B31" w:rsidRDefault="002F41B5" w:rsidP="00464DA2">
            <w:pPr>
              <w:spacing w:before="60" w:after="60"/>
              <w:jc w:val="center"/>
              <w:rPr>
                <w:b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79D26" w14:textId="77777777" w:rsidR="002F41B5" w:rsidRPr="00EA6B31" w:rsidRDefault="002F41B5" w:rsidP="00464DA2">
            <w:pPr>
              <w:pStyle w:val="CommentText"/>
              <w:spacing w:before="60" w:after="60"/>
              <w:jc w:val="center"/>
              <w:rPr>
                <w:sz w:val="18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E47399" w14:textId="77777777" w:rsidR="002F41B5" w:rsidRDefault="002F41B5">
            <w:pPr>
              <w:spacing w:before="60" w:after="60"/>
              <w:ind w:right="-108"/>
              <w:rPr>
                <w:rFonts w:cs="Arial"/>
                <w:sz w:val="18"/>
              </w:rPr>
            </w:pPr>
          </w:p>
        </w:tc>
      </w:tr>
    </w:tbl>
    <w:p w14:paraId="41D9A9A4" w14:textId="52A49CA6" w:rsidR="004E68A5" w:rsidRDefault="00353C3C" w:rsidP="004E68A5">
      <w:pPr>
        <w:pStyle w:val="NormalWeb"/>
        <w:widowControl/>
        <w:snapToGrid/>
        <w:spacing w:before="60"/>
        <w:rPr>
          <w:sz w:val="2"/>
          <w:szCs w:val="2"/>
          <w:lang w:val="lv-LV"/>
        </w:rPr>
      </w:pPr>
      <w:r>
        <w:rPr>
          <w:sz w:val="2"/>
          <w:szCs w:val="2"/>
          <w:lang w:val="lv-LV"/>
        </w:rPr>
        <w:t>"</w:t>
      </w:r>
    </w:p>
    <w:p w14:paraId="101A738F" w14:textId="61CFF3F6" w:rsidR="00353C3C" w:rsidRDefault="00353C3C" w:rsidP="004E68A5">
      <w:pPr>
        <w:pStyle w:val="NormalWeb"/>
        <w:widowControl/>
        <w:snapToGrid/>
        <w:spacing w:before="60"/>
        <w:rPr>
          <w:sz w:val="2"/>
          <w:szCs w:val="2"/>
          <w:lang w:val="lv-LV"/>
        </w:rPr>
      </w:pPr>
    </w:p>
    <w:p w14:paraId="01CF1B5C" w14:textId="23313CF9" w:rsidR="00353C3C" w:rsidRDefault="00353C3C" w:rsidP="004E68A5">
      <w:pPr>
        <w:pStyle w:val="NormalWeb"/>
        <w:widowControl/>
        <w:snapToGrid/>
        <w:spacing w:before="60"/>
        <w:rPr>
          <w:sz w:val="2"/>
          <w:szCs w:val="2"/>
          <w:lang w:val="lv-LV"/>
        </w:rPr>
      </w:pPr>
    </w:p>
    <w:p w14:paraId="32FCDA93" w14:textId="295A0EA3" w:rsidR="00353C3C" w:rsidRDefault="00353C3C" w:rsidP="004E68A5">
      <w:pPr>
        <w:pStyle w:val="NormalWeb"/>
        <w:widowControl/>
        <w:snapToGrid/>
        <w:spacing w:before="60"/>
        <w:rPr>
          <w:sz w:val="2"/>
          <w:szCs w:val="2"/>
          <w:lang w:val="lv-LV"/>
        </w:rPr>
      </w:pPr>
    </w:p>
    <w:p w14:paraId="6119FE47" w14:textId="77777777" w:rsidR="00353C3C" w:rsidRDefault="00353C3C" w:rsidP="00353C3C">
      <w:pPr>
        <w:ind w:firstLine="360"/>
        <w:jc w:val="center"/>
        <w:rPr>
          <w:bCs/>
          <w:color w:val="000000"/>
          <w:sz w:val="28"/>
          <w:szCs w:val="28"/>
        </w:rPr>
      </w:pPr>
      <w:r w:rsidRPr="00DC0D33">
        <w:rPr>
          <w:b/>
          <w:bCs/>
          <w:sz w:val="32"/>
          <w:szCs w:val="20"/>
          <w:lang w:eastAsia="en-GB"/>
        </w:rPr>
        <w:t>Paldies par piedalīšanos apsekojumā!”.</w:t>
      </w:r>
    </w:p>
    <w:p w14:paraId="3D3CC761" w14:textId="77777777" w:rsidR="00353C3C" w:rsidRDefault="00353C3C" w:rsidP="00353C3C">
      <w:pPr>
        <w:ind w:firstLine="360"/>
        <w:rPr>
          <w:bCs/>
          <w:color w:val="000000"/>
          <w:sz w:val="28"/>
          <w:szCs w:val="28"/>
        </w:rPr>
      </w:pPr>
    </w:p>
    <w:p w14:paraId="5FB9A90E" w14:textId="77777777" w:rsidR="00353C3C" w:rsidRPr="00E97C35" w:rsidRDefault="00353C3C" w:rsidP="00353C3C">
      <w:pPr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70976F9A" w14:textId="77777777" w:rsidR="00353C3C" w:rsidRPr="00E97C35" w:rsidRDefault="00353C3C" w:rsidP="00353C3C">
      <w:pPr>
        <w:rPr>
          <w:sz w:val="28"/>
          <w:szCs w:val="28"/>
        </w:rPr>
      </w:pPr>
    </w:p>
    <w:p w14:paraId="7CA147E6" w14:textId="77777777" w:rsidR="00353C3C" w:rsidRPr="00E97C35" w:rsidRDefault="00353C3C" w:rsidP="00353C3C">
      <w:pPr>
        <w:ind w:firstLine="360"/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5250448E" w14:textId="77777777" w:rsidR="00353C3C" w:rsidRPr="00E97C35" w:rsidRDefault="00353C3C" w:rsidP="00353C3C">
      <w:pPr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Pr="00E97C3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6C62DB1E" w14:textId="77777777" w:rsidR="00353C3C" w:rsidRPr="00E97C35" w:rsidRDefault="00353C3C" w:rsidP="00353C3C">
      <w:pPr>
        <w:ind w:firstLine="360"/>
        <w:rPr>
          <w:bCs/>
          <w:color w:val="000000"/>
          <w:sz w:val="28"/>
          <w:szCs w:val="28"/>
        </w:rPr>
      </w:pPr>
    </w:p>
    <w:p w14:paraId="21671F23" w14:textId="77777777" w:rsidR="001D585E" w:rsidRDefault="00353C3C" w:rsidP="00353C3C">
      <w:pPr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 xml:space="preserve">Vīza: </w:t>
      </w:r>
    </w:p>
    <w:p w14:paraId="277CFE71" w14:textId="0C223A37" w:rsidR="00353C3C" w:rsidRPr="006D558A" w:rsidRDefault="00353C3C" w:rsidP="00353C3C">
      <w:pPr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="001D585E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ab/>
        <w:t>Ē.Eglītis</w:t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  <w:r w:rsidRPr="00E97C35">
        <w:rPr>
          <w:sz w:val="28"/>
          <w:szCs w:val="28"/>
        </w:rPr>
        <w:tab/>
      </w:r>
    </w:p>
    <w:p w14:paraId="013A084D" w14:textId="77777777" w:rsidR="00353C3C" w:rsidRPr="00417A90" w:rsidRDefault="00353C3C" w:rsidP="00353C3C">
      <w:pPr>
        <w:ind w:right="-284"/>
      </w:pPr>
      <w:r w:rsidRPr="00417A90">
        <w:t xml:space="preserve">G. Piliņa, 67366773 </w:t>
      </w:r>
    </w:p>
    <w:p w14:paraId="2A5D1DE2" w14:textId="77777777" w:rsidR="00353C3C" w:rsidRDefault="001D585E" w:rsidP="00353C3C">
      <w:pPr>
        <w:pStyle w:val="CommentText"/>
        <w:rPr>
          <w:sz w:val="2"/>
        </w:rPr>
      </w:pPr>
      <w:hyperlink r:id="rId8" w:history="1">
        <w:r w:rsidR="00353C3C" w:rsidRPr="004967EE">
          <w:rPr>
            <w:rStyle w:val="Hyperlink"/>
          </w:rPr>
          <w:t>Guna.Pilina@csb.gov.lv</w:t>
        </w:r>
      </w:hyperlink>
    </w:p>
    <w:p w14:paraId="7EF03B25" w14:textId="77777777" w:rsidR="00353C3C" w:rsidRDefault="00353C3C" w:rsidP="004E68A5">
      <w:pPr>
        <w:pStyle w:val="NormalWeb"/>
        <w:widowControl/>
        <w:snapToGrid/>
        <w:spacing w:before="60"/>
        <w:rPr>
          <w:sz w:val="2"/>
          <w:szCs w:val="2"/>
          <w:lang w:val="lv-LV"/>
        </w:rPr>
      </w:pPr>
    </w:p>
    <w:sectPr w:rsidR="00353C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90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1FED0" w14:textId="77777777" w:rsidR="00830D9F" w:rsidRDefault="00830D9F">
      <w:r>
        <w:separator/>
      </w:r>
    </w:p>
  </w:endnote>
  <w:endnote w:type="continuationSeparator" w:id="0">
    <w:p w14:paraId="5F5AA14F" w14:textId="77777777" w:rsidR="00830D9F" w:rsidRDefault="0083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CBA10" w14:textId="77777777" w:rsidR="002F41B5" w:rsidRDefault="002F41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9AE98E" w14:textId="77777777" w:rsidR="002F41B5" w:rsidRDefault="002F41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ABC8B" w14:textId="542FC728" w:rsidR="002F41B5" w:rsidRPr="00353C3C" w:rsidRDefault="00DA357E" w:rsidP="00353C3C">
    <w:pPr>
      <w:pStyle w:val="Footer"/>
    </w:pPr>
    <w:r w:rsidRPr="00C8738A">
      <w:rPr>
        <w:rFonts w:ascii="Times New Roman" w:hAnsi="Times New Roman"/>
        <w:sz w:val="22"/>
        <w:szCs w:val="22"/>
      </w:rPr>
      <w:fldChar w:fldCharType="begin"/>
    </w:r>
    <w:r w:rsidRPr="00C8738A">
      <w:rPr>
        <w:rFonts w:ascii="Times New Roman" w:hAnsi="Times New Roman"/>
        <w:sz w:val="22"/>
        <w:szCs w:val="22"/>
      </w:rPr>
      <w:instrText xml:space="preserve"> FILENAME  \* MERGEFORMAT </w:instrText>
    </w:r>
    <w:r w:rsidRPr="00C8738A">
      <w:rPr>
        <w:rFonts w:ascii="Times New Roman" w:hAnsi="Times New Roman"/>
        <w:sz w:val="22"/>
        <w:szCs w:val="22"/>
      </w:rPr>
      <w:fldChar w:fldCharType="separate"/>
    </w:r>
    <w:r w:rsidRPr="00C8738A">
      <w:rPr>
        <w:rFonts w:ascii="Times New Roman" w:hAnsi="Times New Roman"/>
        <w:sz w:val="22"/>
        <w:szCs w:val="22"/>
      </w:rPr>
      <w:t>EMNotp</w:t>
    </w:r>
    <w:r>
      <w:rPr>
        <w:rFonts w:ascii="Times New Roman" w:hAnsi="Times New Roman"/>
        <w:sz w:val="22"/>
        <w:szCs w:val="22"/>
      </w:rPr>
      <w:t>20</w:t>
    </w:r>
    <w:r w:rsidRPr="00C8738A">
      <w:rPr>
        <w:rFonts w:ascii="Times New Roman" w:hAnsi="Times New Roman"/>
        <w:sz w:val="22"/>
        <w:szCs w:val="22"/>
      </w:rPr>
      <w:t>_</w:t>
    </w:r>
    <w:r w:rsidR="001D585E">
      <w:rPr>
        <w:rFonts w:ascii="Times New Roman" w:hAnsi="Times New Roman"/>
        <w:sz w:val="22"/>
        <w:szCs w:val="22"/>
      </w:rPr>
      <w:t>0309</w:t>
    </w:r>
    <w:r w:rsidRPr="00C8738A">
      <w:rPr>
        <w:rFonts w:ascii="Times New Roman" w:hAnsi="Times New Roman"/>
        <w:sz w:val="22"/>
        <w:szCs w:val="22"/>
      </w:rPr>
      <w:t>19</w:t>
    </w:r>
    <w:r w:rsidRPr="00C8738A">
      <w:rPr>
        <w:rFonts w:ascii="Times New Roman" w:hAnsi="Times New Roman"/>
        <w:sz w:val="22"/>
        <w:szCs w:val="22"/>
      </w:rPr>
      <w:fldChar w:fldCharType="end"/>
    </w:r>
    <w:r w:rsidRPr="00C8738A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052E6" w14:textId="6F5CB605" w:rsidR="00353C3C" w:rsidRDefault="00353C3C">
    <w:pPr>
      <w:pStyle w:val="Footer"/>
    </w:pPr>
    <w:r w:rsidRPr="00C8738A">
      <w:rPr>
        <w:rFonts w:ascii="Times New Roman" w:hAnsi="Times New Roman"/>
        <w:sz w:val="22"/>
        <w:szCs w:val="22"/>
      </w:rPr>
      <w:fldChar w:fldCharType="begin"/>
    </w:r>
    <w:r w:rsidRPr="00C8738A">
      <w:rPr>
        <w:rFonts w:ascii="Times New Roman" w:hAnsi="Times New Roman"/>
        <w:sz w:val="22"/>
        <w:szCs w:val="22"/>
      </w:rPr>
      <w:instrText xml:space="preserve"> FILENAME  \* MERGEFORMAT </w:instrText>
    </w:r>
    <w:r w:rsidRPr="00C8738A">
      <w:rPr>
        <w:rFonts w:ascii="Times New Roman" w:hAnsi="Times New Roman"/>
        <w:sz w:val="22"/>
        <w:szCs w:val="22"/>
      </w:rPr>
      <w:fldChar w:fldCharType="separate"/>
    </w:r>
    <w:r w:rsidRPr="00C8738A">
      <w:rPr>
        <w:rFonts w:ascii="Times New Roman" w:hAnsi="Times New Roman"/>
        <w:sz w:val="22"/>
        <w:szCs w:val="22"/>
      </w:rPr>
      <w:t>EMNotp</w:t>
    </w:r>
    <w:r>
      <w:rPr>
        <w:rFonts w:ascii="Times New Roman" w:hAnsi="Times New Roman"/>
        <w:sz w:val="22"/>
        <w:szCs w:val="22"/>
      </w:rPr>
      <w:t>2</w:t>
    </w:r>
    <w:r w:rsidR="00DA357E">
      <w:rPr>
        <w:rFonts w:ascii="Times New Roman" w:hAnsi="Times New Roman"/>
        <w:sz w:val="22"/>
        <w:szCs w:val="22"/>
      </w:rPr>
      <w:t>0</w:t>
    </w:r>
    <w:r w:rsidRPr="00C8738A">
      <w:rPr>
        <w:rFonts w:ascii="Times New Roman" w:hAnsi="Times New Roman"/>
        <w:sz w:val="22"/>
        <w:szCs w:val="22"/>
      </w:rPr>
      <w:t>_</w:t>
    </w:r>
    <w:r w:rsidR="001D585E">
      <w:rPr>
        <w:rFonts w:ascii="Times New Roman" w:hAnsi="Times New Roman"/>
        <w:sz w:val="22"/>
        <w:szCs w:val="22"/>
      </w:rPr>
      <w:t>0309</w:t>
    </w:r>
    <w:bookmarkStart w:id="4" w:name="_GoBack"/>
    <w:bookmarkEnd w:id="4"/>
    <w:r w:rsidRPr="00C8738A">
      <w:rPr>
        <w:rFonts w:ascii="Times New Roman" w:hAnsi="Times New Roman"/>
        <w:sz w:val="22"/>
        <w:szCs w:val="22"/>
      </w:rPr>
      <w:t>19</w:t>
    </w:r>
    <w:r w:rsidRPr="00C8738A">
      <w:rPr>
        <w:rFonts w:ascii="Times New Roman" w:hAnsi="Times New Roman"/>
        <w:sz w:val="22"/>
        <w:szCs w:val="22"/>
      </w:rPr>
      <w:fldChar w:fldCharType="end"/>
    </w:r>
    <w:r w:rsidRPr="00C8738A">
      <w:rPr>
        <w:rFonts w:ascii="Times New Roman" w:hAnsi="Times New Roman"/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52021" w14:textId="77777777" w:rsidR="00830D9F" w:rsidRDefault="00830D9F">
      <w:r>
        <w:separator/>
      </w:r>
    </w:p>
  </w:footnote>
  <w:footnote w:type="continuationSeparator" w:id="0">
    <w:p w14:paraId="197844F3" w14:textId="77777777" w:rsidR="00830D9F" w:rsidRDefault="00830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BBCE0" w14:textId="77777777" w:rsidR="002F41B5" w:rsidRDefault="002F41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79889C" w14:textId="77777777" w:rsidR="002F41B5" w:rsidRDefault="002F41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9A440" w14:textId="77777777" w:rsidR="00353C3C" w:rsidRDefault="00353C3C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F74360E" w14:textId="77777777" w:rsidR="00353C3C" w:rsidRDefault="00353C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01F79" w14:textId="77777777" w:rsidR="001D585E" w:rsidRDefault="001D5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0129"/>
    <w:multiLevelType w:val="singleLevel"/>
    <w:tmpl w:val="5D66908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/>
        <w:sz w:val="18"/>
      </w:rPr>
    </w:lvl>
  </w:abstractNum>
  <w:abstractNum w:abstractNumId="1" w15:restartNumberingAfterBreak="0">
    <w:nsid w:val="1CFE7DC6"/>
    <w:multiLevelType w:val="singleLevel"/>
    <w:tmpl w:val="DE5A9F94"/>
    <w:lvl w:ilvl="0">
      <w:start w:val="20"/>
      <w:numFmt w:val="bullet"/>
      <w:lvlText w:val="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  <w:color w:val="auto"/>
      </w:rPr>
    </w:lvl>
  </w:abstractNum>
  <w:abstractNum w:abstractNumId="2" w15:restartNumberingAfterBreak="0">
    <w:nsid w:val="4E8E6813"/>
    <w:multiLevelType w:val="singleLevel"/>
    <w:tmpl w:val="0C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1336569"/>
    <w:multiLevelType w:val="hybridMultilevel"/>
    <w:tmpl w:val="CA524138"/>
    <w:lvl w:ilvl="0" w:tplc="9B9C1E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D1312C"/>
    <w:multiLevelType w:val="singleLevel"/>
    <w:tmpl w:val="DA12803C"/>
    <w:lvl w:ilvl="0">
      <w:start w:val="1"/>
      <w:numFmt w:val="bullet"/>
      <w:lvlText w:val=""/>
      <w:lvlJc w:val="left"/>
      <w:pPr>
        <w:tabs>
          <w:tab w:val="num" w:pos="417"/>
        </w:tabs>
        <w:ind w:left="170" w:hanging="113"/>
      </w:pPr>
      <w:rPr>
        <w:rFonts w:ascii="Wingdings" w:hAnsi="Wingdings" w:hint="default"/>
        <w:sz w:val="20"/>
      </w:rPr>
    </w:lvl>
  </w:abstractNum>
  <w:abstractNum w:abstractNumId="5" w15:restartNumberingAfterBreak="0">
    <w:nsid w:val="719E7DA8"/>
    <w:multiLevelType w:val="singleLevel"/>
    <w:tmpl w:val="913878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63DE"/>
    <w:rsid w:val="000102AC"/>
    <w:rsid w:val="000103AF"/>
    <w:rsid w:val="00010FC4"/>
    <w:rsid w:val="000136CE"/>
    <w:rsid w:val="00013FC4"/>
    <w:rsid w:val="00015905"/>
    <w:rsid w:val="00021969"/>
    <w:rsid w:val="0002593A"/>
    <w:rsid w:val="000271C9"/>
    <w:rsid w:val="000352A8"/>
    <w:rsid w:val="00037CD1"/>
    <w:rsid w:val="00043D62"/>
    <w:rsid w:val="000516D9"/>
    <w:rsid w:val="00056888"/>
    <w:rsid w:val="00062188"/>
    <w:rsid w:val="00063DC0"/>
    <w:rsid w:val="00066448"/>
    <w:rsid w:val="00075439"/>
    <w:rsid w:val="00081AD2"/>
    <w:rsid w:val="00082B30"/>
    <w:rsid w:val="00082ED2"/>
    <w:rsid w:val="00084FE1"/>
    <w:rsid w:val="0009062D"/>
    <w:rsid w:val="00090AAF"/>
    <w:rsid w:val="0009463E"/>
    <w:rsid w:val="00094E5F"/>
    <w:rsid w:val="000A1897"/>
    <w:rsid w:val="000A530F"/>
    <w:rsid w:val="000B656B"/>
    <w:rsid w:val="000B76CE"/>
    <w:rsid w:val="000C1850"/>
    <w:rsid w:val="000C27A3"/>
    <w:rsid w:val="000C7CD1"/>
    <w:rsid w:val="000D09FD"/>
    <w:rsid w:val="000D2FB3"/>
    <w:rsid w:val="000D65C5"/>
    <w:rsid w:val="000E6BAA"/>
    <w:rsid w:val="000F6DD5"/>
    <w:rsid w:val="00101A6B"/>
    <w:rsid w:val="001147E2"/>
    <w:rsid w:val="00114817"/>
    <w:rsid w:val="001212AF"/>
    <w:rsid w:val="00121BB5"/>
    <w:rsid w:val="00121FFC"/>
    <w:rsid w:val="00122399"/>
    <w:rsid w:val="00122D7A"/>
    <w:rsid w:val="00130E36"/>
    <w:rsid w:val="00134863"/>
    <w:rsid w:val="00136F01"/>
    <w:rsid w:val="001423D8"/>
    <w:rsid w:val="00142851"/>
    <w:rsid w:val="00146D4F"/>
    <w:rsid w:val="00153549"/>
    <w:rsid w:val="0016195F"/>
    <w:rsid w:val="00167716"/>
    <w:rsid w:val="00172883"/>
    <w:rsid w:val="00173C8A"/>
    <w:rsid w:val="00175C65"/>
    <w:rsid w:val="00196D02"/>
    <w:rsid w:val="001A3A42"/>
    <w:rsid w:val="001A4691"/>
    <w:rsid w:val="001B1AFF"/>
    <w:rsid w:val="001B1B5A"/>
    <w:rsid w:val="001B3586"/>
    <w:rsid w:val="001B7B0F"/>
    <w:rsid w:val="001D0EA6"/>
    <w:rsid w:val="001D585E"/>
    <w:rsid w:val="001E2C27"/>
    <w:rsid w:val="001E5D69"/>
    <w:rsid w:val="001F0611"/>
    <w:rsid w:val="001F0F6B"/>
    <w:rsid w:val="001F34B3"/>
    <w:rsid w:val="00210EA3"/>
    <w:rsid w:val="00215DA9"/>
    <w:rsid w:val="00215E3F"/>
    <w:rsid w:val="00216101"/>
    <w:rsid w:val="00234159"/>
    <w:rsid w:val="00237914"/>
    <w:rsid w:val="0024031E"/>
    <w:rsid w:val="0024065C"/>
    <w:rsid w:val="00245EB7"/>
    <w:rsid w:val="00246849"/>
    <w:rsid w:val="00261DD4"/>
    <w:rsid w:val="002628A0"/>
    <w:rsid w:val="00265ED6"/>
    <w:rsid w:val="00270A55"/>
    <w:rsid w:val="00271FBB"/>
    <w:rsid w:val="00274329"/>
    <w:rsid w:val="002763DE"/>
    <w:rsid w:val="00276669"/>
    <w:rsid w:val="00280A04"/>
    <w:rsid w:val="002815A9"/>
    <w:rsid w:val="00291EE9"/>
    <w:rsid w:val="0029775C"/>
    <w:rsid w:val="002A6BC7"/>
    <w:rsid w:val="002A6CE2"/>
    <w:rsid w:val="002B4293"/>
    <w:rsid w:val="002C1D38"/>
    <w:rsid w:val="002D7050"/>
    <w:rsid w:val="002E26C4"/>
    <w:rsid w:val="002E765A"/>
    <w:rsid w:val="002F0D11"/>
    <w:rsid w:val="002F0D8D"/>
    <w:rsid w:val="002F41B5"/>
    <w:rsid w:val="003037A0"/>
    <w:rsid w:val="00320D7D"/>
    <w:rsid w:val="003212A5"/>
    <w:rsid w:val="00321657"/>
    <w:rsid w:val="00322984"/>
    <w:rsid w:val="00334228"/>
    <w:rsid w:val="00345219"/>
    <w:rsid w:val="00353C3C"/>
    <w:rsid w:val="0035664D"/>
    <w:rsid w:val="00360703"/>
    <w:rsid w:val="00367774"/>
    <w:rsid w:val="00375A73"/>
    <w:rsid w:val="00377B03"/>
    <w:rsid w:val="00382604"/>
    <w:rsid w:val="00385BA3"/>
    <w:rsid w:val="00387099"/>
    <w:rsid w:val="00394BB2"/>
    <w:rsid w:val="003967EC"/>
    <w:rsid w:val="003969DC"/>
    <w:rsid w:val="003A1EB0"/>
    <w:rsid w:val="003B2DE8"/>
    <w:rsid w:val="003B3FC0"/>
    <w:rsid w:val="003C01F9"/>
    <w:rsid w:val="003C09B5"/>
    <w:rsid w:val="003C6307"/>
    <w:rsid w:val="003C7AF9"/>
    <w:rsid w:val="003D0118"/>
    <w:rsid w:val="003D224D"/>
    <w:rsid w:val="003F3AF2"/>
    <w:rsid w:val="003F7120"/>
    <w:rsid w:val="00404256"/>
    <w:rsid w:val="00405641"/>
    <w:rsid w:val="00405A32"/>
    <w:rsid w:val="00412232"/>
    <w:rsid w:val="004164D1"/>
    <w:rsid w:val="0042042E"/>
    <w:rsid w:val="00425234"/>
    <w:rsid w:val="004312E4"/>
    <w:rsid w:val="00454493"/>
    <w:rsid w:val="004551FB"/>
    <w:rsid w:val="004560B8"/>
    <w:rsid w:val="00457C15"/>
    <w:rsid w:val="00457D2F"/>
    <w:rsid w:val="00464DA2"/>
    <w:rsid w:val="004660A7"/>
    <w:rsid w:val="0047599E"/>
    <w:rsid w:val="0047743C"/>
    <w:rsid w:val="00481112"/>
    <w:rsid w:val="00481CA9"/>
    <w:rsid w:val="00487136"/>
    <w:rsid w:val="004D18D7"/>
    <w:rsid w:val="004E11F5"/>
    <w:rsid w:val="004E68A5"/>
    <w:rsid w:val="004E6A66"/>
    <w:rsid w:val="004E7F5E"/>
    <w:rsid w:val="00522263"/>
    <w:rsid w:val="00522297"/>
    <w:rsid w:val="00523F61"/>
    <w:rsid w:val="00530DB0"/>
    <w:rsid w:val="00531E0B"/>
    <w:rsid w:val="005361D4"/>
    <w:rsid w:val="00541324"/>
    <w:rsid w:val="00541EA3"/>
    <w:rsid w:val="00551A9B"/>
    <w:rsid w:val="00555615"/>
    <w:rsid w:val="005647E4"/>
    <w:rsid w:val="00571B92"/>
    <w:rsid w:val="0057470B"/>
    <w:rsid w:val="005755A0"/>
    <w:rsid w:val="005756CC"/>
    <w:rsid w:val="00575D8A"/>
    <w:rsid w:val="005772C1"/>
    <w:rsid w:val="005900EF"/>
    <w:rsid w:val="005922B7"/>
    <w:rsid w:val="0059634F"/>
    <w:rsid w:val="005A166D"/>
    <w:rsid w:val="005A1E10"/>
    <w:rsid w:val="005C554A"/>
    <w:rsid w:val="005C7405"/>
    <w:rsid w:val="005D6404"/>
    <w:rsid w:val="005D7562"/>
    <w:rsid w:val="005E1468"/>
    <w:rsid w:val="005E4434"/>
    <w:rsid w:val="005E5EC9"/>
    <w:rsid w:val="005F0DC1"/>
    <w:rsid w:val="005F226B"/>
    <w:rsid w:val="005F34CE"/>
    <w:rsid w:val="005F409E"/>
    <w:rsid w:val="00606AB3"/>
    <w:rsid w:val="00610AEF"/>
    <w:rsid w:val="00612000"/>
    <w:rsid w:val="00616D32"/>
    <w:rsid w:val="00617E58"/>
    <w:rsid w:val="00623C39"/>
    <w:rsid w:val="0064061C"/>
    <w:rsid w:val="00640B65"/>
    <w:rsid w:val="006472D6"/>
    <w:rsid w:val="00657939"/>
    <w:rsid w:val="00667127"/>
    <w:rsid w:val="00667ACB"/>
    <w:rsid w:val="00671B1D"/>
    <w:rsid w:val="00672FB0"/>
    <w:rsid w:val="006744F4"/>
    <w:rsid w:val="00682B0F"/>
    <w:rsid w:val="006845EF"/>
    <w:rsid w:val="00692583"/>
    <w:rsid w:val="00693BB1"/>
    <w:rsid w:val="0069602B"/>
    <w:rsid w:val="006A0466"/>
    <w:rsid w:val="006A5E5B"/>
    <w:rsid w:val="006A78EF"/>
    <w:rsid w:val="006B4723"/>
    <w:rsid w:val="006C1546"/>
    <w:rsid w:val="006C4F83"/>
    <w:rsid w:val="006D208E"/>
    <w:rsid w:val="006D54AA"/>
    <w:rsid w:val="006E1E43"/>
    <w:rsid w:val="006E408A"/>
    <w:rsid w:val="006E6D8B"/>
    <w:rsid w:val="006E7C7B"/>
    <w:rsid w:val="006F58A2"/>
    <w:rsid w:val="00711401"/>
    <w:rsid w:val="00711EED"/>
    <w:rsid w:val="00712FB7"/>
    <w:rsid w:val="007163AF"/>
    <w:rsid w:val="00720B8A"/>
    <w:rsid w:val="0072429F"/>
    <w:rsid w:val="007321F8"/>
    <w:rsid w:val="00734744"/>
    <w:rsid w:val="00735A02"/>
    <w:rsid w:val="00735A76"/>
    <w:rsid w:val="007404A5"/>
    <w:rsid w:val="007441A7"/>
    <w:rsid w:val="007470D8"/>
    <w:rsid w:val="0075115D"/>
    <w:rsid w:val="007555A8"/>
    <w:rsid w:val="0076110F"/>
    <w:rsid w:val="00762D1F"/>
    <w:rsid w:val="0076532F"/>
    <w:rsid w:val="007664BD"/>
    <w:rsid w:val="007707A4"/>
    <w:rsid w:val="0077477C"/>
    <w:rsid w:val="00776ACD"/>
    <w:rsid w:val="00777BB6"/>
    <w:rsid w:val="00785AA6"/>
    <w:rsid w:val="00792F4D"/>
    <w:rsid w:val="007A030A"/>
    <w:rsid w:val="007A0C4E"/>
    <w:rsid w:val="007A1F34"/>
    <w:rsid w:val="007B3BD7"/>
    <w:rsid w:val="007C09E4"/>
    <w:rsid w:val="007C1E8C"/>
    <w:rsid w:val="007C7F98"/>
    <w:rsid w:val="007D2882"/>
    <w:rsid w:val="007E6EAB"/>
    <w:rsid w:val="007F7F60"/>
    <w:rsid w:val="0080219D"/>
    <w:rsid w:val="00803345"/>
    <w:rsid w:val="00804779"/>
    <w:rsid w:val="00806215"/>
    <w:rsid w:val="00807C5A"/>
    <w:rsid w:val="008129A5"/>
    <w:rsid w:val="00817C71"/>
    <w:rsid w:val="0082483F"/>
    <w:rsid w:val="00830D9F"/>
    <w:rsid w:val="0083300C"/>
    <w:rsid w:val="0083388A"/>
    <w:rsid w:val="008342A9"/>
    <w:rsid w:val="008354F5"/>
    <w:rsid w:val="0083620D"/>
    <w:rsid w:val="008377A2"/>
    <w:rsid w:val="00862027"/>
    <w:rsid w:val="008630DB"/>
    <w:rsid w:val="0086756E"/>
    <w:rsid w:val="008748A2"/>
    <w:rsid w:val="00874935"/>
    <w:rsid w:val="00880CE1"/>
    <w:rsid w:val="0088480E"/>
    <w:rsid w:val="00886F94"/>
    <w:rsid w:val="008905C4"/>
    <w:rsid w:val="008914D9"/>
    <w:rsid w:val="00896CC7"/>
    <w:rsid w:val="008A662F"/>
    <w:rsid w:val="008B2FCD"/>
    <w:rsid w:val="008B75C6"/>
    <w:rsid w:val="008C07A0"/>
    <w:rsid w:val="008D2013"/>
    <w:rsid w:val="008E4227"/>
    <w:rsid w:val="008E4B33"/>
    <w:rsid w:val="008E5E8F"/>
    <w:rsid w:val="008E7154"/>
    <w:rsid w:val="008F46F2"/>
    <w:rsid w:val="008F49AF"/>
    <w:rsid w:val="008F695A"/>
    <w:rsid w:val="00927B8D"/>
    <w:rsid w:val="009345E7"/>
    <w:rsid w:val="00934CA1"/>
    <w:rsid w:val="00937422"/>
    <w:rsid w:val="009375C8"/>
    <w:rsid w:val="009408D9"/>
    <w:rsid w:val="009425F6"/>
    <w:rsid w:val="00946C6B"/>
    <w:rsid w:val="009525AC"/>
    <w:rsid w:val="00955F14"/>
    <w:rsid w:val="00956662"/>
    <w:rsid w:val="00957187"/>
    <w:rsid w:val="00970CDA"/>
    <w:rsid w:val="00974A5F"/>
    <w:rsid w:val="00986EF5"/>
    <w:rsid w:val="00991EE9"/>
    <w:rsid w:val="009B2F55"/>
    <w:rsid w:val="009B358A"/>
    <w:rsid w:val="009B7658"/>
    <w:rsid w:val="009C1479"/>
    <w:rsid w:val="009D4ECC"/>
    <w:rsid w:val="009D7D1C"/>
    <w:rsid w:val="009E1AC3"/>
    <w:rsid w:val="009E3068"/>
    <w:rsid w:val="009F4ACA"/>
    <w:rsid w:val="009F4B10"/>
    <w:rsid w:val="009F54D5"/>
    <w:rsid w:val="00A01F13"/>
    <w:rsid w:val="00A1444D"/>
    <w:rsid w:val="00A16E46"/>
    <w:rsid w:val="00A226BB"/>
    <w:rsid w:val="00A32530"/>
    <w:rsid w:val="00A51EA7"/>
    <w:rsid w:val="00A53C4B"/>
    <w:rsid w:val="00A63A19"/>
    <w:rsid w:val="00A66240"/>
    <w:rsid w:val="00A734FB"/>
    <w:rsid w:val="00A755E6"/>
    <w:rsid w:val="00A80107"/>
    <w:rsid w:val="00A826F4"/>
    <w:rsid w:val="00A860F7"/>
    <w:rsid w:val="00A870C3"/>
    <w:rsid w:val="00A95BB3"/>
    <w:rsid w:val="00A95EDF"/>
    <w:rsid w:val="00AA1D1A"/>
    <w:rsid w:val="00AA3D42"/>
    <w:rsid w:val="00AA7472"/>
    <w:rsid w:val="00AA7DE0"/>
    <w:rsid w:val="00AB0C8A"/>
    <w:rsid w:val="00AB6546"/>
    <w:rsid w:val="00AC7227"/>
    <w:rsid w:val="00AD4AD6"/>
    <w:rsid w:val="00AD7EA5"/>
    <w:rsid w:val="00AE07C5"/>
    <w:rsid w:val="00AF5389"/>
    <w:rsid w:val="00B0330A"/>
    <w:rsid w:val="00B0666E"/>
    <w:rsid w:val="00B16597"/>
    <w:rsid w:val="00B22468"/>
    <w:rsid w:val="00B36C43"/>
    <w:rsid w:val="00B4004D"/>
    <w:rsid w:val="00B4141D"/>
    <w:rsid w:val="00B437F3"/>
    <w:rsid w:val="00B528F9"/>
    <w:rsid w:val="00B5375A"/>
    <w:rsid w:val="00B53805"/>
    <w:rsid w:val="00B55280"/>
    <w:rsid w:val="00B65576"/>
    <w:rsid w:val="00B72F20"/>
    <w:rsid w:val="00B752E4"/>
    <w:rsid w:val="00B769CF"/>
    <w:rsid w:val="00B80787"/>
    <w:rsid w:val="00B82E81"/>
    <w:rsid w:val="00B85C72"/>
    <w:rsid w:val="00B93122"/>
    <w:rsid w:val="00BB19C7"/>
    <w:rsid w:val="00BC27BC"/>
    <w:rsid w:val="00BC30DE"/>
    <w:rsid w:val="00BD10F9"/>
    <w:rsid w:val="00BD1685"/>
    <w:rsid w:val="00BE019A"/>
    <w:rsid w:val="00BE033F"/>
    <w:rsid w:val="00BE1783"/>
    <w:rsid w:val="00BE1E13"/>
    <w:rsid w:val="00BE5239"/>
    <w:rsid w:val="00BE6B27"/>
    <w:rsid w:val="00C01386"/>
    <w:rsid w:val="00C118A7"/>
    <w:rsid w:val="00C12E92"/>
    <w:rsid w:val="00C2037E"/>
    <w:rsid w:val="00C21AA7"/>
    <w:rsid w:val="00C225C6"/>
    <w:rsid w:val="00C260D1"/>
    <w:rsid w:val="00C336C3"/>
    <w:rsid w:val="00C349D4"/>
    <w:rsid w:val="00C412D1"/>
    <w:rsid w:val="00C4141B"/>
    <w:rsid w:val="00C50AA5"/>
    <w:rsid w:val="00C546F3"/>
    <w:rsid w:val="00C55F94"/>
    <w:rsid w:val="00C66347"/>
    <w:rsid w:val="00C678CD"/>
    <w:rsid w:val="00C67BB5"/>
    <w:rsid w:val="00C72451"/>
    <w:rsid w:val="00C82820"/>
    <w:rsid w:val="00C82C3A"/>
    <w:rsid w:val="00C8720D"/>
    <w:rsid w:val="00C90CC1"/>
    <w:rsid w:val="00C937C7"/>
    <w:rsid w:val="00C95F96"/>
    <w:rsid w:val="00CA4BA8"/>
    <w:rsid w:val="00CA6C45"/>
    <w:rsid w:val="00CA7ABA"/>
    <w:rsid w:val="00CB092A"/>
    <w:rsid w:val="00CB1C88"/>
    <w:rsid w:val="00CB5A13"/>
    <w:rsid w:val="00CB79C8"/>
    <w:rsid w:val="00CC1EF2"/>
    <w:rsid w:val="00CC54DB"/>
    <w:rsid w:val="00CC552F"/>
    <w:rsid w:val="00CD12A3"/>
    <w:rsid w:val="00CD63A0"/>
    <w:rsid w:val="00CE3D99"/>
    <w:rsid w:val="00CE5D3B"/>
    <w:rsid w:val="00CF6A6B"/>
    <w:rsid w:val="00D02ABA"/>
    <w:rsid w:val="00D04145"/>
    <w:rsid w:val="00D044B1"/>
    <w:rsid w:val="00D108E3"/>
    <w:rsid w:val="00D14F82"/>
    <w:rsid w:val="00D23259"/>
    <w:rsid w:val="00D26DDE"/>
    <w:rsid w:val="00D31781"/>
    <w:rsid w:val="00D34443"/>
    <w:rsid w:val="00D34931"/>
    <w:rsid w:val="00D43CDF"/>
    <w:rsid w:val="00D44D6B"/>
    <w:rsid w:val="00D45C8B"/>
    <w:rsid w:val="00D56A0F"/>
    <w:rsid w:val="00D57871"/>
    <w:rsid w:val="00D72E9B"/>
    <w:rsid w:val="00D7580E"/>
    <w:rsid w:val="00D871A4"/>
    <w:rsid w:val="00D9163C"/>
    <w:rsid w:val="00D92643"/>
    <w:rsid w:val="00D9697A"/>
    <w:rsid w:val="00DA038E"/>
    <w:rsid w:val="00DA357E"/>
    <w:rsid w:val="00DB099C"/>
    <w:rsid w:val="00DB42E7"/>
    <w:rsid w:val="00DB4998"/>
    <w:rsid w:val="00DB5421"/>
    <w:rsid w:val="00DB61F4"/>
    <w:rsid w:val="00DC4B9A"/>
    <w:rsid w:val="00DD0737"/>
    <w:rsid w:val="00DE2291"/>
    <w:rsid w:val="00DE56AD"/>
    <w:rsid w:val="00E06CEE"/>
    <w:rsid w:val="00E17D06"/>
    <w:rsid w:val="00E2561C"/>
    <w:rsid w:val="00E2620F"/>
    <w:rsid w:val="00E30543"/>
    <w:rsid w:val="00E34217"/>
    <w:rsid w:val="00E365B6"/>
    <w:rsid w:val="00E36737"/>
    <w:rsid w:val="00E36A60"/>
    <w:rsid w:val="00E36C37"/>
    <w:rsid w:val="00E36F43"/>
    <w:rsid w:val="00E37073"/>
    <w:rsid w:val="00E37476"/>
    <w:rsid w:val="00E40268"/>
    <w:rsid w:val="00E5168D"/>
    <w:rsid w:val="00E579E2"/>
    <w:rsid w:val="00E57FA5"/>
    <w:rsid w:val="00E62BFD"/>
    <w:rsid w:val="00E648B7"/>
    <w:rsid w:val="00E64DD0"/>
    <w:rsid w:val="00E65330"/>
    <w:rsid w:val="00E70612"/>
    <w:rsid w:val="00E72304"/>
    <w:rsid w:val="00E808C4"/>
    <w:rsid w:val="00E82995"/>
    <w:rsid w:val="00E84FF4"/>
    <w:rsid w:val="00E9512E"/>
    <w:rsid w:val="00EA4313"/>
    <w:rsid w:val="00EA6B31"/>
    <w:rsid w:val="00ED6738"/>
    <w:rsid w:val="00EF13C3"/>
    <w:rsid w:val="00EF47D2"/>
    <w:rsid w:val="00EF6EAF"/>
    <w:rsid w:val="00F10873"/>
    <w:rsid w:val="00F10C03"/>
    <w:rsid w:val="00F17276"/>
    <w:rsid w:val="00F214BC"/>
    <w:rsid w:val="00F31F82"/>
    <w:rsid w:val="00F46BA9"/>
    <w:rsid w:val="00F52113"/>
    <w:rsid w:val="00F52BF3"/>
    <w:rsid w:val="00F551E7"/>
    <w:rsid w:val="00F55FD1"/>
    <w:rsid w:val="00F605ED"/>
    <w:rsid w:val="00F64FFC"/>
    <w:rsid w:val="00F66F1D"/>
    <w:rsid w:val="00F706CD"/>
    <w:rsid w:val="00F724CE"/>
    <w:rsid w:val="00F741E7"/>
    <w:rsid w:val="00F77F79"/>
    <w:rsid w:val="00F80CD8"/>
    <w:rsid w:val="00F87A9A"/>
    <w:rsid w:val="00F92761"/>
    <w:rsid w:val="00FA02D8"/>
    <w:rsid w:val="00FA1770"/>
    <w:rsid w:val="00FA3D00"/>
    <w:rsid w:val="00FA66FA"/>
    <w:rsid w:val="00FA74AC"/>
    <w:rsid w:val="00FB6956"/>
    <w:rsid w:val="00FD225C"/>
    <w:rsid w:val="00FE24D8"/>
    <w:rsid w:val="00FF15E0"/>
    <w:rsid w:val="00F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8"/>
    <o:shapelayout v:ext="edit">
      <o:idmap v:ext="edit" data="1"/>
    </o:shapelayout>
  </w:shapeDefaults>
  <w:decimalSymbol w:val="."/>
  <w:listSeparator w:val=";"/>
  <w14:docId w14:val="4794295F"/>
  <w15:chartTrackingRefBased/>
  <w15:docId w15:val="{6D7FF126-CE6D-41DB-94D8-EB3FE945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4132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tabs>
        <w:tab w:val="left" w:pos="2694"/>
      </w:tabs>
      <w:spacing w:line="360" w:lineRule="auto"/>
      <w:jc w:val="center"/>
      <w:outlineLvl w:val="0"/>
    </w:pPr>
    <w:rPr>
      <w:rFonts w:ascii="Arial" w:eastAsia="Arial Unicode MS" w:hAnsi="Arial"/>
      <w:b/>
      <w:caps/>
      <w:outline/>
      <w:shadow/>
      <w:color w:val="000000"/>
      <w:sz w:val="36"/>
      <w:szCs w:val="20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eastAsia="Arial Unicode MS" w:hAnsi="Arial"/>
      <w:b/>
      <w:color w:val="000000"/>
      <w:sz w:val="20"/>
    </w:rPr>
  </w:style>
  <w:style w:type="paragraph" w:styleId="Heading3">
    <w:name w:val="heading 3"/>
    <w:basedOn w:val="Normal"/>
    <w:next w:val="Normal"/>
    <w:qFormat/>
    <w:pPr>
      <w:keepNext/>
      <w:framePr w:hSpace="180" w:wrap="around" w:vAnchor="text" w:hAnchor="text" w:x="108" w:y="1"/>
      <w:jc w:val="both"/>
      <w:outlineLvl w:val="2"/>
    </w:pPr>
    <w:rPr>
      <w:rFonts w:ascii="Arial" w:eastAsia="Arial Unicode MS" w:hAnsi="Arial"/>
      <w:b/>
    </w:rPr>
  </w:style>
  <w:style w:type="paragraph" w:styleId="Heading4">
    <w:name w:val="heading 4"/>
    <w:basedOn w:val="Normal"/>
    <w:next w:val="Normal"/>
    <w:link w:val="Heading4Char"/>
    <w:qFormat/>
    <w:pPr>
      <w:keepNext/>
      <w:ind w:left="-108" w:right="-108"/>
      <w:jc w:val="center"/>
      <w:outlineLvl w:val="3"/>
    </w:pPr>
    <w:rPr>
      <w:rFonts w:ascii="Arial" w:eastAsia="Arial Unicode MS" w:hAnsi="Arial"/>
      <w:b/>
      <w:sz w:val="20"/>
    </w:rPr>
  </w:style>
  <w:style w:type="paragraph" w:styleId="Heading5">
    <w:name w:val="heading 5"/>
    <w:basedOn w:val="Normal"/>
    <w:next w:val="Normal"/>
    <w:qFormat/>
    <w:pPr>
      <w:keepNext/>
      <w:spacing w:before="60" w:after="60"/>
      <w:ind w:left="113"/>
      <w:outlineLvl w:val="4"/>
    </w:pPr>
    <w:rPr>
      <w:rFonts w:ascii="Arial" w:eastAsia="Arial Unicode MS" w:hAnsi="Arial"/>
      <w:i/>
      <w:sz w:val="18"/>
      <w:szCs w:val="20"/>
    </w:rPr>
  </w:style>
  <w:style w:type="paragraph" w:styleId="Heading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/>
      <w:jc w:val="center"/>
      <w:outlineLvl w:val="5"/>
    </w:pPr>
    <w:rPr>
      <w:rFonts w:eastAsia="Arial Unicode MS"/>
      <w:b/>
      <w:sz w:val="36"/>
      <w:szCs w:val="20"/>
    </w:rPr>
  </w:style>
  <w:style w:type="paragraph" w:styleId="Heading7">
    <w:name w:val="heading 7"/>
    <w:basedOn w:val="Normal"/>
    <w:next w:val="Normal"/>
    <w:qFormat/>
    <w:pPr>
      <w:keepNext/>
      <w:spacing w:before="60" w:after="60"/>
      <w:ind w:left="113" w:hanging="79"/>
      <w:outlineLvl w:val="6"/>
    </w:pPr>
    <w:rPr>
      <w:rFonts w:ascii="Arial" w:hAnsi="Arial"/>
      <w:b/>
      <w:sz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Pr>
      <w:szCs w:val="20"/>
      <w:lang w:val="en-AU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BodyTextIndent">
    <w:name w:val="Body Text Indent"/>
    <w:basedOn w:val="Normal"/>
    <w:link w:val="BodyTextIndentChar"/>
    <w:pPr>
      <w:ind w:left="720"/>
    </w:pPr>
    <w:rPr>
      <w:szCs w:val="20"/>
      <w:lang w:val="en-AU"/>
    </w:rPr>
  </w:style>
  <w:style w:type="paragraph" w:styleId="BodyText2">
    <w:name w:val="Body Text 2"/>
    <w:basedOn w:val="Normal"/>
    <w:semiHidden/>
    <w:rPr>
      <w:rFonts w:ascii="Arial" w:hAnsi="Arial"/>
      <w:i/>
      <w:color w:val="000000"/>
      <w:sz w:val="22"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rFonts w:ascii="Arial" w:hAnsi="Arial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pPr>
      <w:ind w:firstLine="284"/>
      <w:jc w:val="both"/>
    </w:pPr>
    <w:rPr>
      <w:rFonts w:ascii="Arial" w:hAnsi="Arial"/>
      <w:i/>
      <w:sz w:val="18"/>
      <w:szCs w:val="20"/>
    </w:rPr>
  </w:style>
  <w:style w:type="paragraph" w:styleId="BodyText3">
    <w:name w:val="Body Text 3"/>
    <w:basedOn w:val="Normal"/>
    <w:semiHidden/>
    <w:pPr>
      <w:spacing w:after="240"/>
    </w:pPr>
    <w:rPr>
      <w:rFonts w:ascii="Arial" w:hAnsi="Arial"/>
      <w:i/>
      <w:sz w:val="20"/>
      <w:szCs w:val="20"/>
    </w:r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widowControl w:val="0"/>
      <w:snapToGrid w:val="0"/>
    </w:pPr>
    <w:rPr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semiHidden/>
    <w:pPr>
      <w:ind w:left="851" w:hanging="283"/>
      <w:jc w:val="both"/>
    </w:pPr>
    <w:rPr>
      <w:rFonts w:ascii="Arial" w:hAnsi="Arial"/>
      <w:i/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A66240"/>
    <w:rPr>
      <w:rFonts w:ascii="Arial" w:hAnsi="Arial"/>
      <w:i/>
      <w:sz w:val="18"/>
      <w:lang w:eastAsia="en-US"/>
    </w:rPr>
  </w:style>
  <w:style w:type="character" w:customStyle="1" w:styleId="BodyTextIndent2Char">
    <w:name w:val="Body Text Indent 2 Char"/>
    <w:link w:val="BodyTextIndent2"/>
    <w:semiHidden/>
    <w:rsid w:val="00E62BFD"/>
    <w:rPr>
      <w:rFonts w:ascii="Arial" w:hAnsi="Arial"/>
      <w:i/>
      <w:sz w:val="18"/>
      <w:szCs w:val="24"/>
      <w:lang w:eastAsia="en-US"/>
    </w:rPr>
  </w:style>
  <w:style w:type="table" w:styleId="TableGrid">
    <w:name w:val="Table Grid"/>
    <w:basedOn w:val="TableNormal"/>
    <w:uiPriority w:val="59"/>
    <w:rsid w:val="00C41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1C9"/>
    <w:rPr>
      <w:b/>
      <w:bCs/>
    </w:rPr>
  </w:style>
  <w:style w:type="character" w:customStyle="1" w:styleId="CommentTextChar">
    <w:name w:val="Comment Text Char"/>
    <w:link w:val="CommentText"/>
    <w:rsid w:val="000271C9"/>
    <w:rPr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0271C9"/>
    <w:rPr>
      <w:b/>
      <w:bCs/>
      <w:lang w:eastAsia="en-US"/>
    </w:rPr>
  </w:style>
  <w:style w:type="character" w:customStyle="1" w:styleId="BodyTextIndentChar">
    <w:name w:val="Body Text Indent Char"/>
    <w:link w:val="BodyTextIndent"/>
    <w:rsid w:val="00E36A60"/>
    <w:rPr>
      <w:sz w:val="24"/>
      <w:lang w:val="en-AU" w:eastAsia="en-US"/>
    </w:rPr>
  </w:style>
  <w:style w:type="character" w:customStyle="1" w:styleId="Heading4Char">
    <w:name w:val="Heading 4 Char"/>
    <w:link w:val="Heading4"/>
    <w:rsid w:val="007D2882"/>
    <w:rPr>
      <w:rFonts w:ascii="Arial" w:eastAsia="Arial Unicode MS" w:hAnsi="Arial"/>
      <w:b/>
      <w:szCs w:val="24"/>
      <w:lang w:eastAsia="en-US"/>
    </w:rPr>
  </w:style>
  <w:style w:type="character" w:customStyle="1" w:styleId="BodyTextChar">
    <w:name w:val="Body Text Char"/>
    <w:link w:val="BodyText"/>
    <w:semiHidden/>
    <w:rsid w:val="007D2882"/>
    <w:rPr>
      <w:sz w:val="24"/>
      <w:lang w:val="en-AU" w:eastAsia="en-US"/>
    </w:rPr>
  </w:style>
  <w:style w:type="paragraph" w:styleId="Revision">
    <w:name w:val="Revision"/>
    <w:hidden/>
    <w:uiPriority w:val="99"/>
    <w:semiHidden/>
    <w:rsid w:val="006C1546"/>
    <w:rPr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53C3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D61AD-23A4-49C0-AB95-393A13F0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20496</Words>
  <Characters>11684</Characters>
  <Application>Microsoft Office Word</Application>
  <DocSecurity>0</DocSecurity>
  <Lines>97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32116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Nr.3-EU-SILC  "Individuālā veidlapa" paraugs.</dc:subject>
  <dc:creator>Guna Piliņa</dc:creator>
  <cp:keywords/>
  <dc:description>Guna.Pilina@csb.gov.lv_x000d_
67366773</dc:description>
  <cp:lastModifiedBy>Guna Pilina</cp:lastModifiedBy>
  <cp:revision>2</cp:revision>
  <cp:lastPrinted>2015-02-04T12:39:00Z</cp:lastPrinted>
  <dcterms:created xsi:type="dcterms:W3CDTF">2019-09-03T07:42:00Z</dcterms:created>
  <dcterms:modified xsi:type="dcterms:W3CDTF">2019-09-03T07:42:00Z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-1139683041</vt:i4>
  </property>
</Properties>
</file>